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267CB" w14:textId="77777777" w:rsidR="00EC385A" w:rsidRPr="00F336CA" w:rsidRDefault="00EC385A" w:rsidP="00EC385A">
      <w:pPr>
        <w:pStyle w:val="Subtitle"/>
        <w:tabs>
          <w:tab w:val="left" w:pos="3060"/>
          <w:tab w:val="center" w:pos="4819"/>
        </w:tabs>
        <w:spacing w:before="60" w:after="60"/>
        <w:rPr>
          <w:rFonts w:asciiTheme="minorHAnsi" w:hAnsiTheme="minorHAnsi" w:cstheme="minorHAnsi"/>
          <w:b/>
          <w:bCs/>
          <w:sz w:val="22"/>
          <w:szCs w:val="22"/>
          <w:u w:val="none"/>
          <w:lang w:val="lt-LT"/>
        </w:rPr>
      </w:pPr>
    </w:p>
    <w:p w14:paraId="57F56C02" w14:textId="77777777" w:rsidR="00AF0D1B" w:rsidRPr="003D6FC6" w:rsidRDefault="00AF0D1B" w:rsidP="00AF0D1B">
      <w:pPr>
        <w:pStyle w:val="Subtitle"/>
        <w:spacing w:before="60" w:after="60"/>
        <w:jc w:val="center"/>
        <w:rPr>
          <w:rFonts w:ascii="Trebuchet MS" w:hAnsi="Trebuchet MS" w:cstheme="minorHAnsi"/>
          <w:b/>
          <w:bCs/>
          <w:sz w:val="22"/>
          <w:szCs w:val="22"/>
          <w:u w:val="none"/>
          <w:lang w:val="lt-LT"/>
        </w:rPr>
      </w:pPr>
      <w:r w:rsidRPr="003D6FC6">
        <w:rPr>
          <w:rFonts w:ascii="Trebuchet MS" w:hAnsi="Trebuchet MS" w:cstheme="minorHAnsi"/>
          <w:b/>
          <w:bCs/>
          <w:sz w:val="22"/>
          <w:szCs w:val="22"/>
          <w:u w:val="none"/>
          <w:lang w:val="lt-LT"/>
        </w:rPr>
        <w:t>LITGRID AB</w:t>
      </w:r>
    </w:p>
    <w:p w14:paraId="78EC6491" w14:textId="70E6CA92" w:rsidR="00EC385A" w:rsidRPr="003D6FC6" w:rsidRDefault="00AF0D1B" w:rsidP="00AF0D1B">
      <w:pPr>
        <w:pStyle w:val="Subtitle"/>
        <w:spacing w:before="60" w:after="60"/>
        <w:jc w:val="center"/>
        <w:rPr>
          <w:rFonts w:ascii="Trebuchet MS" w:hAnsi="Trebuchet MS" w:cstheme="minorHAnsi"/>
          <w:b/>
          <w:bCs/>
          <w:sz w:val="22"/>
          <w:szCs w:val="22"/>
          <w:u w:val="none"/>
          <w:lang w:val="lt-LT"/>
        </w:rPr>
      </w:pPr>
      <w:r w:rsidRPr="003D6FC6">
        <w:rPr>
          <w:rFonts w:ascii="Trebuchet MS" w:hAnsi="Trebuchet MS" w:cstheme="minorHAnsi"/>
          <w:b/>
          <w:bCs/>
          <w:sz w:val="22"/>
          <w:szCs w:val="22"/>
          <w:u w:val="none"/>
          <w:lang w:val="lt-LT"/>
        </w:rPr>
        <w:t>BENDROSIOS PIRKIMO SĄLYGOS</w:t>
      </w:r>
    </w:p>
    <w:p w14:paraId="1FDB0DC2" w14:textId="77777777" w:rsidR="007B4F20" w:rsidRPr="003D6FC6" w:rsidRDefault="007B4F20" w:rsidP="00EC385A">
      <w:pPr>
        <w:spacing w:before="60" w:after="60"/>
        <w:jc w:val="center"/>
        <w:rPr>
          <w:rFonts w:ascii="Trebuchet MS" w:hAnsi="Trebuchet MS" w:cstheme="minorHAnsi"/>
          <w:b/>
          <w:sz w:val="22"/>
          <w:szCs w:val="22"/>
        </w:rPr>
      </w:pPr>
      <w:r w:rsidRPr="003D6FC6">
        <w:rPr>
          <w:rFonts w:ascii="Trebuchet MS" w:hAnsi="Trebuchet MS" w:cstheme="minorHAnsi"/>
          <w:b/>
          <w:sz w:val="22"/>
          <w:szCs w:val="22"/>
        </w:rPr>
        <w:t>TURINYS</w:t>
      </w:r>
    </w:p>
    <w:p w14:paraId="31AB815A" w14:textId="77777777" w:rsidR="007649A1" w:rsidRPr="00085BE5" w:rsidRDefault="007649A1" w:rsidP="007A6B99">
      <w:pPr>
        <w:spacing w:before="60" w:after="60"/>
        <w:jc w:val="center"/>
        <w:rPr>
          <w:rFonts w:ascii="Trebuchet MS" w:hAnsi="Trebuchet MS" w:cstheme="minorHAnsi"/>
          <w:sz w:val="20"/>
          <w:szCs w:val="20"/>
        </w:rPr>
      </w:pPr>
    </w:p>
    <w:bookmarkStart w:id="0" w:name="_Toc147739116"/>
    <w:p w14:paraId="085E0C1D" w14:textId="71A33919" w:rsidR="0079632D" w:rsidRDefault="00107024">
      <w:pPr>
        <w:pStyle w:val="TOC1"/>
        <w:rPr>
          <w:rFonts w:asciiTheme="minorHAnsi" w:eastAsiaTheme="minorEastAsia" w:hAnsiTheme="minorHAnsi" w:cstheme="minorBidi"/>
          <w:b w:val="0"/>
          <w:iCs w:val="0"/>
          <w:caps w:val="0"/>
          <w:sz w:val="22"/>
          <w:szCs w:val="22"/>
        </w:rPr>
      </w:pPr>
      <w:r w:rsidRPr="00085BE5">
        <w:rPr>
          <w:rFonts w:cstheme="minorHAnsi"/>
          <w:noProof w:val="0"/>
        </w:rPr>
        <w:fldChar w:fldCharType="begin"/>
      </w:r>
      <w:r w:rsidR="007649A1" w:rsidRPr="00085BE5">
        <w:rPr>
          <w:rFonts w:cstheme="minorHAnsi"/>
          <w:noProof w:val="0"/>
        </w:rPr>
        <w:instrText xml:space="preserve"> TOC \o "1-3" \h \z \u </w:instrText>
      </w:r>
      <w:r w:rsidRPr="00085BE5">
        <w:rPr>
          <w:rFonts w:cstheme="minorHAnsi"/>
          <w:noProof w:val="0"/>
        </w:rPr>
        <w:fldChar w:fldCharType="separate"/>
      </w:r>
      <w:hyperlink w:anchor="_Toc71192962" w:history="1">
        <w:r w:rsidR="0079632D" w:rsidRPr="00181281">
          <w:rPr>
            <w:rStyle w:val="Hyperlink"/>
            <w:rFonts w:cstheme="minorHAnsi"/>
            <w:bCs/>
          </w:rPr>
          <w:t>1.</w:t>
        </w:r>
        <w:r w:rsidR="0079632D">
          <w:rPr>
            <w:rFonts w:asciiTheme="minorHAnsi" w:eastAsiaTheme="minorEastAsia" w:hAnsiTheme="minorHAnsi" w:cstheme="minorBidi"/>
            <w:b w:val="0"/>
            <w:iCs w:val="0"/>
            <w:caps w:val="0"/>
            <w:sz w:val="22"/>
            <w:szCs w:val="22"/>
          </w:rPr>
          <w:tab/>
        </w:r>
        <w:r w:rsidR="0079632D" w:rsidRPr="00181281">
          <w:rPr>
            <w:rStyle w:val="Hyperlink"/>
            <w:rFonts w:cstheme="minorHAnsi"/>
            <w:bCs/>
          </w:rPr>
          <w:t>SĄVOKOS</w:t>
        </w:r>
        <w:r w:rsidR="0079632D">
          <w:rPr>
            <w:webHidden/>
          </w:rPr>
          <w:tab/>
        </w:r>
        <w:r w:rsidR="0079632D">
          <w:rPr>
            <w:webHidden/>
          </w:rPr>
          <w:fldChar w:fldCharType="begin"/>
        </w:r>
        <w:r w:rsidR="0079632D">
          <w:rPr>
            <w:webHidden/>
          </w:rPr>
          <w:instrText xml:space="preserve"> PAGEREF _Toc71192962 \h </w:instrText>
        </w:r>
        <w:r w:rsidR="0079632D">
          <w:rPr>
            <w:webHidden/>
          </w:rPr>
        </w:r>
        <w:r w:rsidR="0079632D">
          <w:rPr>
            <w:webHidden/>
          </w:rPr>
          <w:fldChar w:fldCharType="separate"/>
        </w:r>
        <w:r w:rsidR="0079632D">
          <w:rPr>
            <w:webHidden/>
          </w:rPr>
          <w:t>2</w:t>
        </w:r>
        <w:r w:rsidR="0079632D">
          <w:rPr>
            <w:webHidden/>
          </w:rPr>
          <w:fldChar w:fldCharType="end"/>
        </w:r>
      </w:hyperlink>
    </w:p>
    <w:p w14:paraId="1B035E59" w14:textId="71EED7FF" w:rsidR="0079632D" w:rsidRDefault="003C5767">
      <w:pPr>
        <w:pStyle w:val="TOC1"/>
        <w:rPr>
          <w:rFonts w:asciiTheme="minorHAnsi" w:eastAsiaTheme="minorEastAsia" w:hAnsiTheme="minorHAnsi" w:cstheme="minorBidi"/>
          <w:b w:val="0"/>
          <w:iCs w:val="0"/>
          <w:caps w:val="0"/>
          <w:sz w:val="22"/>
          <w:szCs w:val="22"/>
        </w:rPr>
      </w:pPr>
      <w:hyperlink w:anchor="_Toc71192963" w:history="1">
        <w:r w:rsidR="0079632D" w:rsidRPr="00181281">
          <w:rPr>
            <w:rStyle w:val="Hyperlink"/>
            <w:rFonts w:cstheme="minorHAnsi"/>
            <w:bCs/>
          </w:rPr>
          <w:t>2.</w:t>
        </w:r>
        <w:r w:rsidR="0079632D">
          <w:rPr>
            <w:rFonts w:asciiTheme="minorHAnsi" w:eastAsiaTheme="minorEastAsia" w:hAnsiTheme="minorHAnsi" w:cstheme="minorBidi"/>
            <w:b w:val="0"/>
            <w:iCs w:val="0"/>
            <w:caps w:val="0"/>
            <w:sz w:val="22"/>
            <w:szCs w:val="22"/>
          </w:rPr>
          <w:tab/>
        </w:r>
        <w:r w:rsidR="0079632D" w:rsidRPr="00181281">
          <w:rPr>
            <w:rStyle w:val="Hyperlink"/>
            <w:rFonts w:cstheme="minorHAnsi"/>
            <w:bCs/>
          </w:rPr>
          <w:t>ĮVADINĖ DALIS</w:t>
        </w:r>
        <w:r w:rsidR="0079632D">
          <w:rPr>
            <w:webHidden/>
          </w:rPr>
          <w:tab/>
        </w:r>
        <w:r w:rsidR="0079632D">
          <w:rPr>
            <w:webHidden/>
          </w:rPr>
          <w:fldChar w:fldCharType="begin"/>
        </w:r>
        <w:r w:rsidR="0079632D">
          <w:rPr>
            <w:webHidden/>
          </w:rPr>
          <w:instrText xml:space="preserve"> PAGEREF _Toc71192963 \h </w:instrText>
        </w:r>
        <w:r w:rsidR="0079632D">
          <w:rPr>
            <w:webHidden/>
          </w:rPr>
        </w:r>
        <w:r w:rsidR="0079632D">
          <w:rPr>
            <w:webHidden/>
          </w:rPr>
          <w:fldChar w:fldCharType="separate"/>
        </w:r>
        <w:r w:rsidR="0079632D">
          <w:rPr>
            <w:webHidden/>
          </w:rPr>
          <w:t>3</w:t>
        </w:r>
        <w:r w:rsidR="0079632D">
          <w:rPr>
            <w:webHidden/>
          </w:rPr>
          <w:fldChar w:fldCharType="end"/>
        </w:r>
      </w:hyperlink>
    </w:p>
    <w:p w14:paraId="6B473D71" w14:textId="3C35D039" w:rsidR="0079632D" w:rsidRDefault="003C5767">
      <w:pPr>
        <w:pStyle w:val="TOC1"/>
        <w:rPr>
          <w:rFonts w:asciiTheme="minorHAnsi" w:eastAsiaTheme="minorEastAsia" w:hAnsiTheme="minorHAnsi" w:cstheme="minorBidi"/>
          <w:b w:val="0"/>
          <w:iCs w:val="0"/>
          <w:caps w:val="0"/>
          <w:sz w:val="22"/>
          <w:szCs w:val="22"/>
        </w:rPr>
      </w:pPr>
      <w:hyperlink w:anchor="_Toc71192964" w:history="1">
        <w:r w:rsidR="0079632D" w:rsidRPr="00181281">
          <w:rPr>
            <w:rStyle w:val="Hyperlink"/>
            <w:rFonts w:cstheme="minorHAnsi"/>
            <w:bCs/>
          </w:rPr>
          <w:t>3.</w:t>
        </w:r>
        <w:r w:rsidR="0079632D">
          <w:rPr>
            <w:rFonts w:asciiTheme="minorHAnsi" w:eastAsiaTheme="minorEastAsia" w:hAnsiTheme="minorHAnsi" w:cstheme="minorBidi"/>
            <w:b w:val="0"/>
            <w:iCs w:val="0"/>
            <w:caps w:val="0"/>
            <w:sz w:val="22"/>
            <w:szCs w:val="22"/>
          </w:rPr>
          <w:tab/>
        </w:r>
        <w:r w:rsidR="0079632D" w:rsidRPr="00181281">
          <w:rPr>
            <w:rStyle w:val="Hyperlink"/>
            <w:rFonts w:cstheme="minorHAnsi"/>
            <w:bCs/>
          </w:rPr>
          <w:t>BENDROSIOS NUOSTATOS</w:t>
        </w:r>
        <w:r w:rsidR="0079632D">
          <w:rPr>
            <w:webHidden/>
          </w:rPr>
          <w:tab/>
        </w:r>
        <w:r w:rsidR="0079632D">
          <w:rPr>
            <w:webHidden/>
          </w:rPr>
          <w:fldChar w:fldCharType="begin"/>
        </w:r>
        <w:r w:rsidR="0079632D">
          <w:rPr>
            <w:webHidden/>
          </w:rPr>
          <w:instrText xml:space="preserve"> PAGEREF _Toc71192964 \h </w:instrText>
        </w:r>
        <w:r w:rsidR="0079632D">
          <w:rPr>
            <w:webHidden/>
          </w:rPr>
        </w:r>
        <w:r w:rsidR="0079632D">
          <w:rPr>
            <w:webHidden/>
          </w:rPr>
          <w:fldChar w:fldCharType="separate"/>
        </w:r>
        <w:r w:rsidR="0079632D">
          <w:rPr>
            <w:webHidden/>
          </w:rPr>
          <w:t>3</w:t>
        </w:r>
        <w:r w:rsidR="0079632D">
          <w:rPr>
            <w:webHidden/>
          </w:rPr>
          <w:fldChar w:fldCharType="end"/>
        </w:r>
      </w:hyperlink>
    </w:p>
    <w:p w14:paraId="270D1256" w14:textId="62A7B6DF" w:rsidR="0079632D" w:rsidRDefault="003C5767">
      <w:pPr>
        <w:pStyle w:val="TOC1"/>
        <w:rPr>
          <w:rFonts w:asciiTheme="minorHAnsi" w:eastAsiaTheme="minorEastAsia" w:hAnsiTheme="minorHAnsi" w:cstheme="minorBidi"/>
          <w:b w:val="0"/>
          <w:iCs w:val="0"/>
          <w:caps w:val="0"/>
          <w:sz w:val="22"/>
          <w:szCs w:val="22"/>
        </w:rPr>
      </w:pPr>
      <w:hyperlink w:anchor="_Toc71192965" w:history="1">
        <w:r w:rsidR="0079632D" w:rsidRPr="00181281">
          <w:rPr>
            <w:rStyle w:val="Hyperlink"/>
            <w:rFonts w:cstheme="minorHAnsi"/>
            <w:bCs/>
          </w:rPr>
          <w:t>4.</w:t>
        </w:r>
        <w:r w:rsidR="0079632D">
          <w:rPr>
            <w:rFonts w:asciiTheme="minorHAnsi" w:eastAsiaTheme="minorEastAsia" w:hAnsiTheme="minorHAnsi" w:cstheme="minorBidi"/>
            <w:b w:val="0"/>
            <w:iCs w:val="0"/>
            <w:caps w:val="0"/>
            <w:sz w:val="22"/>
            <w:szCs w:val="22"/>
          </w:rPr>
          <w:tab/>
        </w:r>
        <w:r w:rsidR="0079632D" w:rsidRPr="00181281">
          <w:rPr>
            <w:rStyle w:val="Hyperlink"/>
            <w:rFonts w:cstheme="minorHAnsi"/>
            <w:bCs/>
          </w:rPr>
          <w:t>PIRKIMO OBJEKTAS</w:t>
        </w:r>
        <w:r w:rsidR="0079632D">
          <w:rPr>
            <w:webHidden/>
          </w:rPr>
          <w:tab/>
        </w:r>
        <w:r w:rsidR="0079632D">
          <w:rPr>
            <w:webHidden/>
          </w:rPr>
          <w:fldChar w:fldCharType="begin"/>
        </w:r>
        <w:r w:rsidR="0079632D">
          <w:rPr>
            <w:webHidden/>
          </w:rPr>
          <w:instrText xml:space="preserve"> PAGEREF _Toc71192965 \h </w:instrText>
        </w:r>
        <w:r w:rsidR="0079632D">
          <w:rPr>
            <w:webHidden/>
          </w:rPr>
        </w:r>
        <w:r w:rsidR="0079632D">
          <w:rPr>
            <w:webHidden/>
          </w:rPr>
          <w:fldChar w:fldCharType="separate"/>
        </w:r>
        <w:r w:rsidR="0079632D">
          <w:rPr>
            <w:webHidden/>
          </w:rPr>
          <w:t>3</w:t>
        </w:r>
        <w:r w:rsidR="0079632D">
          <w:rPr>
            <w:webHidden/>
          </w:rPr>
          <w:fldChar w:fldCharType="end"/>
        </w:r>
      </w:hyperlink>
    </w:p>
    <w:p w14:paraId="3B853181" w14:textId="6A8F1CAA" w:rsidR="0079632D" w:rsidRDefault="003C5767">
      <w:pPr>
        <w:pStyle w:val="TOC1"/>
        <w:rPr>
          <w:rFonts w:asciiTheme="minorHAnsi" w:eastAsiaTheme="minorEastAsia" w:hAnsiTheme="minorHAnsi" w:cstheme="minorBidi"/>
          <w:b w:val="0"/>
          <w:iCs w:val="0"/>
          <w:caps w:val="0"/>
          <w:sz w:val="22"/>
          <w:szCs w:val="22"/>
        </w:rPr>
      </w:pPr>
      <w:hyperlink w:anchor="_Toc71192966" w:history="1">
        <w:r w:rsidR="0079632D" w:rsidRPr="00181281">
          <w:rPr>
            <w:rStyle w:val="Hyperlink"/>
            <w:rFonts w:cstheme="minorHAnsi"/>
            <w:bCs/>
          </w:rPr>
          <w:t>5.</w:t>
        </w:r>
        <w:r w:rsidR="0079632D">
          <w:rPr>
            <w:rFonts w:asciiTheme="minorHAnsi" w:eastAsiaTheme="minorEastAsia" w:hAnsiTheme="minorHAnsi" w:cstheme="minorBidi"/>
            <w:b w:val="0"/>
            <w:iCs w:val="0"/>
            <w:caps w:val="0"/>
            <w:sz w:val="22"/>
            <w:szCs w:val="22"/>
          </w:rPr>
          <w:tab/>
        </w:r>
        <w:r w:rsidR="0079632D" w:rsidRPr="00181281">
          <w:rPr>
            <w:rStyle w:val="Hyperlink"/>
            <w:rFonts w:cstheme="minorHAnsi"/>
            <w:bCs/>
          </w:rPr>
          <w:t>KAINA IR MOKĖJIMO TERMINAI</w:t>
        </w:r>
        <w:r w:rsidR="0079632D">
          <w:rPr>
            <w:webHidden/>
          </w:rPr>
          <w:tab/>
        </w:r>
        <w:r w:rsidR="0079632D">
          <w:rPr>
            <w:webHidden/>
          </w:rPr>
          <w:fldChar w:fldCharType="begin"/>
        </w:r>
        <w:r w:rsidR="0079632D">
          <w:rPr>
            <w:webHidden/>
          </w:rPr>
          <w:instrText xml:space="preserve"> PAGEREF _Toc71192966 \h </w:instrText>
        </w:r>
        <w:r w:rsidR="0079632D">
          <w:rPr>
            <w:webHidden/>
          </w:rPr>
        </w:r>
        <w:r w:rsidR="0079632D">
          <w:rPr>
            <w:webHidden/>
          </w:rPr>
          <w:fldChar w:fldCharType="separate"/>
        </w:r>
        <w:r w:rsidR="0079632D">
          <w:rPr>
            <w:webHidden/>
          </w:rPr>
          <w:t>4</w:t>
        </w:r>
        <w:r w:rsidR="0079632D">
          <w:rPr>
            <w:webHidden/>
          </w:rPr>
          <w:fldChar w:fldCharType="end"/>
        </w:r>
      </w:hyperlink>
    </w:p>
    <w:p w14:paraId="7FC8E78B" w14:textId="6C5BCA50" w:rsidR="0079632D" w:rsidRDefault="003C5767">
      <w:pPr>
        <w:pStyle w:val="TOC1"/>
        <w:rPr>
          <w:rFonts w:asciiTheme="minorHAnsi" w:eastAsiaTheme="minorEastAsia" w:hAnsiTheme="minorHAnsi" w:cstheme="minorBidi"/>
          <w:b w:val="0"/>
          <w:iCs w:val="0"/>
          <w:caps w:val="0"/>
          <w:sz w:val="22"/>
          <w:szCs w:val="22"/>
        </w:rPr>
      </w:pPr>
      <w:hyperlink w:anchor="_Toc71192967" w:history="1">
        <w:r w:rsidR="0079632D" w:rsidRPr="00181281">
          <w:rPr>
            <w:rStyle w:val="Hyperlink"/>
            <w:rFonts w:cstheme="minorHAnsi"/>
            <w:bCs/>
          </w:rPr>
          <w:t>6.</w:t>
        </w:r>
        <w:r w:rsidR="0079632D">
          <w:rPr>
            <w:rFonts w:asciiTheme="minorHAnsi" w:eastAsiaTheme="minorEastAsia" w:hAnsiTheme="minorHAnsi" w:cstheme="minorBidi"/>
            <w:b w:val="0"/>
            <w:iCs w:val="0"/>
            <w:caps w:val="0"/>
            <w:sz w:val="22"/>
            <w:szCs w:val="22"/>
          </w:rPr>
          <w:tab/>
        </w:r>
        <w:r w:rsidR="0079632D" w:rsidRPr="00181281">
          <w:rPr>
            <w:rStyle w:val="Hyperlink"/>
            <w:rFonts w:cstheme="minorHAnsi"/>
            <w:bCs/>
          </w:rPr>
          <w:t>TIEKĖJŲ PAŠALINIMO</w:t>
        </w:r>
        <w:r w:rsidR="0079632D" w:rsidRPr="00181281">
          <w:rPr>
            <w:rStyle w:val="Hyperlink"/>
          </w:rPr>
          <w:t xml:space="preserve"> </w:t>
        </w:r>
        <w:r w:rsidR="0079632D" w:rsidRPr="00181281">
          <w:rPr>
            <w:rStyle w:val="Hyperlink"/>
            <w:rFonts w:cstheme="minorHAnsi"/>
            <w:bCs/>
          </w:rPr>
          <w:t xml:space="preserve">PAGRINDAI, </w:t>
        </w:r>
        <w:r w:rsidR="00EF6824">
          <w:rPr>
            <w:rStyle w:val="Hyperlink"/>
            <w:rFonts w:cstheme="minorHAnsi"/>
            <w:bCs/>
          </w:rPr>
          <w:t xml:space="preserve">KVALIFIKACIJOS </w:t>
        </w:r>
        <w:r w:rsidR="0079632D" w:rsidRPr="00181281">
          <w:rPr>
            <w:rStyle w:val="Hyperlink"/>
            <w:rFonts w:cstheme="minorHAnsi"/>
            <w:bCs/>
          </w:rPr>
          <w:t xml:space="preserve">REIKALAVIMAI, SUBTIEKIMAS, RĖMIMASIS </w:t>
        </w:r>
        <w:r w:rsidR="00A24797">
          <w:rPr>
            <w:rStyle w:val="Hyperlink"/>
            <w:rFonts w:cstheme="minorHAnsi"/>
            <w:bCs/>
          </w:rPr>
          <w:t xml:space="preserve">KITŲ </w:t>
        </w:r>
        <w:r w:rsidR="0079632D" w:rsidRPr="00181281">
          <w:rPr>
            <w:rStyle w:val="Hyperlink"/>
            <w:rFonts w:cstheme="minorHAnsi"/>
            <w:bCs/>
          </w:rPr>
          <w:t>ŪKIO SUBJEKT</w:t>
        </w:r>
        <w:r w:rsidR="00A24797">
          <w:rPr>
            <w:rStyle w:val="Hyperlink"/>
            <w:rFonts w:cstheme="minorHAnsi"/>
            <w:bCs/>
          </w:rPr>
          <w:t>ų PAJĖGUMAIS</w:t>
        </w:r>
        <w:r w:rsidR="00251C13">
          <w:rPr>
            <w:rStyle w:val="Hyperlink"/>
            <w:rFonts w:cstheme="minorHAnsi"/>
            <w:bCs/>
          </w:rPr>
          <w:t>,</w:t>
        </w:r>
        <w:r w:rsidR="0079632D" w:rsidRPr="00181281">
          <w:rPr>
            <w:rStyle w:val="Hyperlink"/>
            <w:rFonts w:cstheme="minorHAnsi"/>
            <w:bCs/>
          </w:rPr>
          <w:t xml:space="preserve"> KVAZISUBTIEKĖJAI IR JUNGTINĖ VEIKLA</w:t>
        </w:r>
        <w:r w:rsidR="0079632D">
          <w:rPr>
            <w:webHidden/>
          </w:rPr>
          <w:tab/>
        </w:r>
        <w:r w:rsidR="0079632D">
          <w:rPr>
            <w:webHidden/>
          </w:rPr>
          <w:fldChar w:fldCharType="begin"/>
        </w:r>
        <w:r w:rsidR="0079632D">
          <w:rPr>
            <w:webHidden/>
          </w:rPr>
          <w:instrText xml:space="preserve"> PAGEREF _Toc71192967 \h </w:instrText>
        </w:r>
        <w:r w:rsidR="0079632D">
          <w:rPr>
            <w:webHidden/>
          </w:rPr>
        </w:r>
        <w:r w:rsidR="0079632D">
          <w:rPr>
            <w:webHidden/>
          </w:rPr>
          <w:fldChar w:fldCharType="separate"/>
        </w:r>
        <w:r w:rsidR="0079632D">
          <w:rPr>
            <w:webHidden/>
          </w:rPr>
          <w:t>4</w:t>
        </w:r>
        <w:r w:rsidR="0079632D">
          <w:rPr>
            <w:webHidden/>
          </w:rPr>
          <w:fldChar w:fldCharType="end"/>
        </w:r>
      </w:hyperlink>
    </w:p>
    <w:p w14:paraId="5967BCDA" w14:textId="5C27085F" w:rsidR="0079632D" w:rsidRDefault="003C5767">
      <w:pPr>
        <w:pStyle w:val="TOC1"/>
        <w:rPr>
          <w:rFonts w:asciiTheme="minorHAnsi" w:eastAsiaTheme="minorEastAsia" w:hAnsiTheme="minorHAnsi" w:cstheme="minorBidi"/>
          <w:b w:val="0"/>
          <w:iCs w:val="0"/>
          <w:caps w:val="0"/>
          <w:sz w:val="22"/>
          <w:szCs w:val="22"/>
        </w:rPr>
      </w:pPr>
      <w:hyperlink w:anchor="_Toc71192968" w:history="1">
        <w:r w:rsidR="0079632D" w:rsidRPr="00181281">
          <w:rPr>
            <w:rStyle w:val="Hyperlink"/>
            <w:rFonts w:cstheme="minorHAnsi"/>
            <w:bCs/>
          </w:rPr>
          <w:t>7.</w:t>
        </w:r>
        <w:r w:rsidR="0079632D">
          <w:rPr>
            <w:rFonts w:asciiTheme="minorHAnsi" w:eastAsiaTheme="minorEastAsia" w:hAnsiTheme="minorHAnsi" w:cstheme="minorBidi"/>
            <w:b w:val="0"/>
            <w:iCs w:val="0"/>
            <w:caps w:val="0"/>
            <w:sz w:val="22"/>
            <w:szCs w:val="22"/>
          </w:rPr>
          <w:tab/>
        </w:r>
        <w:r w:rsidR="0079632D" w:rsidRPr="00181281">
          <w:rPr>
            <w:rStyle w:val="Hyperlink"/>
            <w:rFonts w:cstheme="minorHAnsi"/>
            <w:bCs/>
          </w:rPr>
          <w:t>REIKALAVIMAI PASIŪLYMŲ PATEIKIMUI</w:t>
        </w:r>
        <w:r w:rsidR="0079632D">
          <w:rPr>
            <w:webHidden/>
          </w:rPr>
          <w:tab/>
        </w:r>
        <w:r w:rsidR="0079632D">
          <w:rPr>
            <w:webHidden/>
          </w:rPr>
          <w:fldChar w:fldCharType="begin"/>
        </w:r>
        <w:r w:rsidR="0079632D">
          <w:rPr>
            <w:webHidden/>
          </w:rPr>
          <w:instrText xml:space="preserve"> PAGEREF _Toc71192968 \h </w:instrText>
        </w:r>
        <w:r w:rsidR="0079632D">
          <w:rPr>
            <w:webHidden/>
          </w:rPr>
        </w:r>
        <w:r w:rsidR="0079632D">
          <w:rPr>
            <w:webHidden/>
          </w:rPr>
          <w:fldChar w:fldCharType="separate"/>
        </w:r>
        <w:r w:rsidR="0079632D">
          <w:rPr>
            <w:webHidden/>
          </w:rPr>
          <w:t>6</w:t>
        </w:r>
        <w:r w:rsidR="0079632D">
          <w:rPr>
            <w:webHidden/>
          </w:rPr>
          <w:fldChar w:fldCharType="end"/>
        </w:r>
      </w:hyperlink>
    </w:p>
    <w:p w14:paraId="7BC4CCAF" w14:textId="50BEB2C6" w:rsidR="0079632D" w:rsidRDefault="003C5767">
      <w:pPr>
        <w:pStyle w:val="TOC1"/>
        <w:rPr>
          <w:rFonts w:asciiTheme="minorHAnsi" w:eastAsiaTheme="minorEastAsia" w:hAnsiTheme="minorHAnsi" w:cstheme="minorBidi"/>
          <w:b w:val="0"/>
          <w:iCs w:val="0"/>
          <w:caps w:val="0"/>
          <w:sz w:val="22"/>
          <w:szCs w:val="22"/>
        </w:rPr>
      </w:pPr>
      <w:hyperlink w:anchor="_Toc71192969" w:history="1">
        <w:r w:rsidR="0079632D" w:rsidRPr="00181281">
          <w:rPr>
            <w:rStyle w:val="Hyperlink"/>
            <w:rFonts w:cstheme="minorHAnsi"/>
            <w:bCs/>
          </w:rPr>
          <w:t>8.</w:t>
        </w:r>
        <w:r w:rsidR="0079632D">
          <w:rPr>
            <w:rFonts w:asciiTheme="minorHAnsi" w:eastAsiaTheme="minorEastAsia" w:hAnsiTheme="minorHAnsi" w:cstheme="minorBidi"/>
            <w:b w:val="0"/>
            <w:iCs w:val="0"/>
            <w:caps w:val="0"/>
            <w:sz w:val="22"/>
            <w:szCs w:val="22"/>
          </w:rPr>
          <w:tab/>
        </w:r>
        <w:r w:rsidR="0079632D" w:rsidRPr="00181281">
          <w:rPr>
            <w:rStyle w:val="Hyperlink"/>
            <w:rFonts w:cstheme="minorHAnsi"/>
            <w:bCs/>
          </w:rPr>
          <w:t>PASIŪLYMŲ PATEIKIMO TERMINAI</w:t>
        </w:r>
        <w:r w:rsidR="0079632D">
          <w:rPr>
            <w:webHidden/>
          </w:rPr>
          <w:tab/>
        </w:r>
        <w:r w:rsidR="0079632D">
          <w:rPr>
            <w:webHidden/>
          </w:rPr>
          <w:fldChar w:fldCharType="begin"/>
        </w:r>
        <w:r w:rsidR="0079632D">
          <w:rPr>
            <w:webHidden/>
          </w:rPr>
          <w:instrText xml:space="preserve"> PAGEREF _Toc71192969 \h </w:instrText>
        </w:r>
        <w:r w:rsidR="0079632D">
          <w:rPr>
            <w:webHidden/>
          </w:rPr>
        </w:r>
        <w:r w:rsidR="0079632D">
          <w:rPr>
            <w:webHidden/>
          </w:rPr>
          <w:fldChar w:fldCharType="separate"/>
        </w:r>
        <w:r w:rsidR="0079632D">
          <w:rPr>
            <w:webHidden/>
          </w:rPr>
          <w:t>7</w:t>
        </w:r>
        <w:r w:rsidR="0079632D">
          <w:rPr>
            <w:webHidden/>
          </w:rPr>
          <w:fldChar w:fldCharType="end"/>
        </w:r>
      </w:hyperlink>
    </w:p>
    <w:p w14:paraId="47ED5F71" w14:textId="6378B77A" w:rsidR="0079632D" w:rsidRDefault="003C5767">
      <w:pPr>
        <w:pStyle w:val="TOC1"/>
        <w:rPr>
          <w:rFonts w:asciiTheme="minorHAnsi" w:eastAsiaTheme="minorEastAsia" w:hAnsiTheme="minorHAnsi" w:cstheme="minorBidi"/>
          <w:b w:val="0"/>
          <w:iCs w:val="0"/>
          <w:caps w:val="0"/>
          <w:sz w:val="22"/>
          <w:szCs w:val="22"/>
        </w:rPr>
      </w:pPr>
      <w:hyperlink w:anchor="_Toc71192970" w:history="1">
        <w:r w:rsidR="0079632D" w:rsidRPr="00181281">
          <w:rPr>
            <w:rStyle w:val="Hyperlink"/>
            <w:rFonts w:cstheme="minorHAnsi"/>
            <w:bCs/>
          </w:rPr>
          <w:t>9.</w:t>
        </w:r>
        <w:r w:rsidR="0079632D">
          <w:rPr>
            <w:rFonts w:asciiTheme="minorHAnsi" w:eastAsiaTheme="minorEastAsia" w:hAnsiTheme="minorHAnsi" w:cstheme="minorBidi"/>
            <w:b w:val="0"/>
            <w:iCs w:val="0"/>
            <w:caps w:val="0"/>
            <w:sz w:val="22"/>
            <w:szCs w:val="22"/>
          </w:rPr>
          <w:tab/>
        </w:r>
        <w:r w:rsidR="0079632D" w:rsidRPr="00181281">
          <w:rPr>
            <w:rStyle w:val="Hyperlink"/>
            <w:rFonts w:cstheme="minorHAnsi"/>
            <w:bCs/>
          </w:rPr>
          <w:t>PASIŪLYMŲ NAGRINĖJIMAS IR VERTINIMAS</w:t>
        </w:r>
        <w:r w:rsidR="0079632D">
          <w:rPr>
            <w:webHidden/>
          </w:rPr>
          <w:tab/>
        </w:r>
        <w:r w:rsidR="0079632D">
          <w:rPr>
            <w:webHidden/>
          </w:rPr>
          <w:fldChar w:fldCharType="begin"/>
        </w:r>
        <w:r w:rsidR="0079632D">
          <w:rPr>
            <w:webHidden/>
          </w:rPr>
          <w:instrText xml:space="preserve"> PAGEREF _Toc71192970 \h </w:instrText>
        </w:r>
        <w:r w:rsidR="0079632D">
          <w:rPr>
            <w:webHidden/>
          </w:rPr>
        </w:r>
        <w:r w:rsidR="0079632D">
          <w:rPr>
            <w:webHidden/>
          </w:rPr>
          <w:fldChar w:fldCharType="separate"/>
        </w:r>
        <w:r w:rsidR="0079632D">
          <w:rPr>
            <w:webHidden/>
          </w:rPr>
          <w:t>7</w:t>
        </w:r>
        <w:r w:rsidR="0079632D">
          <w:rPr>
            <w:webHidden/>
          </w:rPr>
          <w:fldChar w:fldCharType="end"/>
        </w:r>
      </w:hyperlink>
    </w:p>
    <w:p w14:paraId="78735447" w14:textId="6001DD15" w:rsidR="0079632D" w:rsidRDefault="003C5767">
      <w:pPr>
        <w:pStyle w:val="TOC1"/>
        <w:rPr>
          <w:rFonts w:asciiTheme="minorHAnsi" w:eastAsiaTheme="minorEastAsia" w:hAnsiTheme="minorHAnsi" w:cstheme="minorBidi"/>
          <w:b w:val="0"/>
          <w:iCs w:val="0"/>
          <w:caps w:val="0"/>
          <w:sz w:val="22"/>
          <w:szCs w:val="22"/>
        </w:rPr>
      </w:pPr>
      <w:hyperlink w:anchor="_Toc71192971" w:history="1">
        <w:r w:rsidR="0079632D" w:rsidRPr="00181281">
          <w:rPr>
            <w:rStyle w:val="Hyperlink"/>
            <w:rFonts w:cstheme="minorHAnsi"/>
            <w:bCs/>
          </w:rPr>
          <w:t>10.</w:t>
        </w:r>
        <w:r w:rsidR="0079632D">
          <w:rPr>
            <w:rFonts w:asciiTheme="minorHAnsi" w:eastAsiaTheme="minorEastAsia" w:hAnsiTheme="minorHAnsi" w:cstheme="minorBidi"/>
            <w:b w:val="0"/>
            <w:iCs w:val="0"/>
            <w:caps w:val="0"/>
            <w:sz w:val="22"/>
            <w:szCs w:val="22"/>
          </w:rPr>
          <w:tab/>
        </w:r>
        <w:r w:rsidR="0079632D" w:rsidRPr="00181281">
          <w:rPr>
            <w:rStyle w:val="Hyperlink"/>
            <w:rFonts w:cstheme="minorHAnsi"/>
            <w:bCs/>
          </w:rPr>
          <w:t>PASIŪLYMŲ GALIOJIMAS</w:t>
        </w:r>
        <w:r w:rsidR="0079632D">
          <w:rPr>
            <w:webHidden/>
          </w:rPr>
          <w:tab/>
        </w:r>
        <w:r w:rsidR="0079632D">
          <w:rPr>
            <w:webHidden/>
          </w:rPr>
          <w:fldChar w:fldCharType="begin"/>
        </w:r>
        <w:r w:rsidR="0079632D">
          <w:rPr>
            <w:webHidden/>
          </w:rPr>
          <w:instrText xml:space="preserve"> PAGEREF _Toc71192971 \h </w:instrText>
        </w:r>
        <w:r w:rsidR="0079632D">
          <w:rPr>
            <w:webHidden/>
          </w:rPr>
        </w:r>
        <w:r w:rsidR="0079632D">
          <w:rPr>
            <w:webHidden/>
          </w:rPr>
          <w:fldChar w:fldCharType="separate"/>
        </w:r>
        <w:r w:rsidR="0079632D">
          <w:rPr>
            <w:webHidden/>
          </w:rPr>
          <w:t>10</w:t>
        </w:r>
        <w:r w:rsidR="0079632D">
          <w:rPr>
            <w:webHidden/>
          </w:rPr>
          <w:fldChar w:fldCharType="end"/>
        </w:r>
      </w:hyperlink>
    </w:p>
    <w:p w14:paraId="7B752D03" w14:textId="38A10FF2" w:rsidR="0079632D" w:rsidRDefault="003C5767">
      <w:pPr>
        <w:pStyle w:val="TOC1"/>
        <w:rPr>
          <w:rFonts w:asciiTheme="minorHAnsi" w:eastAsiaTheme="minorEastAsia" w:hAnsiTheme="minorHAnsi" w:cstheme="minorBidi"/>
          <w:b w:val="0"/>
          <w:iCs w:val="0"/>
          <w:caps w:val="0"/>
          <w:sz w:val="22"/>
          <w:szCs w:val="22"/>
        </w:rPr>
      </w:pPr>
      <w:hyperlink w:anchor="_Toc71192972" w:history="1">
        <w:r w:rsidR="0079632D" w:rsidRPr="00181281">
          <w:rPr>
            <w:rStyle w:val="Hyperlink"/>
            <w:rFonts w:cstheme="minorHAnsi"/>
            <w:bCs/>
          </w:rPr>
          <w:t>11.</w:t>
        </w:r>
        <w:r w:rsidR="0079632D">
          <w:rPr>
            <w:rFonts w:asciiTheme="minorHAnsi" w:eastAsiaTheme="minorEastAsia" w:hAnsiTheme="minorHAnsi" w:cstheme="minorBidi"/>
            <w:b w:val="0"/>
            <w:iCs w:val="0"/>
            <w:caps w:val="0"/>
            <w:sz w:val="22"/>
            <w:szCs w:val="22"/>
          </w:rPr>
          <w:tab/>
        </w:r>
        <w:r w:rsidR="0079632D" w:rsidRPr="00181281">
          <w:rPr>
            <w:rStyle w:val="Hyperlink"/>
            <w:rFonts w:cstheme="minorHAnsi"/>
            <w:bCs/>
          </w:rPr>
          <w:t>DERYBOS</w:t>
        </w:r>
        <w:r w:rsidR="0079632D">
          <w:rPr>
            <w:webHidden/>
          </w:rPr>
          <w:tab/>
        </w:r>
        <w:r w:rsidR="0079632D">
          <w:rPr>
            <w:webHidden/>
          </w:rPr>
          <w:fldChar w:fldCharType="begin"/>
        </w:r>
        <w:r w:rsidR="0079632D">
          <w:rPr>
            <w:webHidden/>
          </w:rPr>
          <w:instrText xml:space="preserve"> PAGEREF _Toc71192972 \h </w:instrText>
        </w:r>
        <w:r w:rsidR="0079632D">
          <w:rPr>
            <w:webHidden/>
          </w:rPr>
        </w:r>
        <w:r w:rsidR="0079632D">
          <w:rPr>
            <w:webHidden/>
          </w:rPr>
          <w:fldChar w:fldCharType="separate"/>
        </w:r>
        <w:r w:rsidR="0079632D">
          <w:rPr>
            <w:webHidden/>
          </w:rPr>
          <w:t>11</w:t>
        </w:r>
        <w:r w:rsidR="0079632D">
          <w:rPr>
            <w:webHidden/>
          </w:rPr>
          <w:fldChar w:fldCharType="end"/>
        </w:r>
      </w:hyperlink>
    </w:p>
    <w:p w14:paraId="594CCACB" w14:textId="0C4DC4CE" w:rsidR="0079632D" w:rsidRDefault="003C5767">
      <w:pPr>
        <w:pStyle w:val="TOC1"/>
        <w:rPr>
          <w:rFonts w:asciiTheme="minorHAnsi" w:eastAsiaTheme="minorEastAsia" w:hAnsiTheme="minorHAnsi" w:cstheme="minorBidi"/>
          <w:b w:val="0"/>
          <w:iCs w:val="0"/>
          <w:caps w:val="0"/>
          <w:sz w:val="22"/>
          <w:szCs w:val="22"/>
        </w:rPr>
      </w:pPr>
      <w:hyperlink w:anchor="_Toc71192973" w:history="1">
        <w:r w:rsidR="0079632D" w:rsidRPr="00181281">
          <w:rPr>
            <w:rStyle w:val="Hyperlink"/>
            <w:rFonts w:cstheme="minorHAnsi"/>
            <w:bCs/>
          </w:rPr>
          <w:t>12.</w:t>
        </w:r>
        <w:r w:rsidR="0079632D">
          <w:rPr>
            <w:rFonts w:asciiTheme="minorHAnsi" w:eastAsiaTheme="minorEastAsia" w:hAnsiTheme="minorHAnsi" w:cstheme="minorBidi"/>
            <w:b w:val="0"/>
            <w:iCs w:val="0"/>
            <w:caps w:val="0"/>
            <w:sz w:val="22"/>
            <w:szCs w:val="22"/>
          </w:rPr>
          <w:tab/>
        </w:r>
        <w:r w:rsidR="0079632D" w:rsidRPr="00181281">
          <w:rPr>
            <w:rStyle w:val="Hyperlink"/>
            <w:rFonts w:cstheme="minorHAnsi"/>
            <w:bCs/>
          </w:rPr>
          <w:t>PASIŪLYMŲ ŠIFRAVIMAS</w:t>
        </w:r>
        <w:r w:rsidR="0079632D">
          <w:rPr>
            <w:webHidden/>
          </w:rPr>
          <w:tab/>
        </w:r>
        <w:r w:rsidR="0079632D">
          <w:rPr>
            <w:webHidden/>
          </w:rPr>
          <w:fldChar w:fldCharType="begin"/>
        </w:r>
        <w:r w:rsidR="0079632D">
          <w:rPr>
            <w:webHidden/>
          </w:rPr>
          <w:instrText xml:space="preserve"> PAGEREF _Toc71192973 \h </w:instrText>
        </w:r>
        <w:r w:rsidR="0079632D">
          <w:rPr>
            <w:webHidden/>
          </w:rPr>
        </w:r>
        <w:r w:rsidR="0079632D">
          <w:rPr>
            <w:webHidden/>
          </w:rPr>
          <w:fldChar w:fldCharType="separate"/>
        </w:r>
        <w:r w:rsidR="0079632D">
          <w:rPr>
            <w:webHidden/>
          </w:rPr>
          <w:t>11</w:t>
        </w:r>
        <w:r w:rsidR="0079632D">
          <w:rPr>
            <w:webHidden/>
          </w:rPr>
          <w:fldChar w:fldCharType="end"/>
        </w:r>
      </w:hyperlink>
    </w:p>
    <w:p w14:paraId="720CAD94" w14:textId="5DEFF894" w:rsidR="0079632D" w:rsidRDefault="003C5767">
      <w:pPr>
        <w:pStyle w:val="TOC1"/>
        <w:rPr>
          <w:rFonts w:asciiTheme="minorHAnsi" w:eastAsiaTheme="minorEastAsia" w:hAnsiTheme="minorHAnsi" w:cstheme="minorBidi"/>
          <w:b w:val="0"/>
          <w:iCs w:val="0"/>
          <w:caps w:val="0"/>
          <w:sz w:val="22"/>
          <w:szCs w:val="22"/>
        </w:rPr>
      </w:pPr>
      <w:hyperlink w:anchor="_Toc71192974" w:history="1">
        <w:r w:rsidR="0079632D" w:rsidRPr="00181281">
          <w:rPr>
            <w:rStyle w:val="Hyperlink"/>
            <w:rFonts w:cstheme="minorHAnsi"/>
            <w:bCs/>
          </w:rPr>
          <w:t>13.</w:t>
        </w:r>
        <w:r w:rsidR="0079632D">
          <w:rPr>
            <w:rFonts w:asciiTheme="minorHAnsi" w:eastAsiaTheme="minorEastAsia" w:hAnsiTheme="minorHAnsi" w:cstheme="minorBidi"/>
            <w:b w:val="0"/>
            <w:iCs w:val="0"/>
            <w:caps w:val="0"/>
            <w:sz w:val="22"/>
            <w:szCs w:val="22"/>
          </w:rPr>
          <w:tab/>
        </w:r>
        <w:r w:rsidR="0079632D" w:rsidRPr="00181281">
          <w:rPr>
            <w:rStyle w:val="Hyperlink"/>
            <w:rFonts w:cstheme="minorHAnsi"/>
            <w:bCs/>
          </w:rPr>
          <w:t>PRETENZIJŲ NAGRINĖJIMO TVARKA</w:t>
        </w:r>
        <w:r w:rsidR="0079632D">
          <w:rPr>
            <w:webHidden/>
          </w:rPr>
          <w:tab/>
        </w:r>
        <w:r w:rsidR="0079632D">
          <w:rPr>
            <w:webHidden/>
          </w:rPr>
          <w:fldChar w:fldCharType="begin"/>
        </w:r>
        <w:r w:rsidR="0079632D">
          <w:rPr>
            <w:webHidden/>
          </w:rPr>
          <w:instrText xml:space="preserve"> PAGEREF _Toc71192974 \h </w:instrText>
        </w:r>
        <w:r w:rsidR="0079632D">
          <w:rPr>
            <w:webHidden/>
          </w:rPr>
        </w:r>
        <w:r w:rsidR="0079632D">
          <w:rPr>
            <w:webHidden/>
          </w:rPr>
          <w:fldChar w:fldCharType="separate"/>
        </w:r>
        <w:r w:rsidR="0079632D">
          <w:rPr>
            <w:webHidden/>
          </w:rPr>
          <w:t>11</w:t>
        </w:r>
        <w:r w:rsidR="0079632D">
          <w:rPr>
            <w:webHidden/>
          </w:rPr>
          <w:fldChar w:fldCharType="end"/>
        </w:r>
      </w:hyperlink>
    </w:p>
    <w:p w14:paraId="6B6BECD1" w14:textId="6DFB5A37" w:rsidR="0079632D" w:rsidRDefault="003C5767">
      <w:pPr>
        <w:pStyle w:val="TOC1"/>
        <w:rPr>
          <w:rFonts w:asciiTheme="minorHAnsi" w:eastAsiaTheme="minorEastAsia" w:hAnsiTheme="minorHAnsi" w:cstheme="minorBidi"/>
          <w:b w:val="0"/>
          <w:iCs w:val="0"/>
          <w:caps w:val="0"/>
          <w:sz w:val="22"/>
          <w:szCs w:val="22"/>
        </w:rPr>
      </w:pPr>
      <w:hyperlink w:anchor="_Toc71192975" w:history="1">
        <w:r w:rsidR="0079632D" w:rsidRPr="00181281">
          <w:rPr>
            <w:rStyle w:val="Hyperlink"/>
            <w:rFonts w:cstheme="minorHAnsi"/>
            <w:bCs/>
          </w:rPr>
          <w:t>14.</w:t>
        </w:r>
        <w:r w:rsidR="0079632D">
          <w:rPr>
            <w:rFonts w:asciiTheme="minorHAnsi" w:eastAsiaTheme="minorEastAsia" w:hAnsiTheme="minorHAnsi" w:cstheme="minorBidi"/>
            <w:b w:val="0"/>
            <w:iCs w:val="0"/>
            <w:caps w:val="0"/>
            <w:sz w:val="22"/>
            <w:szCs w:val="22"/>
          </w:rPr>
          <w:tab/>
        </w:r>
        <w:r w:rsidR="0079632D" w:rsidRPr="00181281">
          <w:rPr>
            <w:rStyle w:val="Hyperlink"/>
            <w:rFonts w:cstheme="minorHAnsi"/>
            <w:bCs/>
          </w:rPr>
          <w:t>SUTARTIES TERMINAI IR SĄLYGOS</w:t>
        </w:r>
        <w:r w:rsidR="0079632D">
          <w:rPr>
            <w:webHidden/>
          </w:rPr>
          <w:tab/>
        </w:r>
        <w:r w:rsidR="0079632D">
          <w:rPr>
            <w:webHidden/>
          </w:rPr>
          <w:fldChar w:fldCharType="begin"/>
        </w:r>
        <w:r w:rsidR="0079632D">
          <w:rPr>
            <w:webHidden/>
          </w:rPr>
          <w:instrText xml:space="preserve"> PAGEREF _Toc71192975 \h </w:instrText>
        </w:r>
        <w:r w:rsidR="0079632D">
          <w:rPr>
            <w:webHidden/>
          </w:rPr>
        </w:r>
        <w:r w:rsidR="0079632D">
          <w:rPr>
            <w:webHidden/>
          </w:rPr>
          <w:fldChar w:fldCharType="separate"/>
        </w:r>
        <w:r w:rsidR="0079632D">
          <w:rPr>
            <w:webHidden/>
          </w:rPr>
          <w:t>12</w:t>
        </w:r>
        <w:r w:rsidR="0079632D">
          <w:rPr>
            <w:webHidden/>
          </w:rPr>
          <w:fldChar w:fldCharType="end"/>
        </w:r>
      </w:hyperlink>
    </w:p>
    <w:p w14:paraId="2668F70D" w14:textId="2B49CB36" w:rsidR="0079632D" w:rsidRDefault="003C5767">
      <w:pPr>
        <w:pStyle w:val="TOC1"/>
        <w:rPr>
          <w:rFonts w:asciiTheme="minorHAnsi" w:eastAsiaTheme="minorEastAsia" w:hAnsiTheme="minorHAnsi" w:cstheme="minorBidi"/>
          <w:b w:val="0"/>
          <w:iCs w:val="0"/>
          <w:caps w:val="0"/>
          <w:sz w:val="22"/>
          <w:szCs w:val="22"/>
        </w:rPr>
      </w:pPr>
      <w:hyperlink w:anchor="_Toc71192976" w:history="1">
        <w:r w:rsidR="0079632D" w:rsidRPr="00181281">
          <w:rPr>
            <w:rStyle w:val="Hyperlink"/>
            <w:rFonts w:cstheme="minorHAnsi"/>
            <w:bCs/>
          </w:rPr>
          <w:t>15.</w:t>
        </w:r>
        <w:r w:rsidR="0079632D">
          <w:rPr>
            <w:rFonts w:asciiTheme="minorHAnsi" w:eastAsiaTheme="minorEastAsia" w:hAnsiTheme="minorHAnsi" w:cstheme="minorBidi"/>
            <w:b w:val="0"/>
            <w:iCs w:val="0"/>
            <w:caps w:val="0"/>
            <w:sz w:val="22"/>
            <w:szCs w:val="22"/>
          </w:rPr>
          <w:tab/>
        </w:r>
        <w:r w:rsidR="0079632D" w:rsidRPr="00181281">
          <w:rPr>
            <w:rStyle w:val="Hyperlink"/>
            <w:rFonts w:cstheme="minorHAnsi"/>
            <w:bCs/>
          </w:rPr>
          <w:t>PAPILDOMOS INFORMACIJOS PATEIKIMAS</w:t>
        </w:r>
        <w:r w:rsidR="0079632D">
          <w:rPr>
            <w:webHidden/>
          </w:rPr>
          <w:tab/>
        </w:r>
        <w:r w:rsidR="0079632D">
          <w:rPr>
            <w:webHidden/>
          </w:rPr>
          <w:fldChar w:fldCharType="begin"/>
        </w:r>
        <w:r w:rsidR="0079632D">
          <w:rPr>
            <w:webHidden/>
          </w:rPr>
          <w:instrText xml:space="preserve"> PAGEREF _Toc71192976 \h </w:instrText>
        </w:r>
        <w:r w:rsidR="0079632D">
          <w:rPr>
            <w:webHidden/>
          </w:rPr>
        </w:r>
        <w:r w:rsidR="0079632D">
          <w:rPr>
            <w:webHidden/>
          </w:rPr>
          <w:fldChar w:fldCharType="separate"/>
        </w:r>
        <w:r w:rsidR="0079632D">
          <w:rPr>
            <w:webHidden/>
          </w:rPr>
          <w:t>12</w:t>
        </w:r>
        <w:r w:rsidR="0079632D">
          <w:rPr>
            <w:webHidden/>
          </w:rPr>
          <w:fldChar w:fldCharType="end"/>
        </w:r>
      </w:hyperlink>
    </w:p>
    <w:p w14:paraId="23DA8192" w14:textId="5F0DDB2F" w:rsidR="0079632D" w:rsidRDefault="003C5767">
      <w:pPr>
        <w:pStyle w:val="TOC1"/>
        <w:rPr>
          <w:rFonts w:asciiTheme="minorHAnsi" w:eastAsiaTheme="minorEastAsia" w:hAnsiTheme="minorHAnsi" w:cstheme="minorBidi"/>
          <w:b w:val="0"/>
          <w:iCs w:val="0"/>
          <w:caps w:val="0"/>
          <w:sz w:val="22"/>
          <w:szCs w:val="22"/>
        </w:rPr>
      </w:pPr>
      <w:hyperlink w:anchor="_Toc71192977" w:history="1">
        <w:r w:rsidR="0079632D" w:rsidRPr="00181281">
          <w:rPr>
            <w:rStyle w:val="Hyperlink"/>
            <w:bCs/>
          </w:rPr>
          <w:t>16.</w:t>
        </w:r>
        <w:r w:rsidR="0079632D">
          <w:rPr>
            <w:rFonts w:asciiTheme="minorHAnsi" w:eastAsiaTheme="minorEastAsia" w:hAnsiTheme="minorHAnsi" w:cstheme="minorBidi"/>
            <w:b w:val="0"/>
            <w:iCs w:val="0"/>
            <w:caps w:val="0"/>
            <w:sz w:val="22"/>
            <w:szCs w:val="22"/>
          </w:rPr>
          <w:tab/>
        </w:r>
        <w:r w:rsidR="0079632D" w:rsidRPr="00181281">
          <w:rPr>
            <w:rStyle w:val="Hyperlink"/>
            <w:bCs/>
          </w:rPr>
          <w:t>ATITIKTIES NACIONALINIO SAUGUMO INTERESAMS PATIKRA</w:t>
        </w:r>
        <w:r w:rsidR="0079632D">
          <w:rPr>
            <w:webHidden/>
          </w:rPr>
          <w:tab/>
        </w:r>
        <w:r w:rsidR="0079632D">
          <w:rPr>
            <w:webHidden/>
          </w:rPr>
          <w:fldChar w:fldCharType="begin"/>
        </w:r>
        <w:r w:rsidR="0079632D">
          <w:rPr>
            <w:webHidden/>
          </w:rPr>
          <w:instrText xml:space="preserve"> PAGEREF _Toc71192977 \h </w:instrText>
        </w:r>
        <w:r w:rsidR="0079632D">
          <w:rPr>
            <w:webHidden/>
          </w:rPr>
        </w:r>
        <w:r w:rsidR="0079632D">
          <w:rPr>
            <w:webHidden/>
          </w:rPr>
          <w:fldChar w:fldCharType="separate"/>
        </w:r>
        <w:r w:rsidR="0079632D">
          <w:rPr>
            <w:webHidden/>
          </w:rPr>
          <w:t>13</w:t>
        </w:r>
        <w:r w:rsidR="0079632D">
          <w:rPr>
            <w:webHidden/>
          </w:rPr>
          <w:fldChar w:fldCharType="end"/>
        </w:r>
      </w:hyperlink>
    </w:p>
    <w:p w14:paraId="3100CD66" w14:textId="10A97B55" w:rsidR="007B4F20" w:rsidRPr="00CB018D" w:rsidRDefault="00107024" w:rsidP="008137DC">
      <w:pPr>
        <w:pStyle w:val="Heading1"/>
        <w:tabs>
          <w:tab w:val="right" w:leader="dot" w:pos="9639"/>
        </w:tabs>
        <w:ind w:left="720" w:right="567"/>
        <w:jc w:val="both"/>
        <w:rPr>
          <w:rFonts w:asciiTheme="minorHAnsi" w:hAnsiTheme="minorHAnsi" w:cstheme="minorHAnsi"/>
          <w:bCs/>
          <w:iCs/>
          <w:caps/>
          <w:sz w:val="22"/>
          <w:szCs w:val="22"/>
          <w:lang w:eastAsia="lt-LT"/>
        </w:rPr>
      </w:pPr>
      <w:r w:rsidRPr="00085BE5">
        <w:rPr>
          <w:rFonts w:ascii="Trebuchet MS" w:hAnsi="Trebuchet MS" w:cstheme="minorHAnsi"/>
          <w:bCs/>
          <w:iCs/>
          <w:caps/>
          <w:sz w:val="20"/>
          <w:szCs w:val="20"/>
          <w:lang w:eastAsia="lt-LT"/>
        </w:rPr>
        <w:fldChar w:fldCharType="end"/>
      </w:r>
    </w:p>
    <w:p w14:paraId="06D487D1" w14:textId="6BA0A219" w:rsidR="00AF0D1B" w:rsidRDefault="00AF0D1B">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0C7784FB" w14:textId="77777777" w:rsidR="00AA7CA0" w:rsidRPr="00FF1157" w:rsidRDefault="00AA7CA0" w:rsidP="00AA7CA0">
      <w:pPr>
        <w:rPr>
          <w:rFonts w:ascii="Trebuchet MS" w:hAnsi="Trebuchet MS" w:cstheme="minorHAnsi"/>
          <w:sz w:val="20"/>
          <w:szCs w:val="20"/>
        </w:rPr>
      </w:pPr>
    </w:p>
    <w:p w14:paraId="226B1486" w14:textId="77777777" w:rsidR="00AA7CA0" w:rsidRPr="00FF1157" w:rsidRDefault="00AA7CA0" w:rsidP="00AA7CA0">
      <w:pPr>
        <w:pStyle w:val="Heading1"/>
        <w:numPr>
          <w:ilvl w:val="0"/>
          <w:numId w:val="1"/>
        </w:numPr>
        <w:spacing w:before="60" w:after="60"/>
        <w:jc w:val="center"/>
        <w:rPr>
          <w:rFonts w:ascii="Trebuchet MS" w:hAnsi="Trebuchet MS" w:cstheme="minorHAnsi"/>
          <w:b/>
          <w:bCs/>
          <w:sz w:val="20"/>
          <w:szCs w:val="20"/>
        </w:rPr>
      </w:pPr>
      <w:bookmarkStart w:id="1" w:name="_Toc341687216"/>
      <w:bookmarkStart w:id="2" w:name="_Toc387142374"/>
      <w:bookmarkStart w:id="3" w:name="_Toc71192962"/>
      <w:r w:rsidRPr="00FF1157">
        <w:rPr>
          <w:rFonts w:ascii="Trebuchet MS" w:hAnsi="Trebuchet MS" w:cstheme="minorHAnsi"/>
          <w:b/>
          <w:bCs/>
          <w:sz w:val="20"/>
          <w:szCs w:val="20"/>
        </w:rPr>
        <w:t>SĄVOKOS</w:t>
      </w:r>
      <w:bookmarkEnd w:id="1"/>
      <w:bookmarkEnd w:id="2"/>
      <w:bookmarkEnd w:id="3"/>
    </w:p>
    <w:p w14:paraId="00FF29FB" w14:textId="77777777" w:rsidR="00AA7CA0" w:rsidRPr="00FF1157" w:rsidRDefault="00AA7CA0" w:rsidP="00AA7CA0">
      <w:pPr>
        <w:spacing w:before="60" w:after="60"/>
        <w:rPr>
          <w:rFonts w:ascii="Trebuchet MS" w:hAnsi="Trebuchet MS" w:cstheme="minorHAnsi"/>
          <w:b/>
          <w:sz w:val="20"/>
          <w:szCs w:val="20"/>
        </w:rPr>
      </w:pPr>
      <w:r w:rsidRPr="00FF1157">
        <w:rPr>
          <w:rFonts w:ascii="Trebuchet MS" w:hAnsi="Trebuchet MS" w:cstheme="minorHAnsi"/>
          <w:b/>
          <w:sz w:val="20"/>
          <w:szCs w:val="20"/>
        </w:rPr>
        <w:t>Bendrosios sąvokos:</w:t>
      </w:r>
    </w:p>
    <w:p w14:paraId="46D0883B" w14:textId="44F9D99D" w:rsidR="00F240D3" w:rsidRPr="00FF1157" w:rsidRDefault="00D55C47" w:rsidP="00C068F3">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A</w:t>
      </w:r>
      <w:r w:rsidR="00F240D3" w:rsidRPr="00FF1157">
        <w:rPr>
          <w:rFonts w:ascii="Trebuchet MS" w:hAnsi="Trebuchet MS" w:cstheme="minorHAnsi"/>
          <w:b/>
          <w:sz w:val="20"/>
          <w:szCs w:val="20"/>
        </w:rPr>
        <w:t>tviras konkursas</w:t>
      </w:r>
      <w:r w:rsidR="00F240D3" w:rsidRPr="00FF1157">
        <w:rPr>
          <w:rFonts w:ascii="Trebuchet MS" w:hAnsi="Trebuchet MS" w:cstheme="minorHAnsi"/>
          <w:sz w:val="20"/>
          <w:szCs w:val="20"/>
        </w:rPr>
        <w:t xml:space="preserve"> –</w:t>
      </w:r>
      <w:r w:rsidR="00D82E34" w:rsidRPr="00FF1157">
        <w:rPr>
          <w:rFonts w:ascii="Trebuchet MS" w:hAnsi="Trebuchet MS" w:cstheme="minorHAnsi"/>
          <w:sz w:val="20"/>
          <w:szCs w:val="20"/>
        </w:rPr>
        <w:t xml:space="preserve"> </w:t>
      </w:r>
      <w:r w:rsidR="00F240D3" w:rsidRPr="00FF1157">
        <w:rPr>
          <w:rFonts w:ascii="Trebuchet MS" w:hAnsi="Trebuchet MS" w:cstheme="minorHAnsi"/>
          <w:color w:val="000000"/>
          <w:sz w:val="20"/>
          <w:szCs w:val="20"/>
        </w:rPr>
        <w:t xml:space="preserve">pirkimo būdas, kai </w:t>
      </w:r>
      <w:r w:rsidR="00B159C6" w:rsidRPr="00FF1157">
        <w:rPr>
          <w:rFonts w:ascii="Trebuchet MS" w:hAnsi="Trebuchet MS" w:cstheme="minorHAnsi"/>
          <w:sz w:val="20"/>
          <w:szCs w:val="20"/>
        </w:rPr>
        <w:t>P</w:t>
      </w:r>
      <w:r w:rsidRPr="00FF1157">
        <w:rPr>
          <w:rFonts w:ascii="Trebuchet MS" w:hAnsi="Trebuchet MS" w:cstheme="minorHAnsi"/>
          <w:sz w:val="20"/>
          <w:szCs w:val="20"/>
        </w:rPr>
        <w:t>asiūlymą gali pateikti kiekvienas suinteresuotas Tiekėjas</w:t>
      </w:r>
      <w:r w:rsidR="00F240D3" w:rsidRPr="00FF1157">
        <w:rPr>
          <w:rFonts w:ascii="Trebuchet MS" w:hAnsi="Trebuchet MS" w:cstheme="minorHAnsi"/>
          <w:color w:val="000000"/>
          <w:sz w:val="20"/>
          <w:szCs w:val="20"/>
        </w:rPr>
        <w:t>.</w:t>
      </w:r>
    </w:p>
    <w:p w14:paraId="57FA38BB" w14:textId="5A59855F" w:rsidR="00C068F3" w:rsidRPr="00FF1157" w:rsidRDefault="00C068F3" w:rsidP="00C068F3">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 xml:space="preserve">BPS </w:t>
      </w:r>
      <w:r w:rsidRPr="00FF1157">
        <w:rPr>
          <w:rFonts w:ascii="Trebuchet MS" w:hAnsi="Trebuchet MS" w:cstheme="minorHAnsi"/>
          <w:sz w:val="20"/>
          <w:szCs w:val="20"/>
        </w:rPr>
        <w:t xml:space="preserve">– šios </w:t>
      </w:r>
      <w:r w:rsidR="00163CA3" w:rsidRPr="00FF1157">
        <w:rPr>
          <w:rFonts w:ascii="Trebuchet MS" w:hAnsi="Trebuchet MS" w:cstheme="minorHAnsi"/>
          <w:sz w:val="20"/>
          <w:szCs w:val="20"/>
        </w:rPr>
        <w:t>B</w:t>
      </w:r>
      <w:r w:rsidRPr="00FF1157">
        <w:rPr>
          <w:rFonts w:ascii="Trebuchet MS" w:hAnsi="Trebuchet MS" w:cstheme="minorHAnsi"/>
          <w:sz w:val="20"/>
          <w:szCs w:val="20"/>
        </w:rPr>
        <w:t xml:space="preserve">endrosios </w:t>
      </w:r>
      <w:r w:rsidR="0043726F">
        <w:rPr>
          <w:rFonts w:ascii="Trebuchet MS" w:hAnsi="Trebuchet MS" w:cstheme="minorHAnsi"/>
          <w:sz w:val="20"/>
          <w:szCs w:val="20"/>
        </w:rPr>
        <w:t>P</w:t>
      </w:r>
      <w:r w:rsidRPr="00FF1157">
        <w:rPr>
          <w:rFonts w:ascii="Trebuchet MS" w:hAnsi="Trebuchet MS" w:cstheme="minorHAnsi"/>
          <w:sz w:val="20"/>
          <w:szCs w:val="20"/>
        </w:rPr>
        <w:t xml:space="preserve">irkimo sąlygos, kuriose aprašytos </w:t>
      </w:r>
      <w:r w:rsidR="007E2A46" w:rsidRPr="00FF1157">
        <w:rPr>
          <w:rFonts w:ascii="Trebuchet MS" w:hAnsi="Trebuchet MS" w:cstheme="minorHAnsi"/>
          <w:sz w:val="20"/>
          <w:szCs w:val="20"/>
        </w:rPr>
        <w:t>P</w:t>
      </w:r>
      <w:r w:rsidRPr="00FF1157">
        <w:rPr>
          <w:rFonts w:ascii="Trebuchet MS" w:hAnsi="Trebuchet MS" w:cstheme="minorHAnsi"/>
          <w:sz w:val="20"/>
          <w:szCs w:val="20"/>
        </w:rPr>
        <w:t xml:space="preserve">irkimo procedūros, </w:t>
      </w:r>
      <w:r w:rsidR="00161F6A" w:rsidRPr="00FF1157">
        <w:rPr>
          <w:rFonts w:ascii="Trebuchet MS" w:hAnsi="Trebuchet MS" w:cstheme="minorHAnsi"/>
          <w:sz w:val="20"/>
          <w:szCs w:val="20"/>
        </w:rPr>
        <w:t>P</w:t>
      </w:r>
      <w:r w:rsidRPr="00FF1157">
        <w:rPr>
          <w:rFonts w:ascii="Trebuchet MS" w:hAnsi="Trebuchet MS" w:cstheme="minorHAnsi"/>
          <w:sz w:val="20"/>
          <w:szCs w:val="20"/>
        </w:rPr>
        <w:t>asiūlymų pateikimo, nagrinėjimo ir vertinimo tvarka.</w:t>
      </w:r>
    </w:p>
    <w:p w14:paraId="355F40C4" w14:textId="489FF7C2" w:rsidR="00957E61" w:rsidRPr="00FF1157" w:rsidRDefault="00957E61" w:rsidP="00957E61">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CVP IS</w:t>
      </w:r>
      <w:r w:rsidRPr="00FF1157">
        <w:rPr>
          <w:rFonts w:ascii="Trebuchet MS" w:hAnsi="Trebuchet MS" w:cstheme="minorHAnsi"/>
          <w:sz w:val="20"/>
          <w:szCs w:val="20"/>
        </w:rPr>
        <w:t xml:space="preserve"> – Centrinė viešųjų pirkimų informacinė sistema (</w:t>
      </w:r>
      <w:r w:rsidR="00082163" w:rsidRPr="00FF1157">
        <w:rPr>
          <w:rFonts w:ascii="Trebuchet MS" w:hAnsi="Trebuchet MS" w:cstheme="minorHAnsi"/>
          <w:bCs/>
          <w:sz w:val="20"/>
          <w:szCs w:val="20"/>
        </w:rPr>
        <w:t>https://pirkimai.eviesiejipirkimai.lt</w:t>
      </w:r>
      <w:r w:rsidRPr="00FF1157">
        <w:rPr>
          <w:rFonts w:ascii="Trebuchet MS" w:hAnsi="Trebuchet MS" w:cstheme="minorHAnsi"/>
          <w:bCs/>
          <w:sz w:val="20"/>
          <w:szCs w:val="20"/>
        </w:rPr>
        <w:t>).</w:t>
      </w:r>
    </w:p>
    <w:p w14:paraId="3737F46E" w14:textId="375E8087" w:rsidR="003137D4" w:rsidRPr="00FF1157" w:rsidRDefault="003137D4" w:rsidP="005C12B4">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color w:val="000000"/>
          <w:sz w:val="20"/>
          <w:szCs w:val="20"/>
        </w:rPr>
        <w:t>E</w:t>
      </w:r>
      <w:r w:rsidR="00D53895" w:rsidRPr="00FF1157">
        <w:rPr>
          <w:rFonts w:ascii="Trebuchet MS" w:hAnsi="Trebuchet MS" w:cstheme="minorHAnsi"/>
          <w:b/>
          <w:color w:val="000000"/>
          <w:sz w:val="20"/>
          <w:szCs w:val="20"/>
        </w:rPr>
        <w:t>BVPD</w:t>
      </w:r>
      <w:r w:rsidR="00D53895" w:rsidRPr="00FF1157">
        <w:rPr>
          <w:rFonts w:ascii="Trebuchet MS" w:hAnsi="Trebuchet MS" w:cstheme="minorHAnsi"/>
          <w:color w:val="000000"/>
          <w:sz w:val="20"/>
          <w:szCs w:val="20"/>
        </w:rPr>
        <w:t xml:space="preserve"> – E</w:t>
      </w:r>
      <w:r w:rsidRPr="00FF1157">
        <w:rPr>
          <w:rFonts w:ascii="Trebuchet MS" w:hAnsi="Trebuchet MS" w:cstheme="minorHAnsi"/>
          <w:color w:val="000000"/>
          <w:sz w:val="20"/>
          <w:szCs w:val="20"/>
        </w:rPr>
        <w:t>uropos bendrasis viešųjų pirkimų dokumentas</w:t>
      </w:r>
      <w:r w:rsidR="00D65FFA" w:rsidRPr="00FF1157">
        <w:rPr>
          <w:rFonts w:ascii="Trebuchet MS" w:hAnsi="Trebuchet MS" w:cstheme="minorHAnsi"/>
          <w:color w:val="000000"/>
          <w:sz w:val="20"/>
          <w:szCs w:val="20"/>
        </w:rPr>
        <w:t xml:space="preserve"> </w:t>
      </w:r>
      <w:r w:rsidR="000A5ACA" w:rsidRPr="00FF1157">
        <w:rPr>
          <w:rFonts w:ascii="Trebuchet MS" w:hAnsi="Trebuchet MS" w:cstheme="minorHAnsi"/>
          <w:color w:val="000000"/>
          <w:sz w:val="20"/>
          <w:szCs w:val="20"/>
        </w:rPr>
        <w:t>–</w:t>
      </w:r>
      <w:r w:rsidR="00D65FFA" w:rsidRPr="00FF1157">
        <w:rPr>
          <w:rFonts w:ascii="Trebuchet MS" w:hAnsi="Trebuchet MS" w:cstheme="minorHAnsi"/>
          <w:color w:val="000000"/>
          <w:sz w:val="20"/>
          <w:szCs w:val="20"/>
        </w:rPr>
        <w:t xml:space="preserve"> </w:t>
      </w:r>
      <w:r w:rsidR="0080273E" w:rsidRPr="00FF1157">
        <w:rPr>
          <w:rFonts w:ascii="Trebuchet MS" w:hAnsi="Trebuchet MS" w:cstheme="minorHAnsi"/>
          <w:sz w:val="20"/>
          <w:szCs w:val="20"/>
        </w:rPr>
        <w:t>aktuali deklaracija, pakeičianti kompetentingų institucijų išduodamus dokumentus ir patvirtinan</w:t>
      </w:r>
      <w:r w:rsidR="00726831" w:rsidRPr="00FF1157">
        <w:rPr>
          <w:rFonts w:ascii="Trebuchet MS" w:hAnsi="Trebuchet MS" w:cstheme="minorHAnsi"/>
          <w:sz w:val="20"/>
          <w:szCs w:val="20"/>
        </w:rPr>
        <w:t>ti, kad T</w:t>
      </w:r>
      <w:r w:rsidR="0080273E" w:rsidRPr="00FF1157">
        <w:rPr>
          <w:rFonts w:ascii="Trebuchet MS" w:hAnsi="Trebuchet MS" w:cstheme="minorHAnsi"/>
          <w:sz w:val="20"/>
          <w:szCs w:val="20"/>
        </w:rPr>
        <w:t xml:space="preserve">iekėjas ir </w:t>
      </w:r>
      <w:r w:rsidR="005516FD">
        <w:rPr>
          <w:rFonts w:ascii="Trebuchet MS" w:hAnsi="Trebuchet MS" w:cstheme="minorHAnsi"/>
          <w:sz w:val="20"/>
          <w:szCs w:val="20"/>
        </w:rPr>
        <w:t xml:space="preserve">Ūkio </w:t>
      </w:r>
      <w:r w:rsidR="0080273E" w:rsidRPr="00FF1157">
        <w:rPr>
          <w:rFonts w:ascii="Trebuchet MS" w:hAnsi="Trebuchet MS" w:cstheme="minorHAnsi"/>
          <w:sz w:val="20"/>
          <w:szCs w:val="20"/>
        </w:rPr>
        <w:t>subjektai, kurių pajėgumais remia</w:t>
      </w:r>
      <w:r w:rsidR="005516FD">
        <w:rPr>
          <w:rFonts w:ascii="Trebuchet MS" w:hAnsi="Trebuchet MS" w:cstheme="minorHAnsi"/>
          <w:sz w:val="20"/>
          <w:szCs w:val="20"/>
        </w:rPr>
        <w:t>ma</w:t>
      </w:r>
      <w:r w:rsidR="0080273E" w:rsidRPr="00FF1157">
        <w:rPr>
          <w:rFonts w:ascii="Trebuchet MS" w:hAnsi="Trebuchet MS" w:cstheme="minorHAnsi"/>
          <w:sz w:val="20"/>
          <w:szCs w:val="20"/>
        </w:rPr>
        <w:t xml:space="preserve">si, </w:t>
      </w:r>
      <w:r w:rsidR="00F640CB">
        <w:rPr>
          <w:rFonts w:ascii="Trebuchet MS" w:hAnsi="Trebuchet MS" w:cstheme="minorHAnsi"/>
          <w:sz w:val="20"/>
          <w:szCs w:val="20"/>
        </w:rPr>
        <w:t xml:space="preserve">neturi pašalinimo pagrindų ir </w:t>
      </w:r>
      <w:r w:rsidR="00F640CB" w:rsidRPr="00FF1157">
        <w:rPr>
          <w:rFonts w:ascii="Trebuchet MS" w:hAnsi="Trebuchet MS" w:cstheme="minorHAnsi"/>
          <w:sz w:val="20"/>
          <w:szCs w:val="20"/>
        </w:rPr>
        <w:t xml:space="preserve">preliminariai </w:t>
      </w:r>
      <w:r w:rsidR="0080273E" w:rsidRPr="00FF1157">
        <w:rPr>
          <w:rFonts w:ascii="Trebuchet MS" w:hAnsi="Trebuchet MS" w:cstheme="minorHAnsi"/>
          <w:sz w:val="20"/>
          <w:szCs w:val="20"/>
        </w:rPr>
        <w:t xml:space="preserve">atitinka </w:t>
      </w:r>
      <w:r w:rsidR="00AE0CDD" w:rsidRPr="00FF1157">
        <w:rPr>
          <w:rFonts w:ascii="Trebuchet MS" w:hAnsi="Trebuchet MS" w:cstheme="minorHAnsi"/>
          <w:sz w:val="20"/>
          <w:szCs w:val="20"/>
        </w:rPr>
        <w:t>P</w:t>
      </w:r>
      <w:r w:rsidR="0080273E" w:rsidRPr="00FF1157">
        <w:rPr>
          <w:rFonts w:ascii="Trebuchet MS" w:hAnsi="Trebuchet MS" w:cstheme="minorHAnsi"/>
          <w:sz w:val="20"/>
          <w:szCs w:val="20"/>
        </w:rPr>
        <w:t xml:space="preserve">irkimo dokumentuose nustatytus </w:t>
      </w:r>
      <w:r w:rsidR="00B159C6" w:rsidRPr="00FF1157">
        <w:rPr>
          <w:rFonts w:ascii="Trebuchet MS" w:hAnsi="Trebuchet MS" w:cstheme="minorHAnsi"/>
          <w:sz w:val="20"/>
          <w:szCs w:val="20"/>
        </w:rPr>
        <w:t>K</w:t>
      </w:r>
      <w:r w:rsidR="0080273E" w:rsidRPr="00FF1157">
        <w:rPr>
          <w:rFonts w:ascii="Trebuchet MS" w:hAnsi="Trebuchet MS" w:cstheme="minorHAnsi"/>
          <w:sz w:val="20"/>
          <w:szCs w:val="20"/>
        </w:rPr>
        <w:t>valifikacijos reikalavimus.</w:t>
      </w:r>
    </w:p>
    <w:p w14:paraId="026FF963" w14:textId="22191FED" w:rsidR="00163CA3" w:rsidRPr="00FF1157" w:rsidRDefault="00163CA3" w:rsidP="005C12B4">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Komisija</w:t>
      </w:r>
      <w:r w:rsidRPr="00FF1157">
        <w:rPr>
          <w:rFonts w:ascii="Trebuchet MS" w:hAnsi="Trebuchet MS" w:cstheme="minorHAnsi"/>
          <w:sz w:val="20"/>
          <w:szCs w:val="20"/>
        </w:rPr>
        <w:t xml:space="preserve"> –</w:t>
      </w:r>
      <w:r w:rsidR="00AF0D1B" w:rsidRPr="00FF1157">
        <w:rPr>
          <w:rFonts w:ascii="Trebuchet MS" w:hAnsi="Trebuchet MS" w:cstheme="minorHAnsi"/>
          <w:sz w:val="20"/>
          <w:szCs w:val="20"/>
        </w:rPr>
        <w:t xml:space="preserve"> Perkančiojo subjekto sudaryta pirkimų komisija, kuri veikia pagal Perkančiojo subjekto patvirtintą LITGRID AB pirkimų komisijos darbo reglamentą ir pagal jai pateiktas užduotis bei suteiktus įgaliojimus vykdo šio Pirkimo procedūras.</w:t>
      </w:r>
    </w:p>
    <w:p w14:paraId="024264A7" w14:textId="3F758DEA" w:rsidR="0080273E" w:rsidRDefault="0080273E" w:rsidP="00957E61">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bCs/>
          <w:sz w:val="20"/>
          <w:szCs w:val="20"/>
        </w:rPr>
        <w:t>Kvalifikacijos reikalavimai</w:t>
      </w:r>
      <w:r w:rsidRPr="00FF1157">
        <w:rPr>
          <w:rFonts w:ascii="Trebuchet MS" w:hAnsi="Trebuchet MS" w:cstheme="minorHAnsi"/>
          <w:sz w:val="20"/>
          <w:szCs w:val="20"/>
        </w:rPr>
        <w:t xml:space="preserve"> – </w:t>
      </w:r>
      <w:r w:rsidR="00867F44" w:rsidRPr="00867F44">
        <w:rPr>
          <w:rFonts w:ascii="Trebuchet MS" w:hAnsi="Trebuchet MS" w:cstheme="minorHAnsi"/>
          <w:sz w:val="20"/>
          <w:szCs w:val="20"/>
        </w:rPr>
        <w:t xml:space="preserve">reikalavimai Tiekėjui, nustatomi dėl teisės verstis veikla, </w:t>
      </w:r>
      <w:r w:rsidR="00A46B97">
        <w:rPr>
          <w:rFonts w:ascii="Trebuchet MS" w:hAnsi="Trebuchet MS" w:cstheme="minorHAnsi"/>
          <w:sz w:val="20"/>
          <w:szCs w:val="20"/>
        </w:rPr>
        <w:t xml:space="preserve">taip pat </w:t>
      </w:r>
      <w:r w:rsidR="00867F44" w:rsidRPr="00867F44">
        <w:rPr>
          <w:rFonts w:ascii="Trebuchet MS" w:hAnsi="Trebuchet MS" w:cstheme="minorHAnsi"/>
          <w:sz w:val="20"/>
          <w:szCs w:val="20"/>
        </w:rPr>
        <w:t>su Tiekėjo finansiniu ir ekonominiu pajėgumu</w:t>
      </w:r>
      <w:r w:rsidR="00A46B97">
        <w:rPr>
          <w:rFonts w:ascii="Trebuchet MS" w:hAnsi="Trebuchet MS" w:cstheme="minorHAnsi"/>
          <w:sz w:val="20"/>
          <w:szCs w:val="20"/>
        </w:rPr>
        <w:t xml:space="preserve"> bei</w:t>
      </w:r>
      <w:r w:rsidR="00867F44" w:rsidRPr="00867F44">
        <w:rPr>
          <w:rFonts w:ascii="Trebuchet MS" w:hAnsi="Trebuchet MS" w:cstheme="minorHAnsi"/>
          <w:sz w:val="20"/>
          <w:szCs w:val="20"/>
        </w:rPr>
        <w:t xml:space="preserve"> techniniu ir profesiniu pajėgumu susiję reikalavimai.</w:t>
      </w:r>
    </w:p>
    <w:p w14:paraId="1AD50904" w14:textId="0B569129" w:rsidR="003233D0" w:rsidRPr="00FF1157" w:rsidRDefault="003233D0" w:rsidP="00957E61">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proofErr w:type="spellStart"/>
      <w:r w:rsidRPr="003233D0">
        <w:rPr>
          <w:rFonts w:ascii="Trebuchet MS" w:hAnsi="Trebuchet MS" w:cstheme="minorHAnsi"/>
          <w:b/>
          <w:bCs/>
          <w:sz w:val="20"/>
          <w:szCs w:val="20"/>
        </w:rPr>
        <w:t>Kvazisubtiekėjas</w:t>
      </w:r>
      <w:proofErr w:type="spellEnd"/>
      <w:r>
        <w:rPr>
          <w:rFonts w:ascii="Trebuchet MS" w:hAnsi="Trebuchet MS" w:cstheme="minorHAnsi"/>
          <w:sz w:val="20"/>
          <w:szCs w:val="20"/>
        </w:rPr>
        <w:t xml:space="preserve"> - </w:t>
      </w:r>
      <w:r w:rsidRPr="003233D0">
        <w:rPr>
          <w:rFonts w:ascii="Trebuchet MS" w:hAnsi="Trebuchet MS" w:cstheme="minorHAnsi"/>
          <w:sz w:val="20"/>
          <w:szCs w:val="20"/>
        </w:rPr>
        <w:t xml:space="preserve">specialistas, kurio kvalifikacija Tiekėjas remiasi, ir kuris Pasiūlymo teikimo metu dar nėra Tiekėjo, </w:t>
      </w:r>
      <w:r w:rsidR="00A46B97">
        <w:rPr>
          <w:rFonts w:ascii="Trebuchet MS" w:hAnsi="Trebuchet MS" w:cstheme="minorHAnsi"/>
          <w:sz w:val="20"/>
          <w:szCs w:val="20"/>
        </w:rPr>
        <w:t>Ū</w:t>
      </w:r>
      <w:r w:rsidRPr="003233D0">
        <w:rPr>
          <w:rFonts w:ascii="Trebuchet MS" w:hAnsi="Trebuchet MS" w:cstheme="minorHAnsi"/>
          <w:sz w:val="20"/>
          <w:szCs w:val="20"/>
        </w:rPr>
        <w:t>kio subjekto, kurio pajėgumais remia</w:t>
      </w:r>
      <w:r w:rsidR="00A46B97">
        <w:rPr>
          <w:rFonts w:ascii="Trebuchet MS" w:hAnsi="Trebuchet MS" w:cstheme="minorHAnsi"/>
          <w:sz w:val="20"/>
          <w:szCs w:val="20"/>
        </w:rPr>
        <w:t>ma</w:t>
      </w:r>
      <w:r w:rsidRPr="003233D0">
        <w:rPr>
          <w:rFonts w:ascii="Trebuchet MS" w:hAnsi="Trebuchet MS" w:cstheme="minorHAnsi"/>
          <w:sz w:val="20"/>
          <w:szCs w:val="20"/>
        </w:rPr>
        <w:t>si, ar Subtiekėjo darbuotojas, tačiau jį ketinama įdarbinti, jei Pasiūlymas bus pripažintas laimėjusiu.</w:t>
      </w:r>
    </w:p>
    <w:p w14:paraId="481C138A" w14:textId="77777777" w:rsidR="00957E61" w:rsidRPr="00FF1157" w:rsidRDefault="00957E61" w:rsidP="00957E61">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 xml:space="preserve">Laimėjęs </w:t>
      </w:r>
      <w:r w:rsidR="00887595" w:rsidRPr="00FF1157">
        <w:rPr>
          <w:rFonts w:ascii="Trebuchet MS" w:hAnsi="Trebuchet MS" w:cstheme="minorHAnsi"/>
          <w:b/>
          <w:sz w:val="20"/>
          <w:szCs w:val="20"/>
        </w:rPr>
        <w:t>Tiekėjas</w:t>
      </w:r>
      <w:r w:rsidR="00497F66" w:rsidRPr="00FF1157">
        <w:rPr>
          <w:rFonts w:ascii="Trebuchet MS" w:hAnsi="Trebuchet MS" w:cstheme="minorHAnsi"/>
          <w:sz w:val="20"/>
          <w:szCs w:val="20"/>
        </w:rPr>
        <w:t xml:space="preserve"> </w:t>
      </w:r>
      <w:r w:rsidRPr="00FF1157">
        <w:rPr>
          <w:rFonts w:ascii="Trebuchet MS" w:hAnsi="Trebuchet MS" w:cstheme="minorHAnsi"/>
          <w:sz w:val="20"/>
          <w:szCs w:val="20"/>
        </w:rPr>
        <w:t xml:space="preserve">– </w:t>
      </w:r>
      <w:r w:rsidR="00B24CE8" w:rsidRPr="00FF1157">
        <w:rPr>
          <w:rFonts w:ascii="Trebuchet MS" w:hAnsi="Trebuchet MS" w:cstheme="minorHAnsi"/>
          <w:sz w:val="20"/>
          <w:szCs w:val="20"/>
        </w:rPr>
        <w:t>Tiekėjas</w:t>
      </w:r>
      <w:r w:rsidRPr="00FF1157">
        <w:rPr>
          <w:rFonts w:ascii="Trebuchet MS" w:hAnsi="Trebuchet MS" w:cstheme="minorHAnsi"/>
          <w:sz w:val="20"/>
          <w:szCs w:val="20"/>
        </w:rPr>
        <w:t xml:space="preserve">, kurio Pasiūlymas šiose Pirkimo sąlygose nustatyta tvarka buvo nustatytas laimėjusiu. </w:t>
      </w:r>
    </w:p>
    <w:p w14:paraId="0729E6FD" w14:textId="5CF28655" w:rsidR="0009011E" w:rsidRDefault="00AA7CA0" w:rsidP="0009011E">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Laimėjęs Pasiūlymas</w:t>
      </w:r>
      <w:r w:rsidRPr="00FF1157">
        <w:rPr>
          <w:rFonts w:ascii="Trebuchet MS" w:hAnsi="Trebuchet MS" w:cstheme="minorHAnsi"/>
          <w:sz w:val="20"/>
          <w:szCs w:val="20"/>
        </w:rPr>
        <w:t xml:space="preserve"> – Komisijos</w:t>
      </w:r>
      <w:r w:rsidR="00AD1ECB" w:rsidRPr="00FF1157">
        <w:rPr>
          <w:rFonts w:ascii="Trebuchet MS" w:hAnsi="Trebuchet MS" w:cstheme="minorHAnsi"/>
          <w:sz w:val="20"/>
          <w:szCs w:val="20"/>
        </w:rPr>
        <w:t xml:space="preserve"> </w:t>
      </w:r>
      <w:r w:rsidRPr="00FF1157">
        <w:rPr>
          <w:rFonts w:ascii="Trebuchet MS" w:hAnsi="Trebuchet MS" w:cstheme="minorHAnsi"/>
          <w:sz w:val="20"/>
          <w:szCs w:val="20"/>
        </w:rPr>
        <w:t xml:space="preserve">pagal Pirkimo sąlygas atrinktas </w:t>
      </w:r>
      <w:r w:rsidR="00BD61AB">
        <w:rPr>
          <w:rFonts w:ascii="Trebuchet MS" w:hAnsi="Trebuchet MS" w:cstheme="minorHAnsi"/>
          <w:sz w:val="20"/>
          <w:szCs w:val="20"/>
        </w:rPr>
        <w:t>ekonomiškai naudingiausias</w:t>
      </w:r>
      <w:r w:rsidR="00BD61AB" w:rsidRPr="00FF1157">
        <w:rPr>
          <w:rFonts w:ascii="Trebuchet MS" w:hAnsi="Trebuchet MS" w:cstheme="minorHAnsi"/>
          <w:sz w:val="20"/>
          <w:szCs w:val="20"/>
        </w:rPr>
        <w:t xml:space="preserve"> </w:t>
      </w:r>
      <w:r w:rsidRPr="00FF1157">
        <w:rPr>
          <w:rFonts w:ascii="Trebuchet MS" w:hAnsi="Trebuchet MS" w:cstheme="minorHAnsi"/>
          <w:sz w:val="20"/>
          <w:szCs w:val="20"/>
        </w:rPr>
        <w:t>Pasiūlymas</w:t>
      </w:r>
      <w:r w:rsidR="00F44E5D" w:rsidRPr="00FF1157">
        <w:rPr>
          <w:rFonts w:ascii="Trebuchet MS" w:hAnsi="Trebuchet MS" w:cstheme="minorHAnsi"/>
          <w:sz w:val="20"/>
          <w:szCs w:val="20"/>
        </w:rPr>
        <w:t>.</w:t>
      </w:r>
    </w:p>
    <w:p w14:paraId="5F185BF2" w14:textId="2FCFA48C" w:rsidR="009F5F9F" w:rsidRPr="00FF1157" w:rsidRDefault="009F5F9F" w:rsidP="0009011E">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9F5F9F">
        <w:rPr>
          <w:rFonts w:ascii="Trebuchet MS" w:hAnsi="Trebuchet MS" w:cstheme="minorHAnsi"/>
          <w:b/>
          <w:bCs/>
          <w:sz w:val="20"/>
          <w:szCs w:val="20"/>
        </w:rPr>
        <w:t>Metodika</w:t>
      </w:r>
      <w:r>
        <w:rPr>
          <w:rFonts w:ascii="Trebuchet MS" w:hAnsi="Trebuchet MS" w:cstheme="minorHAnsi"/>
          <w:sz w:val="20"/>
          <w:szCs w:val="20"/>
        </w:rPr>
        <w:t xml:space="preserve"> - </w:t>
      </w:r>
      <w:r w:rsidRPr="009F5F9F">
        <w:rPr>
          <w:rFonts w:ascii="Trebuchet MS" w:hAnsi="Trebuchet MS" w:cstheme="minorHAnsi"/>
          <w:sz w:val="20"/>
          <w:szCs w:val="20"/>
        </w:rPr>
        <w:t>Tiekėjo kvalifikacijos reikalavimų nustatymo metodika, patvirtinta Viešųjų pirkimų tarnybos direktoriaus įsakymu (aktuali redakcija).</w:t>
      </w:r>
    </w:p>
    <w:p w14:paraId="7F2E7137" w14:textId="66D36753" w:rsidR="00C068F3" w:rsidRPr="00FF1157" w:rsidRDefault="00C068F3" w:rsidP="00C068F3">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Pasiūlymas</w:t>
      </w:r>
      <w:r w:rsidRPr="00FF1157">
        <w:rPr>
          <w:rFonts w:ascii="Trebuchet MS" w:hAnsi="Trebuchet MS" w:cstheme="minorHAnsi"/>
          <w:sz w:val="20"/>
          <w:szCs w:val="20"/>
        </w:rPr>
        <w:t xml:space="preserve"> – </w:t>
      </w:r>
      <w:r w:rsidR="00AF0D1B" w:rsidRPr="00FF1157">
        <w:rPr>
          <w:rFonts w:ascii="Trebuchet MS" w:hAnsi="Trebuchet MS" w:cstheme="minorHAnsi"/>
          <w:sz w:val="20"/>
          <w:szCs w:val="20"/>
        </w:rPr>
        <w:t>pagal Perkančiojo subjekto nustatytas Sąlygas bei terminus Tiekėjo raštu pateikiamų dokumentų ir duomenų visuma</w:t>
      </w:r>
      <w:r w:rsidR="00AF3EFD">
        <w:rPr>
          <w:rFonts w:ascii="Trebuchet MS" w:hAnsi="Trebuchet MS" w:cstheme="minorHAnsi"/>
          <w:sz w:val="20"/>
          <w:szCs w:val="20"/>
        </w:rPr>
        <w:t>,</w:t>
      </w:r>
      <w:r w:rsidR="00AF0D1B" w:rsidRPr="00FF1157">
        <w:rPr>
          <w:rFonts w:ascii="Trebuchet MS" w:hAnsi="Trebuchet MS" w:cstheme="minorHAnsi"/>
          <w:sz w:val="20"/>
          <w:szCs w:val="20"/>
        </w:rPr>
        <w:t xml:space="preserve"> </w:t>
      </w:r>
      <w:r w:rsidR="00AF3EFD">
        <w:rPr>
          <w:rFonts w:ascii="Trebuchet MS" w:hAnsi="Trebuchet MS" w:cstheme="minorHAnsi"/>
          <w:sz w:val="20"/>
          <w:szCs w:val="20"/>
        </w:rPr>
        <w:t>kuria</w:t>
      </w:r>
      <w:r w:rsidR="00AF0D1B" w:rsidRPr="00FF1157">
        <w:rPr>
          <w:rFonts w:ascii="Trebuchet MS" w:hAnsi="Trebuchet MS" w:cstheme="minorHAnsi"/>
          <w:sz w:val="20"/>
          <w:szCs w:val="20"/>
        </w:rPr>
        <w:t xml:space="preserve"> siūl</w:t>
      </w:r>
      <w:r w:rsidR="00AF3EFD">
        <w:rPr>
          <w:rFonts w:ascii="Trebuchet MS" w:hAnsi="Trebuchet MS" w:cstheme="minorHAnsi"/>
          <w:sz w:val="20"/>
          <w:szCs w:val="20"/>
        </w:rPr>
        <w:t>oma</w:t>
      </w:r>
      <w:r w:rsidR="00AF0D1B" w:rsidRPr="00FF1157">
        <w:rPr>
          <w:rFonts w:ascii="Trebuchet MS" w:hAnsi="Trebuchet MS" w:cstheme="minorHAnsi"/>
          <w:sz w:val="20"/>
          <w:szCs w:val="20"/>
        </w:rPr>
        <w:t xml:space="preserve"> tiekti prekes, teikti paslaugas ar atlikti darbus.</w:t>
      </w:r>
    </w:p>
    <w:p w14:paraId="33BA4CFB" w14:textId="2B62B108" w:rsidR="00C068F3" w:rsidRDefault="00C068F3" w:rsidP="00C068F3">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Pasiūlymo forma</w:t>
      </w:r>
      <w:r w:rsidRPr="00FF1157">
        <w:rPr>
          <w:rFonts w:ascii="Trebuchet MS" w:hAnsi="Trebuchet MS" w:cstheme="minorHAnsi"/>
          <w:sz w:val="20"/>
          <w:szCs w:val="20"/>
        </w:rPr>
        <w:t xml:space="preserve"> – Pasiūlymo pateikimo forma, kurią reikia užpildyti</w:t>
      </w:r>
      <w:r w:rsidR="00851EBD">
        <w:rPr>
          <w:rFonts w:ascii="Trebuchet MS" w:hAnsi="Trebuchet MS" w:cstheme="minorHAnsi"/>
          <w:sz w:val="20"/>
          <w:szCs w:val="20"/>
        </w:rPr>
        <w:t>,</w:t>
      </w:r>
      <w:r w:rsidRPr="00FF1157">
        <w:rPr>
          <w:rFonts w:ascii="Trebuchet MS" w:hAnsi="Trebuchet MS" w:cstheme="minorHAnsi"/>
          <w:sz w:val="20"/>
          <w:szCs w:val="20"/>
        </w:rPr>
        <w:t xml:space="preserve"> siekiant dalyvauti </w:t>
      </w:r>
      <w:r w:rsidR="00851EBD">
        <w:rPr>
          <w:rFonts w:ascii="Trebuchet MS" w:hAnsi="Trebuchet MS" w:cstheme="minorHAnsi"/>
          <w:sz w:val="20"/>
          <w:szCs w:val="20"/>
        </w:rPr>
        <w:t>P</w:t>
      </w:r>
      <w:r w:rsidRPr="00FF1157">
        <w:rPr>
          <w:rFonts w:ascii="Trebuchet MS" w:hAnsi="Trebuchet MS" w:cstheme="minorHAnsi"/>
          <w:sz w:val="20"/>
          <w:szCs w:val="20"/>
        </w:rPr>
        <w:t>irkimo procedūrose.</w:t>
      </w:r>
    </w:p>
    <w:p w14:paraId="042E4E83" w14:textId="6AAE3CB3" w:rsidR="009F5F9F" w:rsidRPr="009F5F9F" w:rsidRDefault="009F5F9F" w:rsidP="009F5F9F">
      <w:pPr>
        <w:pStyle w:val="ListParagraph"/>
        <w:numPr>
          <w:ilvl w:val="1"/>
          <w:numId w:val="1"/>
        </w:numPr>
        <w:tabs>
          <w:tab w:val="left" w:pos="567"/>
        </w:tabs>
        <w:ind w:left="0" w:firstLine="0"/>
        <w:jc w:val="both"/>
        <w:rPr>
          <w:rFonts w:ascii="Trebuchet MS" w:hAnsi="Trebuchet MS" w:cstheme="minorHAnsi"/>
          <w:sz w:val="20"/>
          <w:szCs w:val="20"/>
        </w:rPr>
      </w:pPr>
      <w:r w:rsidRPr="009F5F9F">
        <w:rPr>
          <w:rFonts w:ascii="Trebuchet MS" w:hAnsi="Trebuchet MS" w:cstheme="minorHAnsi"/>
          <w:b/>
          <w:bCs/>
          <w:sz w:val="20"/>
          <w:szCs w:val="20"/>
        </w:rPr>
        <w:t>Perkantysis subjektas</w:t>
      </w:r>
      <w:r w:rsidRPr="009F5F9F">
        <w:rPr>
          <w:rFonts w:ascii="Trebuchet MS" w:hAnsi="Trebuchet MS" w:cstheme="minorHAnsi"/>
          <w:sz w:val="20"/>
          <w:szCs w:val="20"/>
        </w:rPr>
        <w:t xml:space="preserve"> – LITGRID AB, į. k. 302564383, pagal Lietuvos Respublikos įstatymus įsteigta ir veikianti akcinė bendrovė, kurios buveinė registruota adresu: </w:t>
      </w:r>
      <w:r w:rsidR="00095C23" w:rsidRPr="00095C23">
        <w:rPr>
          <w:rFonts w:ascii="Trebuchet MS" w:hAnsi="Trebuchet MS" w:cstheme="minorHAnsi"/>
          <w:sz w:val="20"/>
          <w:szCs w:val="20"/>
        </w:rPr>
        <w:t xml:space="preserve">Karlo Gustavo Emilio </w:t>
      </w:r>
      <w:proofErr w:type="spellStart"/>
      <w:r w:rsidR="00095C23" w:rsidRPr="00095C23">
        <w:rPr>
          <w:rFonts w:ascii="Trebuchet MS" w:hAnsi="Trebuchet MS" w:cstheme="minorHAnsi"/>
          <w:sz w:val="20"/>
          <w:szCs w:val="20"/>
        </w:rPr>
        <w:t>Manerheimo</w:t>
      </w:r>
      <w:proofErr w:type="spellEnd"/>
      <w:r w:rsidR="00095C23" w:rsidRPr="00095C23">
        <w:rPr>
          <w:rFonts w:ascii="Trebuchet MS" w:hAnsi="Trebuchet MS" w:cstheme="minorHAnsi"/>
          <w:sz w:val="20"/>
          <w:szCs w:val="20"/>
        </w:rPr>
        <w:t xml:space="preserve"> g. 8, LT-05131 Vilnius</w:t>
      </w:r>
      <w:r w:rsidRPr="009F5F9F">
        <w:rPr>
          <w:rFonts w:ascii="Trebuchet MS" w:hAnsi="Trebuchet MS" w:cstheme="minorHAnsi"/>
          <w:sz w:val="20"/>
          <w:szCs w:val="20"/>
        </w:rPr>
        <w:t>, Lietuvos Respublika, tel. +370 707 02171.</w:t>
      </w:r>
    </w:p>
    <w:p w14:paraId="4CB85A46" w14:textId="572FC879" w:rsidR="00957E61" w:rsidRPr="00FF1157" w:rsidRDefault="00957E61" w:rsidP="00AD1ECB">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Pirkimas</w:t>
      </w:r>
      <w:r w:rsidRPr="00FF1157">
        <w:rPr>
          <w:rFonts w:ascii="Trebuchet MS" w:hAnsi="Trebuchet MS" w:cstheme="minorHAnsi"/>
          <w:sz w:val="20"/>
          <w:szCs w:val="20"/>
        </w:rPr>
        <w:t xml:space="preserve"> –</w:t>
      </w:r>
      <w:r w:rsidR="007428BE">
        <w:rPr>
          <w:rFonts w:ascii="Trebuchet MS" w:hAnsi="Trebuchet MS" w:cstheme="minorHAnsi"/>
          <w:sz w:val="20"/>
          <w:szCs w:val="20"/>
        </w:rPr>
        <w:t xml:space="preserve"> </w:t>
      </w:r>
      <w:r w:rsidR="00BA5565">
        <w:rPr>
          <w:rFonts w:ascii="Trebuchet MS" w:hAnsi="Trebuchet MS" w:cstheme="minorHAnsi"/>
          <w:sz w:val="20"/>
          <w:szCs w:val="20"/>
        </w:rPr>
        <w:t>Perkančiojo subjekto</w:t>
      </w:r>
      <w:r w:rsidRPr="00FF1157">
        <w:rPr>
          <w:rFonts w:ascii="Trebuchet MS" w:hAnsi="Trebuchet MS" w:cstheme="minorHAnsi"/>
          <w:sz w:val="20"/>
          <w:szCs w:val="20"/>
        </w:rPr>
        <w:t xml:space="preserve"> atliekamas</w:t>
      </w:r>
      <w:r w:rsidR="001A00B0" w:rsidRPr="00FF1157">
        <w:rPr>
          <w:rFonts w:ascii="Trebuchet MS" w:hAnsi="Trebuchet MS" w:cstheme="minorHAnsi"/>
          <w:sz w:val="20"/>
          <w:szCs w:val="20"/>
        </w:rPr>
        <w:t xml:space="preserve"> </w:t>
      </w:r>
      <w:r w:rsidR="001A00B0" w:rsidRPr="00FF1157">
        <w:rPr>
          <w:rFonts w:ascii="Trebuchet MS" w:hAnsi="Trebuchet MS" w:cstheme="minorHAnsi"/>
          <w:color w:val="000000"/>
          <w:sz w:val="20"/>
          <w:szCs w:val="20"/>
        </w:rPr>
        <w:t>prekių, paslaugų ar darbų įsigijimas</w:t>
      </w:r>
      <w:r w:rsidR="00C528DD">
        <w:rPr>
          <w:rFonts w:ascii="Trebuchet MS" w:hAnsi="Trebuchet MS" w:cstheme="minorHAnsi"/>
          <w:color w:val="000000"/>
          <w:sz w:val="20"/>
          <w:szCs w:val="20"/>
        </w:rPr>
        <w:t>,</w:t>
      </w:r>
      <w:r w:rsidR="001A00B0" w:rsidRPr="00FF1157">
        <w:rPr>
          <w:rFonts w:ascii="Trebuchet MS" w:hAnsi="Trebuchet MS" w:cstheme="minorHAnsi"/>
          <w:color w:val="000000"/>
          <w:sz w:val="20"/>
          <w:szCs w:val="20"/>
        </w:rPr>
        <w:t xml:space="preserve"> su pasirinktu (pasirinktais) Tiekėju (Tiekėjais) sudarant </w:t>
      </w:r>
      <w:r w:rsidR="00C528DD">
        <w:rPr>
          <w:rFonts w:ascii="Trebuchet MS" w:hAnsi="Trebuchet MS" w:cstheme="minorHAnsi"/>
          <w:color w:val="000000"/>
          <w:sz w:val="20"/>
          <w:szCs w:val="20"/>
        </w:rPr>
        <w:t>S</w:t>
      </w:r>
      <w:r w:rsidR="001A00B0" w:rsidRPr="00FF1157">
        <w:rPr>
          <w:rFonts w:ascii="Trebuchet MS" w:hAnsi="Trebuchet MS" w:cstheme="minorHAnsi"/>
          <w:color w:val="000000"/>
          <w:sz w:val="20"/>
          <w:szCs w:val="20"/>
        </w:rPr>
        <w:t>utartį (</w:t>
      </w:r>
      <w:r w:rsidR="00B62A2A" w:rsidRPr="00FF1157">
        <w:rPr>
          <w:rFonts w:ascii="Trebuchet MS" w:hAnsi="Trebuchet MS" w:cstheme="minorHAnsi"/>
          <w:color w:val="000000"/>
          <w:sz w:val="20"/>
          <w:szCs w:val="20"/>
        </w:rPr>
        <w:t>S</w:t>
      </w:r>
      <w:r w:rsidR="001A00B0" w:rsidRPr="00FF1157">
        <w:rPr>
          <w:rFonts w:ascii="Trebuchet MS" w:hAnsi="Trebuchet MS" w:cstheme="minorHAnsi"/>
          <w:color w:val="000000"/>
          <w:sz w:val="20"/>
          <w:szCs w:val="20"/>
        </w:rPr>
        <w:t xml:space="preserve">utartis), kai šios prekės, paslaugos ar darbai yra skirti </w:t>
      </w:r>
      <w:r w:rsidR="001A00B0" w:rsidRPr="00FF1157">
        <w:rPr>
          <w:rStyle w:val="margin-left-101"/>
          <w:rFonts w:ascii="Trebuchet MS" w:hAnsi="Trebuchet MS" w:cstheme="minorHAnsi"/>
          <w:color w:val="000000"/>
          <w:sz w:val="20"/>
          <w:szCs w:val="20"/>
        </w:rPr>
        <w:t>PĮ</w:t>
      </w:r>
      <w:r w:rsidR="001A00B0" w:rsidRPr="00FF1157">
        <w:rPr>
          <w:rFonts w:ascii="Trebuchet MS" w:hAnsi="Trebuchet MS" w:cstheme="minorHAnsi"/>
          <w:color w:val="000000"/>
          <w:sz w:val="20"/>
          <w:szCs w:val="20"/>
        </w:rPr>
        <w:t xml:space="preserve"> nurodytai veiklai vykdyti</w:t>
      </w:r>
      <w:r w:rsidR="001A00B0" w:rsidRPr="00FF1157">
        <w:rPr>
          <w:rFonts w:ascii="Trebuchet MS" w:hAnsi="Trebuchet MS" w:cstheme="minorHAnsi"/>
          <w:sz w:val="20"/>
          <w:szCs w:val="20"/>
        </w:rPr>
        <w:t>.</w:t>
      </w:r>
    </w:p>
    <w:p w14:paraId="701F7811" w14:textId="2E4119C7" w:rsidR="009F5F9F" w:rsidRPr="009F5F9F" w:rsidRDefault="00957E61" w:rsidP="009F5F9F">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Pirkimo objektas</w:t>
      </w:r>
      <w:r w:rsidRPr="00FF1157">
        <w:rPr>
          <w:rFonts w:ascii="Trebuchet MS" w:hAnsi="Trebuchet MS" w:cstheme="minorHAnsi"/>
          <w:sz w:val="20"/>
          <w:szCs w:val="20"/>
        </w:rPr>
        <w:t xml:space="preserve"> – perkamos prekės ir (ar) paslaugos</w:t>
      </w:r>
      <w:r w:rsidR="00EC14CD">
        <w:rPr>
          <w:rFonts w:ascii="Trebuchet MS" w:hAnsi="Trebuchet MS" w:cstheme="minorHAnsi"/>
          <w:sz w:val="20"/>
          <w:szCs w:val="20"/>
        </w:rPr>
        <w:t>,</w:t>
      </w:r>
      <w:r w:rsidRPr="00FF1157">
        <w:rPr>
          <w:rFonts w:ascii="Trebuchet MS" w:hAnsi="Trebuchet MS" w:cstheme="minorHAnsi"/>
          <w:sz w:val="20"/>
          <w:szCs w:val="20"/>
        </w:rPr>
        <w:t xml:space="preserve"> ir (ar) darbai, apraš</w:t>
      </w:r>
      <w:r w:rsidR="005C12B4" w:rsidRPr="00FF1157">
        <w:rPr>
          <w:rFonts w:ascii="Trebuchet MS" w:hAnsi="Trebuchet MS" w:cstheme="minorHAnsi"/>
          <w:sz w:val="20"/>
          <w:szCs w:val="20"/>
        </w:rPr>
        <w:t>yti Techninėje specifikacijoje</w:t>
      </w:r>
      <w:r w:rsidR="00AF06F6">
        <w:rPr>
          <w:rFonts w:ascii="Trebuchet MS" w:hAnsi="Trebuchet MS" w:cstheme="minorHAnsi"/>
          <w:sz w:val="20"/>
          <w:szCs w:val="20"/>
        </w:rPr>
        <w:t xml:space="preserve"> ir Pirkimo sąlygose</w:t>
      </w:r>
      <w:r w:rsidR="005C12B4" w:rsidRPr="00FF1157">
        <w:rPr>
          <w:rFonts w:ascii="Trebuchet MS" w:hAnsi="Trebuchet MS" w:cstheme="minorHAnsi"/>
          <w:sz w:val="20"/>
          <w:szCs w:val="20"/>
        </w:rPr>
        <w:t>.</w:t>
      </w:r>
    </w:p>
    <w:p w14:paraId="3878CF92" w14:textId="28B6B9E8" w:rsidR="00C068F3" w:rsidRDefault="00C068F3" w:rsidP="00C068F3">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Pirkimo sąlygos arba Sąlygos</w:t>
      </w:r>
      <w:r w:rsidRPr="00FF1157">
        <w:rPr>
          <w:rFonts w:ascii="Trebuchet MS" w:hAnsi="Trebuchet MS" w:cstheme="minorHAnsi"/>
          <w:sz w:val="20"/>
          <w:szCs w:val="20"/>
        </w:rPr>
        <w:t xml:space="preserve"> – </w:t>
      </w:r>
      <w:r w:rsidR="00A46B97">
        <w:rPr>
          <w:rFonts w:ascii="Trebuchet MS" w:hAnsi="Trebuchet MS" w:cstheme="minorHAnsi"/>
          <w:sz w:val="20"/>
          <w:szCs w:val="20"/>
        </w:rPr>
        <w:t>BPS</w:t>
      </w:r>
      <w:r w:rsidR="003233D0">
        <w:rPr>
          <w:rFonts w:ascii="Trebuchet MS" w:hAnsi="Trebuchet MS" w:cstheme="minorHAnsi"/>
          <w:sz w:val="20"/>
          <w:szCs w:val="20"/>
        </w:rPr>
        <w:t xml:space="preserve"> ir </w:t>
      </w:r>
      <w:r w:rsidR="00A46B97">
        <w:rPr>
          <w:rFonts w:ascii="Trebuchet MS" w:hAnsi="Trebuchet MS" w:cstheme="minorHAnsi"/>
          <w:sz w:val="20"/>
          <w:szCs w:val="20"/>
        </w:rPr>
        <w:t>SPS</w:t>
      </w:r>
      <w:r w:rsidR="003233D0">
        <w:rPr>
          <w:rFonts w:ascii="Trebuchet MS" w:hAnsi="Trebuchet MS" w:cstheme="minorHAnsi"/>
          <w:sz w:val="20"/>
          <w:szCs w:val="20"/>
        </w:rPr>
        <w:t xml:space="preserve"> </w:t>
      </w:r>
      <w:r w:rsidR="006138DF">
        <w:rPr>
          <w:rFonts w:ascii="Trebuchet MS" w:hAnsi="Trebuchet MS" w:cstheme="minorHAnsi"/>
          <w:sz w:val="20"/>
          <w:szCs w:val="20"/>
        </w:rPr>
        <w:t>visuma</w:t>
      </w:r>
      <w:r w:rsidRPr="00FF1157">
        <w:rPr>
          <w:rFonts w:ascii="Trebuchet MS" w:hAnsi="Trebuchet MS" w:cstheme="minorHAnsi"/>
          <w:sz w:val="20"/>
          <w:szCs w:val="20"/>
        </w:rPr>
        <w:t>.</w:t>
      </w:r>
    </w:p>
    <w:p w14:paraId="31EC721A" w14:textId="7F2B3241" w:rsidR="009F5F9F" w:rsidRPr="009F5F9F" w:rsidRDefault="009F5F9F" w:rsidP="009F5F9F">
      <w:pPr>
        <w:pStyle w:val="ListParagraph"/>
        <w:numPr>
          <w:ilvl w:val="1"/>
          <w:numId w:val="1"/>
        </w:numPr>
        <w:tabs>
          <w:tab w:val="left" w:pos="567"/>
        </w:tabs>
        <w:ind w:left="0" w:firstLine="0"/>
        <w:jc w:val="both"/>
        <w:rPr>
          <w:rFonts w:ascii="Trebuchet MS" w:hAnsi="Trebuchet MS" w:cstheme="minorHAnsi"/>
          <w:sz w:val="20"/>
          <w:szCs w:val="20"/>
        </w:rPr>
      </w:pPr>
      <w:r w:rsidRPr="009F5F9F">
        <w:rPr>
          <w:rFonts w:ascii="Trebuchet MS" w:hAnsi="Trebuchet MS" w:cstheme="minorHAnsi"/>
          <w:b/>
          <w:bCs/>
          <w:sz w:val="20"/>
          <w:szCs w:val="20"/>
        </w:rPr>
        <w:t>PĮ</w:t>
      </w:r>
      <w:r w:rsidRPr="009F5F9F">
        <w:rPr>
          <w:rFonts w:ascii="Trebuchet MS" w:hAnsi="Trebuchet MS" w:cstheme="minorHAnsi"/>
          <w:sz w:val="20"/>
          <w:szCs w:val="20"/>
        </w:rPr>
        <w:t xml:space="preserve"> – Lietuvos Respublikos pirkimų, atliekamų vandentvarkos, energetikos, transporto ar pašto paslaugų srities perkančiųjų subjektų, įstatymas (pradedant Pirkimą galiojanti redakcija, jei teisės aktai nenumato kitokio taikymo).</w:t>
      </w:r>
    </w:p>
    <w:p w14:paraId="0DBFED22" w14:textId="3FCAD215" w:rsidR="002D0ED6" w:rsidRPr="003233D0" w:rsidRDefault="00C068F3" w:rsidP="002D0ED6">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 xml:space="preserve">Preliminarioji sutartis </w:t>
      </w:r>
      <w:r w:rsidRPr="00FF1157">
        <w:rPr>
          <w:rFonts w:ascii="Trebuchet MS" w:hAnsi="Trebuchet MS" w:cstheme="minorHAnsi"/>
          <w:sz w:val="20"/>
          <w:szCs w:val="20"/>
        </w:rPr>
        <w:t>–</w:t>
      </w:r>
      <w:r w:rsidR="00304AD8">
        <w:rPr>
          <w:rFonts w:ascii="Trebuchet MS" w:hAnsi="Trebuchet MS" w:cstheme="minorHAnsi"/>
          <w:color w:val="000000"/>
          <w:sz w:val="20"/>
          <w:szCs w:val="20"/>
        </w:rPr>
        <w:t xml:space="preserve"> P</w:t>
      </w:r>
      <w:r w:rsidR="002D0ED6" w:rsidRPr="00FF1157">
        <w:rPr>
          <w:rFonts w:ascii="Trebuchet MS" w:hAnsi="Trebuchet MS" w:cstheme="minorHAnsi"/>
          <w:color w:val="000000"/>
          <w:sz w:val="20"/>
          <w:szCs w:val="20"/>
        </w:rPr>
        <w:t>erkanči</w:t>
      </w:r>
      <w:r w:rsidR="00304AD8">
        <w:rPr>
          <w:rFonts w:ascii="Trebuchet MS" w:hAnsi="Trebuchet MS" w:cstheme="minorHAnsi"/>
          <w:color w:val="000000"/>
          <w:sz w:val="20"/>
          <w:szCs w:val="20"/>
        </w:rPr>
        <w:t>o</w:t>
      </w:r>
      <w:r w:rsidR="002D0ED6" w:rsidRPr="00FF1157">
        <w:rPr>
          <w:rFonts w:ascii="Trebuchet MS" w:hAnsi="Trebuchet MS" w:cstheme="minorHAnsi"/>
          <w:color w:val="000000"/>
          <w:sz w:val="20"/>
          <w:szCs w:val="20"/>
        </w:rPr>
        <w:t>j</w:t>
      </w:r>
      <w:r w:rsidR="00304AD8">
        <w:rPr>
          <w:rFonts w:ascii="Trebuchet MS" w:hAnsi="Trebuchet MS" w:cstheme="minorHAnsi"/>
          <w:color w:val="000000"/>
          <w:sz w:val="20"/>
          <w:szCs w:val="20"/>
        </w:rPr>
        <w:t>o</w:t>
      </w:r>
      <w:r w:rsidR="002D0ED6" w:rsidRPr="00FF1157">
        <w:rPr>
          <w:rFonts w:ascii="Trebuchet MS" w:hAnsi="Trebuchet MS" w:cstheme="minorHAnsi"/>
          <w:color w:val="000000"/>
          <w:sz w:val="20"/>
          <w:szCs w:val="20"/>
        </w:rPr>
        <w:t xml:space="preserve"> subjekt</w:t>
      </w:r>
      <w:r w:rsidR="00304AD8">
        <w:rPr>
          <w:rFonts w:ascii="Trebuchet MS" w:hAnsi="Trebuchet MS" w:cstheme="minorHAnsi"/>
          <w:color w:val="000000"/>
          <w:sz w:val="20"/>
          <w:szCs w:val="20"/>
        </w:rPr>
        <w:t>o</w:t>
      </w:r>
      <w:r w:rsidR="002D0ED6" w:rsidRPr="00FF1157">
        <w:rPr>
          <w:rFonts w:ascii="Trebuchet MS" w:hAnsi="Trebuchet MS" w:cstheme="minorHAnsi"/>
          <w:color w:val="000000"/>
          <w:sz w:val="20"/>
          <w:szCs w:val="20"/>
        </w:rPr>
        <w:t xml:space="preserve"> ir vieno ar kelių </w:t>
      </w:r>
      <w:r w:rsidR="007E3240" w:rsidRPr="00FF1157">
        <w:rPr>
          <w:rFonts w:ascii="Trebuchet MS" w:hAnsi="Trebuchet MS" w:cstheme="minorHAnsi"/>
          <w:color w:val="000000"/>
          <w:sz w:val="20"/>
          <w:szCs w:val="20"/>
        </w:rPr>
        <w:t>T</w:t>
      </w:r>
      <w:r w:rsidR="002D0ED6" w:rsidRPr="00FF1157">
        <w:rPr>
          <w:rFonts w:ascii="Trebuchet MS" w:hAnsi="Trebuchet MS" w:cstheme="minorHAnsi"/>
          <w:color w:val="000000"/>
          <w:sz w:val="20"/>
          <w:szCs w:val="20"/>
        </w:rPr>
        <w:t xml:space="preserve">iekėjų sudaryta </w:t>
      </w:r>
      <w:r w:rsidR="00304AD8">
        <w:rPr>
          <w:rFonts w:ascii="Trebuchet MS" w:hAnsi="Trebuchet MS" w:cstheme="minorHAnsi"/>
          <w:color w:val="000000"/>
          <w:sz w:val="20"/>
          <w:szCs w:val="20"/>
        </w:rPr>
        <w:t>s</w:t>
      </w:r>
      <w:r w:rsidR="002D0ED6" w:rsidRPr="00FF1157">
        <w:rPr>
          <w:rFonts w:ascii="Trebuchet MS" w:hAnsi="Trebuchet MS" w:cstheme="minorHAnsi"/>
          <w:color w:val="000000"/>
          <w:sz w:val="20"/>
          <w:szCs w:val="20"/>
        </w:rPr>
        <w:t xml:space="preserve">utartis, kurios tikslas – nustatyti </w:t>
      </w:r>
      <w:r w:rsidR="00304AD8">
        <w:rPr>
          <w:rFonts w:ascii="Trebuchet MS" w:hAnsi="Trebuchet MS" w:cstheme="minorHAnsi"/>
          <w:color w:val="000000"/>
          <w:sz w:val="20"/>
          <w:szCs w:val="20"/>
        </w:rPr>
        <w:t>s</w:t>
      </w:r>
      <w:r w:rsidR="002D0ED6" w:rsidRPr="00FF1157">
        <w:rPr>
          <w:rFonts w:ascii="Trebuchet MS" w:hAnsi="Trebuchet MS" w:cstheme="minorHAnsi"/>
          <w:color w:val="000000"/>
          <w:sz w:val="20"/>
          <w:szCs w:val="20"/>
        </w:rPr>
        <w:t xml:space="preserve">ąlygas, įskaitant kainą ir, kur to reikia, numatomą kiekį, taikomas </w:t>
      </w:r>
      <w:r w:rsidR="00B62A2A" w:rsidRPr="00FF1157">
        <w:rPr>
          <w:rFonts w:ascii="Trebuchet MS" w:hAnsi="Trebuchet MS" w:cstheme="minorHAnsi"/>
          <w:color w:val="000000"/>
          <w:sz w:val="20"/>
          <w:szCs w:val="20"/>
        </w:rPr>
        <w:t>S</w:t>
      </w:r>
      <w:r w:rsidR="002D0ED6" w:rsidRPr="00FF1157">
        <w:rPr>
          <w:rFonts w:ascii="Trebuchet MS" w:hAnsi="Trebuchet MS" w:cstheme="minorHAnsi"/>
          <w:color w:val="000000"/>
          <w:sz w:val="20"/>
          <w:szCs w:val="20"/>
        </w:rPr>
        <w:t>utartims, kurios bus sudarytos per tam tikrą nurodytą laikotarpį.</w:t>
      </w:r>
    </w:p>
    <w:p w14:paraId="4E3D3926" w14:textId="07BAE93D" w:rsidR="00AF0D1B" w:rsidRDefault="00AF0D1B" w:rsidP="00AF0D1B">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SPS</w:t>
      </w:r>
      <w:r w:rsidRPr="00FF1157">
        <w:rPr>
          <w:rFonts w:ascii="Trebuchet MS" w:hAnsi="Trebuchet MS" w:cstheme="minorHAnsi"/>
          <w:sz w:val="20"/>
          <w:szCs w:val="20"/>
        </w:rPr>
        <w:t xml:space="preserve"> – Specialiosios </w:t>
      </w:r>
      <w:r w:rsidR="0043726F">
        <w:rPr>
          <w:rFonts w:ascii="Trebuchet MS" w:hAnsi="Trebuchet MS" w:cstheme="minorHAnsi"/>
          <w:sz w:val="20"/>
          <w:szCs w:val="20"/>
        </w:rPr>
        <w:t>P</w:t>
      </w:r>
      <w:r w:rsidRPr="00FF1157">
        <w:rPr>
          <w:rFonts w:ascii="Trebuchet MS" w:hAnsi="Trebuchet MS" w:cstheme="minorHAnsi"/>
          <w:sz w:val="20"/>
          <w:szCs w:val="20"/>
        </w:rPr>
        <w:t xml:space="preserve">irkimo sąlygos, kuriose nurodytas Pirkimo objektas, išdėstyti Tiekėjų pašalinimo pagrindai ir </w:t>
      </w:r>
      <w:r w:rsidR="0043726F">
        <w:rPr>
          <w:rFonts w:ascii="Trebuchet MS" w:hAnsi="Trebuchet MS" w:cstheme="minorHAnsi"/>
          <w:sz w:val="20"/>
          <w:szCs w:val="20"/>
        </w:rPr>
        <w:t>K</w:t>
      </w:r>
      <w:r w:rsidRPr="00FF1157">
        <w:rPr>
          <w:rFonts w:ascii="Trebuchet MS" w:hAnsi="Trebuchet MS" w:cstheme="minorHAnsi"/>
          <w:sz w:val="20"/>
          <w:szCs w:val="20"/>
        </w:rPr>
        <w:t>valifikacij</w:t>
      </w:r>
      <w:r w:rsidR="0043726F">
        <w:rPr>
          <w:rFonts w:ascii="Trebuchet MS" w:hAnsi="Trebuchet MS" w:cstheme="minorHAnsi"/>
          <w:sz w:val="20"/>
          <w:szCs w:val="20"/>
        </w:rPr>
        <w:t>os</w:t>
      </w:r>
      <w:r w:rsidRPr="00FF1157">
        <w:rPr>
          <w:rFonts w:ascii="Trebuchet MS" w:hAnsi="Trebuchet MS" w:cstheme="minorHAnsi"/>
          <w:sz w:val="20"/>
          <w:szCs w:val="20"/>
        </w:rPr>
        <w:t xml:space="preserve"> reikalavimai, reikalavimai Pasiūlymų pateikimui ir jų vertinimo kriterijai, aprašytos kitos svarbios Pirkimo procedūros ir (ar) keičiamos BPS aprašytos Pirkimo procedūros.</w:t>
      </w:r>
    </w:p>
    <w:p w14:paraId="5A4F3B2D" w14:textId="1742C533" w:rsidR="003233D0" w:rsidRPr="00FF1157" w:rsidRDefault="003233D0" w:rsidP="00AF0D1B">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Pr>
          <w:rFonts w:ascii="Trebuchet MS" w:hAnsi="Trebuchet MS" w:cstheme="minorHAnsi"/>
          <w:b/>
          <w:sz w:val="20"/>
          <w:szCs w:val="20"/>
        </w:rPr>
        <w:t xml:space="preserve">Skelbimas apie Pirkimą </w:t>
      </w:r>
      <w:r w:rsidRPr="003233D0">
        <w:rPr>
          <w:rFonts w:ascii="Trebuchet MS" w:hAnsi="Trebuchet MS" w:cstheme="minorHAnsi"/>
          <w:sz w:val="20"/>
          <w:szCs w:val="20"/>
        </w:rPr>
        <w:t>-</w:t>
      </w:r>
      <w:r w:rsidRPr="003233D0">
        <w:t xml:space="preserve"> </w:t>
      </w:r>
      <w:r w:rsidRPr="003233D0">
        <w:rPr>
          <w:rFonts w:ascii="Trebuchet MS" w:hAnsi="Trebuchet MS" w:cstheme="minorHAnsi"/>
          <w:sz w:val="20"/>
          <w:szCs w:val="20"/>
        </w:rPr>
        <w:t xml:space="preserve">Perkančiojo subjekto skelbimas apie </w:t>
      </w:r>
      <w:r>
        <w:rPr>
          <w:rFonts w:ascii="Trebuchet MS" w:hAnsi="Trebuchet MS" w:cstheme="minorHAnsi"/>
          <w:sz w:val="20"/>
          <w:szCs w:val="20"/>
        </w:rPr>
        <w:t>P</w:t>
      </w:r>
      <w:r w:rsidRPr="003233D0">
        <w:rPr>
          <w:rFonts w:ascii="Trebuchet MS" w:hAnsi="Trebuchet MS" w:cstheme="minorHAnsi"/>
          <w:sz w:val="20"/>
          <w:szCs w:val="20"/>
        </w:rPr>
        <w:t>irkimą, paskelbtas CVP IS</w:t>
      </w:r>
      <w:r w:rsidR="00A24C7F">
        <w:rPr>
          <w:rFonts w:ascii="Trebuchet MS" w:hAnsi="Trebuchet MS" w:cstheme="minorHAnsi"/>
          <w:sz w:val="20"/>
          <w:szCs w:val="20"/>
        </w:rPr>
        <w:t xml:space="preserve"> arba tarptautinių pirkimų atveju - CVP IS</w:t>
      </w:r>
      <w:r w:rsidRPr="003233D0">
        <w:rPr>
          <w:rFonts w:ascii="Trebuchet MS" w:hAnsi="Trebuchet MS" w:cstheme="minorHAnsi"/>
          <w:sz w:val="20"/>
          <w:szCs w:val="20"/>
        </w:rPr>
        <w:t xml:space="preserve"> ir Europos Sąjungos oficialaus leidinio priede (OL/S) </w:t>
      </w:r>
      <w:proofErr w:type="spellStart"/>
      <w:r w:rsidRPr="003233D0">
        <w:rPr>
          <w:rFonts w:ascii="Trebuchet MS" w:hAnsi="Trebuchet MS" w:cstheme="minorHAnsi"/>
          <w:sz w:val="20"/>
          <w:szCs w:val="20"/>
        </w:rPr>
        <w:t>TED‘o</w:t>
      </w:r>
      <w:proofErr w:type="spellEnd"/>
      <w:r w:rsidRPr="003233D0">
        <w:rPr>
          <w:rFonts w:ascii="Trebuchet MS" w:hAnsi="Trebuchet MS" w:cstheme="minorHAnsi"/>
          <w:sz w:val="20"/>
          <w:szCs w:val="20"/>
        </w:rPr>
        <w:t xml:space="preserve"> duomenų bazėje </w:t>
      </w:r>
      <w:r w:rsidR="0043726F">
        <w:rPr>
          <w:rFonts w:ascii="Trebuchet MS" w:hAnsi="Trebuchet MS" w:cstheme="minorHAnsi"/>
          <w:sz w:val="20"/>
          <w:szCs w:val="20"/>
        </w:rPr>
        <w:t xml:space="preserve">PĮ </w:t>
      </w:r>
      <w:r w:rsidRPr="003233D0">
        <w:rPr>
          <w:rFonts w:ascii="Trebuchet MS" w:hAnsi="Trebuchet MS" w:cstheme="minorHAnsi"/>
          <w:sz w:val="20"/>
          <w:szCs w:val="20"/>
        </w:rPr>
        <w:t>nustatyta tvarka.</w:t>
      </w:r>
    </w:p>
    <w:p w14:paraId="1DC64CB6" w14:textId="0196A903" w:rsidR="00AF0D1B" w:rsidRPr="00FF1157" w:rsidRDefault="00AF0D1B" w:rsidP="00AF0D1B">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bCs/>
          <w:sz w:val="20"/>
          <w:szCs w:val="20"/>
        </w:rPr>
        <w:t>Subtiekėjas</w:t>
      </w:r>
      <w:r w:rsidRPr="00FF1157">
        <w:rPr>
          <w:rFonts w:ascii="Trebuchet MS" w:hAnsi="Trebuchet MS" w:cstheme="minorHAnsi"/>
          <w:sz w:val="20"/>
          <w:szCs w:val="20"/>
        </w:rPr>
        <w:t xml:space="preserve"> – </w:t>
      </w:r>
      <w:r w:rsidR="003233D0" w:rsidRPr="003233D0">
        <w:rPr>
          <w:rFonts w:ascii="Trebuchet MS" w:hAnsi="Trebuchet MS" w:cstheme="minorHAnsi"/>
          <w:sz w:val="20"/>
          <w:szCs w:val="20"/>
        </w:rPr>
        <w:t xml:space="preserve">Tiekėjo </w:t>
      </w:r>
      <w:r w:rsidR="003160EC">
        <w:rPr>
          <w:rFonts w:ascii="Trebuchet MS" w:hAnsi="Trebuchet MS" w:cstheme="minorHAnsi"/>
          <w:sz w:val="20"/>
          <w:szCs w:val="20"/>
        </w:rPr>
        <w:t>S</w:t>
      </w:r>
      <w:r w:rsidR="003233D0" w:rsidRPr="003233D0">
        <w:rPr>
          <w:rFonts w:ascii="Trebuchet MS" w:hAnsi="Trebuchet MS" w:cstheme="minorHAnsi"/>
          <w:sz w:val="20"/>
          <w:szCs w:val="20"/>
        </w:rPr>
        <w:t xml:space="preserve">utarties vykdymui pasitelkiamas trečiasis asmuo, kurio kvalifikacija </w:t>
      </w:r>
      <w:r w:rsidR="003160EC">
        <w:rPr>
          <w:rFonts w:ascii="Trebuchet MS" w:hAnsi="Trebuchet MS" w:cstheme="minorHAnsi"/>
          <w:sz w:val="20"/>
          <w:szCs w:val="20"/>
        </w:rPr>
        <w:t>T</w:t>
      </w:r>
      <w:r w:rsidR="003233D0" w:rsidRPr="003233D0">
        <w:rPr>
          <w:rFonts w:ascii="Trebuchet MS" w:hAnsi="Trebuchet MS" w:cstheme="minorHAnsi"/>
          <w:sz w:val="20"/>
          <w:szCs w:val="20"/>
        </w:rPr>
        <w:t xml:space="preserve">iekėjas nesiremia, kad atitiktų </w:t>
      </w:r>
      <w:r w:rsidR="003160EC">
        <w:rPr>
          <w:rFonts w:ascii="Trebuchet MS" w:hAnsi="Trebuchet MS" w:cstheme="minorHAnsi"/>
          <w:sz w:val="20"/>
          <w:szCs w:val="20"/>
        </w:rPr>
        <w:t>K</w:t>
      </w:r>
      <w:r w:rsidR="003233D0" w:rsidRPr="003233D0">
        <w:rPr>
          <w:rFonts w:ascii="Trebuchet MS" w:hAnsi="Trebuchet MS" w:cstheme="minorHAnsi"/>
          <w:sz w:val="20"/>
          <w:szCs w:val="20"/>
        </w:rPr>
        <w:t>valifikacijos reikalavimus.</w:t>
      </w:r>
    </w:p>
    <w:p w14:paraId="5B7996CA" w14:textId="4154A503" w:rsidR="00AF0D1B" w:rsidRPr="00FF1157" w:rsidRDefault="00AF0D1B" w:rsidP="00AF0D1B">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Sutarties B</w:t>
      </w:r>
      <w:r w:rsidR="00867F44">
        <w:rPr>
          <w:rFonts w:ascii="Trebuchet MS" w:hAnsi="Trebuchet MS" w:cstheme="minorHAnsi"/>
          <w:b/>
          <w:sz w:val="20"/>
          <w:szCs w:val="20"/>
        </w:rPr>
        <w:t>S</w:t>
      </w:r>
      <w:r w:rsidRPr="00FF1157">
        <w:rPr>
          <w:rFonts w:ascii="Trebuchet MS" w:hAnsi="Trebuchet MS" w:cstheme="minorHAnsi"/>
          <w:b/>
          <w:sz w:val="20"/>
          <w:szCs w:val="20"/>
        </w:rPr>
        <w:t xml:space="preserve"> </w:t>
      </w:r>
      <w:r w:rsidRPr="00FF1157">
        <w:rPr>
          <w:rFonts w:ascii="Trebuchet MS" w:hAnsi="Trebuchet MS" w:cstheme="minorHAnsi"/>
          <w:sz w:val="20"/>
          <w:szCs w:val="20"/>
        </w:rPr>
        <w:t xml:space="preserve">– </w:t>
      </w:r>
      <w:r w:rsidR="00B4356E">
        <w:rPr>
          <w:rFonts w:ascii="Trebuchet MS" w:hAnsi="Trebuchet MS" w:cstheme="minorHAnsi"/>
          <w:sz w:val="20"/>
          <w:szCs w:val="20"/>
        </w:rPr>
        <w:t>B</w:t>
      </w:r>
      <w:r w:rsidRPr="00FF1157">
        <w:rPr>
          <w:rFonts w:ascii="Trebuchet MS" w:hAnsi="Trebuchet MS" w:cstheme="minorHAnsi"/>
          <w:sz w:val="20"/>
          <w:szCs w:val="20"/>
        </w:rPr>
        <w:t>endro</w:t>
      </w:r>
      <w:r w:rsidR="00B4356E">
        <w:rPr>
          <w:rFonts w:ascii="Trebuchet MS" w:hAnsi="Trebuchet MS" w:cstheme="minorHAnsi"/>
          <w:sz w:val="20"/>
          <w:szCs w:val="20"/>
        </w:rPr>
        <w:t>sios Sutarties sąlygos</w:t>
      </w:r>
      <w:r w:rsidRPr="00FF1157">
        <w:rPr>
          <w:rFonts w:ascii="Trebuchet MS" w:hAnsi="Trebuchet MS" w:cstheme="minorHAnsi"/>
          <w:sz w:val="20"/>
          <w:szCs w:val="20"/>
        </w:rPr>
        <w:t>, kurio</w:t>
      </w:r>
      <w:r w:rsidR="00B4356E">
        <w:rPr>
          <w:rFonts w:ascii="Trebuchet MS" w:hAnsi="Trebuchet MS" w:cstheme="minorHAnsi"/>
          <w:sz w:val="20"/>
          <w:szCs w:val="20"/>
        </w:rPr>
        <w:t>s</w:t>
      </w:r>
      <w:r w:rsidRPr="00FF1157">
        <w:rPr>
          <w:rFonts w:ascii="Trebuchet MS" w:hAnsi="Trebuchet MS" w:cstheme="minorHAnsi"/>
          <w:sz w:val="20"/>
          <w:szCs w:val="20"/>
        </w:rPr>
        <w:t>e aptariamos Sutarties šalių teisės ir pareigos, atsakomybė ir kiti bendrieji Sutarties principai ir sąlygos.</w:t>
      </w:r>
    </w:p>
    <w:p w14:paraId="629AB7D2" w14:textId="4B810012" w:rsidR="00AF0D1B" w:rsidRPr="00FF1157" w:rsidRDefault="00AF0D1B" w:rsidP="00AF0D1B">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Sutarties S</w:t>
      </w:r>
      <w:r w:rsidR="00867F44">
        <w:rPr>
          <w:rFonts w:ascii="Trebuchet MS" w:hAnsi="Trebuchet MS" w:cstheme="minorHAnsi"/>
          <w:b/>
          <w:sz w:val="20"/>
          <w:szCs w:val="20"/>
        </w:rPr>
        <w:t xml:space="preserve">S </w:t>
      </w:r>
      <w:r w:rsidRPr="00FF1157">
        <w:rPr>
          <w:rFonts w:ascii="Trebuchet MS" w:hAnsi="Trebuchet MS" w:cstheme="minorHAnsi"/>
          <w:sz w:val="20"/>
          <w:szCs w:val="20"/>
        </w:rPr>
        <w:t xml:space="preserve">– </w:t>
      </w:r>
      <w:r w:rsidR="00B4356E">
        <w:rPr>
          <w:rFonts w:ascii="Trebuchet MS" w:hAnsi="Trebuchet MS" w:cstheme="minorHAnsi"/>
          <w:sz w:val="20"/>
          <w:szCs w:val="20"/>
        </w:rPr>
        <w:t xml:space="preserve">Specialiosios </w:t>
      </w:r>
      <w:r w:rsidRPr="00FF1157">
        <w:rPr>
          <w:rFonts w:ascii="Trebuchet MS" w:hAnsi="Trebuchet MS" w:cstheme="minorHAnsi"/>
          <w:sz w:val="20"/>
          <w:szCs w:val="20"/>
        </w:rPr>
        <w:t xml:space="preserve">Sutarties </w:t>
      </w:r>
      <w:r w:rsidR="00B4356E">
        <w:rPr>
          <w:rFonts w:ascii="Trebuchet MS" w:hAnsi="Trebuchet MS" w:cstheme="minorHAnsi"/>
          <w:sz w:val="20"/>
          <w:szCs w:val="20"/>
        </w:rPr>
        <w:t>sąlygos</w:t>
      </w:r>
      <w:r w:rsidRPr="00FF1157">
        <w:rPr>
          <w:rFonts w:ascii="Trebuchet MS" w:hAnsi="Trebuchet MS" w:cstheme="minorHAnsi"/>
          <w:sz w:val="20"/>
          <w:szCs w:val="20"/>
        </w:rPr>
        <w:t>, kurio</w:t>
      </w:r>
      <w:r w:rsidR="00B4356E">
        <w:rPr>
          <w:rFonts w:ascii="Trebuchet MS" w:hAnsi="Trebuchet MS" w:cstheme="minorHAnsi"/>
          <w:sz w:val="20"/>
          <w:szCs w:val="20"/>
        </w:rPr>
        <w:t>s</w:t>
      </w:r>
      <w:r w:rsidRPr="00FF1157">
        <w:rPr>
          <w:rFonts w:ascii="Trebuchet MS" w:hAnsi="Trebuchet MS" w:cstheme="minorHAnsi"/>
          <w:sz w:val="20"/>
          <w:szCs w:val="20"/>
        </w:rPr>
        <w:t>e aprašytas Pirkimo objektas, apimtys ir reikalavimai, kaina (įkainiai), apmokėjimo sąlygos ir tvarka bei kita Sutarties vykdymui svarbi informacija.</w:t>
      </w:r>
    </w:p>
    <w:p w14:paraId="648AD777" w14:textId="390EAB34" w:rsidR="00AF0D1B" w:rsidRPr="00FF1157" w:rsidRDefault="00AF0D1B" w:rsidP="00AF0D1B">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lastRenderedPageBreak/>
        <w:t>Sutartis</w:t>
      </w:r>
      <w:r w:rsidRPr="00FF1157">
        <w:rPr>
          <w:rFonts w:ascii="Trebuchet MS" w:hAnsi="Trebuchet MS" w:cstheme="minorHAnsi"/>
          <w:sz w:val="20"/>
          <w:szCs w:val="20"/>
        </w:rPr>
        <w:t xml:space="preserve"> – </w:t>
      </w:r>
      <w:r w:rsidRPr="00FF1157">
        <w:rPr>
          <w:rFonts w:ascii="Trebuchet MS" w:hAnsi="Trebuchet MS" w:cstheme="minorHAnsi"/>
          <w:color w:val="000000"/>
          <w:sz w:val="20"/>
          <w:szCs w:val="20"/>
        </w:rPr>
        <w:t>dėl ekonominės naudos raštu</w:t>
      </w:r>
      <w:r w:rsidRPr="00FF1157">
        <w:rPr>
          <w:rFonts w:ascii="Trebuchet MS" w:hAnsi="Trebuchet MS" w:cstheme="minorHAnsi"/>
          <w:sz w:val="20"/>
          <w:szCs w:val="20"/>
        </w:rPr>
        <w:t xml:space="preserve"> tarp Laimėjusio Tiekėjo ir Perkančiojo subjekto sudaroma Sutartis</w:t>
      </w:r>
      <w:r w:rsidRPr="00FF1157">
        <w:rPr>
          <w:rFonts w:ascii="Trebuchet MS" w:hAnsi="Trebuchet MS" w:cstheme="minorHAnsi"/>
          <w:color w:val="000000"/>
          <w:sz w:val="20"/>
          <w:szCs w:val="20"/>
        </w:rPr>
        <w:t xml:space="preserve"> </w:t>
      </w:r>
      <w:r w:rsidR="002E5E3E" w:rsidRPr="00FF1157">
        <w:rPr>
          <w:rFonts w:ascii="Trebuchet MS" w:hAnsi="Trebuchet MS" w:cstheme="minorHAnsi"/>
          <w:sz w:val="20"/>
          <w:szCs w:val="20"/>
        </w:rPr>
        <w:t xml:space="preserve">(jei sudaroma Preliminarioji sutartis – Preliminarios sutarties pagrindu sudaroma </w:t>
      </w:r>
      <w:r w:rsidR="00EC14CD">
        <w:rPr>
          <w:rFonts w:ascii="Trebuchet MS" w:hAnsi="Trebuchet MS" w:cstheme="minorHAnsi"/>
          <w:sz w:val="20"/>
          <w:szCs w:val="20"/>
        </w:rPr>
        <w:t>pagrindinė s</w:t>
      </w:r>
      <w:r w:rsidR="002E5E3E" w:rsidRPr="00FF1157">
        <w:rPr>
          <w:rFonts w:ascii="Trebuchet MS" w:hAnsi="Trebuchet MS" w:cstheme="minorHAnsi"/>
          <w:sz w:val="20"/>
          <w:szCs w:val="20"/>
        </w:rPr>
        <w:t xml:space="preserve">utartis) </w:t>
      </w:r>
      <w:r w:rsidRPr="00FF1157">
        <w:rPr>
          <w:rFonts w:ascii="Trebuchet MS" w:hAnsi="Trebuchet MS" w:cstheme="minorHAnsi"/>
          <w:sz w:val="20"/>
          <w:szCs w:val="20"/>
        </w:rPr>
        <w:t>pagal Sutarties B</w:t>
      </w:r>
      <w:r w:rsidR="0058606A">
        <w:rPr>
          <w:rFonts w:ascii="Trebuchet MS" w:hAnsi="Trebuchet MS" w:cstheme="minorHAnsi"/>
          <w:sz w:val="20"/>
          <w:szCs w:val="20"/>
        </w:rPr>
        <w:t>S</w:t>
      </w:r>
      <w:r w:rsidRPr="00FF1157">
        <w:rPr>
          <w:rFonts w:ascii="Trebuchet MS" w:hAnsi="Trebuchet MS" w:cstheme="minorHAnsi"/>
          <w:sz w:val="20"/>
          <w:szCs w:val="20"/>
        </w:rPr>
        <w:t xml:space="preserve"> ir Sutarties S</w:t>
      </w:r>
      <w:r w:rsidR="0058606A">
        <w:rPr>
          <w:rFonts w:ascii="Trebuchet MS" w:hAnsi="Trebuchet MS" w:cstheme="minorHAnsi"/>
          <w:sz w:val="20"/>
          <w:szCs w:val="20"/>
        </w:rPr>
        <w:t>S</w:t>
      </w:r>
      <w:r w:rsidR="005F3339">
        <w:rPr>
          <w:rFonts w:ascii="Trebuchet MS" w:hAnsi="Trebuchet MS" w:cstheme="minorHAnsi"/>
          <w:sz w:val="20"/>
          <w:szCs w:val="20"/>
        </w:rPr>
        <w:t>, taip pat ir Preliminarioji sutartis</w:t>
      </w:r>
      <w:r w:rsidRPr="00FF1157">
        <w:rPr>
          <w:rFonts w:ascii="Trebuchet MS" w:hAnsi="Trebuchet MS" w:cstheme="minorHAnsi"/>
          <w:sz w:val="20"/>
          <w:szCs w:val="20"/>
        </w:rPr>
        <w:t>.</w:t>
      </w:r>
    </w:p>
    <w:p w14:paraId="3D78EAD0" w14:textId="32FD9165" w:rsidR="00AF0D1B" w:rsidRPr="00FF1157" w:rsidRDefault="00AF0D1B" w:rsidP="00AF0D1B">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 xml:space="preserve">Techninė specifikacija </w:t>
      </w:r>
      <w:r w:rsidRPr="00FF1157">
        <w:rPr>
          <w:rFonts w:ascii="Trebuchet MS" w:hAnsi="Trebuchet MS" w:cstheme="minorHAnsi"/>
          <w:sz w:val="20"/>
          <w:szCs w:val="20"/>
        </w:rPr>
        <w:t>– Techninė specifikacija, kurioje aprašytas Pirkimo objektas ir jam keliami reikalavimai ir visi jos priedai</w:t>
      </w:r>
      <w:r w:rsidR="00D65F09">
        <w:rPr>
          <w:rFonts w:ascii="Trebuchet MS" w:hAnsi="Trebuchet MS" w:cstheme="minorHAnsi"/>
          <w:sz w:val="20"/>
          <w:szCs w:val="20"/>
        </w:rPr>
        <w:t xml:space="preserve"> </w:t>
      </w:r>
      <w:r w:rsidRPr="00FF1157">
        <w:rPr>
          <w:rFonts w:ascii="Trebuchet MS" w:hAnsi="Trebuchet MS" w:cstheme="minorHAnsi"/>
          <w:sz w:val="20"/>
          <w:szCs w:val="20"/>
        </w:rPr>
        <w:t>(jeigu tokių yra).</w:t>
      </w:r>
    </w:p>
    <w:p w14:paraId="62D50DB2" w14:textId="77777777" w:rsidR="00AF0D1B" w:rsidRPr="00FF1157" w:rsidRDefault="00AF0D1B" w:rsidP="00AF0D1B">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bCs/>
          <w:sz w:val="20"/>
          <w:szCs w:val="20"/>
        </w:rPr>
        <w:t>Tiekėjas</w:t>
      </w:r>
      <w:r w:rsidRPr="00FF1157">
        <w:rPr>
          <w:rFonts w:ascii="Trebuchet MS" w:hAnsi="Trebuchet MS" w:cstheme="minorHAnsi"/>
          <w:bCs/>
          <w:sz w:val="20"/>
          <w:szCs w:val="20"/>
        </w:rPr>
        <w:t xml:space="preserve"> – </w:t>
      </w:r>
      <w:r w:rsidRPr="00FF1157">
        <w:rPr>
          <w:rFonts w:ascii="Trebuchet MS" w:hAnsi="Trebuchet MS" w:cstheme="minorHAnsi"/>
          <w:sz w:val="20"/>
          <w:szCs w:val="20"/>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0DFCB58" w14:textId="03C3D28D" w:rsidR="009F5F9F" w:rsidRPr="009F5F9F" w:rsidRDefault="009F5F9F" w:rsidP="009F5F9F">
      <w:pPr>
        <w:pStyle w:val="ListParagraph"/>
        <w:numPr>
          <w:ilvl w:val="1"/>
          <w:numId w:val="1"/>
        </w:numPr>
        <w:tabs>
          <w:tab w:val="left" w:pos="567"/>
        </w:tabs>
        <w:ind w:left="0" w:firstLine="0"/>
        <w:jc w:val="both"/>
        <w:rPr>
          <w:rFonts w:ascii="Trebuchet MS" w:hAnsi="Trebuchet MS" w:cstheme="minorHAnsi"/>
          <w:sz w:val="20"/>
          <w:szCs w:val="20"/>
        </w:rPr>
      </w:pPr>
      <w:r w:rsidRPr="009F5F9F">
        <w:rPr>
          <w:rFonts w:ascii="Trebuchet MS" w:hAnsi="Trebuchet MS" w:cstheme="minorHAnsi"/>
          <w:b/>
          <w:bCs/>
          <w:sz w:val="20"/>
          <w:szCs w:val="20"/>
        </w:rPr>
        <w:t xml:space="preserve">Ūkio subjektas, kurio pajėgumais remiamasi </w:t>
      </w:r>
      <w:r w:rsidRPr="009F5F9F">
        <w:rPr>
          <w:rFonts w:ascii="Trebuchet MS" w:hAnsi="Trebuchet MS" w:cstheme="minorHAnsi"/>
          <w:sz w:val="20"/>
          <w:szCs w:val="20"/>
        </w:rPr>
        <w:t>- Tiekėjo Sutarties vykdymui pasitelkiamas trečiasis asmuo, kurio kvalifikacija Tiekėjas remiasi, kad atitiktų Kvalifikacijos reikalavimus.</w:t>
      </w:r>
    </w:p>
    <w:p w14:paraId="350E29A5" w14:textId="4439A3C4" w:rsidR="00AF0D1B" w:rsidRPr="0002223F" w:rsidRDefault="00AF0D1B" w:rsidP="00AF0D1B">
      <w:pPr>
        <w:pStyle w:val="ListParagraph"/>
        <w:numPr>
          <w:ilvl w:val="1"/>
          <w:numId w:val="1"/>
        </w:numPr>
        <w:tabs>
          <w:tab w:val="left" w:pos="567"/>
        </w:tabs>
        <w:spacing w:before="60" w:after="60"/>
        <w:ind w:left="0" w:firstLine="0"/>
        <w:contextualSpacing w:val="0"/>
        <w:jc w:val="both"/>
        <w:rPr>
          <w:rFonts w:ascii="Trebuchet MS" w:hAnsi="Trebuchet MS" w:cstheme="minorHAnsi"/>
          <w:bCs/>
          <w:sz w:val="20"/>
          <w:szCs w:val="20"/>
        </w:rPr>
      </w:pPr>
      <w:r w:rsidRPr="0002223F">
        <w:rPr>
          <w:rFonts w:ascii="Trebuchet MS" w:hAnsi="Trebuchet MS" w:cstheme="minorHAnsi"/>
          <w:sz w:val="20"/>
          <w:szCs w:val="20"/>
        </w:rPr>
        <w:t xml:space="preserve">Kitos Sąlygose </w:t>
      </w:r>
      <w:r w:rsidRPr="0002223F">
        <w:rPr>
          <w:rFonts w:ascii="Trebuchet MS" w:hAnsi="Trebuchet MS" w:cstheme="minorHAnsi"/>
          <w:bCs/>
          <w:sz w:val="20"/>
          <w:szCs w:val="20"/>
        </w:rPr>
        <w:t xml:space="preserve">vartojamos sąvokos apibrėžtos </w:t>
      </w:r>
      <w:r w:rsidRPr="0002223F">
        <w:rPr>
          <w:rStyle w:val="margin-left-101"/>
          <w:rFonts w:ascii="Trebuchet MS" w:hAnsi="Trebuchet MS" w:cstheme="minorHAnsi"/>
          <w:color w:val="000000"/>
          <w:sz w:val="20"/>
          <w:szCs w:val="20"/>
        </w:rPr>
        <w:t>PĮ</w:t>
      </w:r>
      <w:r w:rsidRPr="0002223F">
        <w:rPr>
          <w:rFonts w:ascii="Trebuchet MS" w:hAnsi="Trebuchet MS" w:cstheme="minorHAnsi"/>
          <w:bCs/>
          <w:sz w:val="20"/>
          <w:szCs w:val="20"/>
        </w:rPr>
        <w:t>.</w:t>
      </w:r>
    </w:p>
    <w:p w14:paraId="7B6075C8" w14:textId="786AB390" w:rsidR="00AF0D1B" w:rsidRPr="00FF1157" w:rsidRDefault="00AF0D1B" w:rsidP="00AF0D1B">
      <w:pPr>
        <w:pStyle w:val="ListParagraph"/>
        <w:numPr>
          <w:ilvl w:val="1"/>
          <w:numId w:val="1"/>
        </w:numPr>
        <w:tabs>
          <w:tab w:val="left" w:pos="567"/>
        </w:tabs>
        <w:spacing w:before="60" w:after="60"/>
        <w:ind w:left="0" w:firstLine="0"/>
        <w:contextualSpacing w:val="0"/>
        <w:jc w:val="both"/>
        <w:rPr>
          <w:rFonts w:ascii="Trebuchet MS" w:hAnsi="Trebuchet MS" w:cstheme="minorHAnsi"/>
          <w:bCs/>
          <w:sz w:val="20"/>
          <w:szCs w:val="20"/>
        </w:rPr>
      </w:pPr>
      <w:r w:rsidRPr="00FF1157">
        <w:rPr>
          <w:rFonts w:ascii="Trebuchet MS" w:hAnsi="Trebuchet MS" w:cstheme="minorHAnsi"/>
          <w:sz w:val="20"/>
          <w:szCs w:val="20"/>
        </w:rPr>
        <w:t xml:space="preserve">Jei šiose BPS nenurodyta kitaip, žodžiai vartojami vienaskaitos forma taip pat reiškia ir daugiskaitą, vienos giminės žodžiai apima ir bet kurios kitos giminės atitinkamus žodžius, žodžiai reiškiantys asmenį apima ir juridinius, ir </w:t>
      </w:r>
      <w:r w:rsidR="00D54736">
        <w:rPr>
          <w:rFonts w:ascii="Trebuchet MS" w:hAnsi="Trebuchet MS" w:cstheme="minorHAnsi"/>
          <w:sz w:val="20"/>
          <w:szCs w:val="20"/>
        </w:rPr>
        <w:t>fizinius</w:t>
      </w:r>
      <w:r w:rsidRPr="00FF1157">
        <w:rPr>
          <w:rFonts w:ascii="Trebuchet MS" w:hAnsi="Trebuchet MS" w:cstheme="minorHAnsi"/>
          <w:sz w:val="20"/>
          <w:szCs w:val="20"/>
        </w:rPr>
        <w:t xml:space="preserve"> asmenis, o nuoroda į visumą taip pat reiškia nuorodą ir į jos dalį, ir (kiekvienu konkrečiu atveju) atvirkščiai.</w:t>
      </w:r>
    </w:p>
    <w:p w14:paraId="62015687" w14:textId="77777777" w:rsidR="008D376B" w:rsidRPr="00FF1157" w:rsidRDefault="008D376B" w:rsidP="00B51CAA">
      <w:pPr>
        <w:spacing w:before="60" w:after="60"/>
        <w:jc w:val="both"/>
        <w:rPr>
          <w:rFonts w:ascii="Trebuchet MS" w:hAnsi="Trebuchet MS" w:cstheme="minorHAnsi"/>
          <w:bCs/>
          <w:sz w:val="20"/>
          <w:szCs w:val="20"/>
        </w:rPr>
      </w:pPr>
    </w:p>
    <w:p w14:paraId="68616576" w14:textId="77777777" w:rsidR="00DC0FC7" w:rsidRPr="00FF1157" w:rsidRDefault="00DC0FC7" w:rsidP="00B51CAA">
      <w:pPr>
        <w:pStyle w:val="Heading1"/>
        <w:numPr>
          <w:ilvl w:val="0"/>
          <w:numId w:val="1"/>
        </w:numPr>
        <w:tabs>
          <w:tab w:val="left" w:pos="426"/>
        </w:tabs>
        <w:spacing w:before="60" w:after="60"/>
        <w:ind w:left="0" w:firstLine="0"/>
        <w:jc w:val="center"/>
        <w:rPr>
          <w:rFonts w:ascii="Trebuchet MS" w:hAnsi="Trebuchet MS" w:cstheme="minorHAnsi"/>
          <w:b/>
          <w:bCs/>
          <w:sz w:val="20"/>
          <w:szCs w:val="20"/>
        </w:rPr>
      </w:pPr>
      <w:bookmarkStart w:id="4" w:name="_Toc341687215"/>
      <w:bookmarkStart w:id="5" w:name="_Toc387142375"/>
      <w:bookmarkStart w:id="6" w:name="_Toc71192963"/>
      <w:r w:rsidRPr="00FF1157">
        <w:rPr>
          <w:rFonts w:ascii="Trebuchet MS" w:hAnsi="Trebuchet MS" w:cstheme="minorHAnsi"/>
          <w:b/>
          <w:bCs/>
          <w:sz w:val="20"/>
          <w:szCs w:val="20"/>
        </w:rPr>
        <w:t>ĮVADINĖ DALIS</w:t>
      </w:r>
      <w:bookmarkEnd w:id="4"/>
      <w:bookmarkEnd w:id="5"/>
      <w:bookmarkEnd w:id="6"/>
    </w:p>
    <w:p w14:paraId="75A6D08E" w14:textId="3188E4FA" w:rsidR="00AF0D1B" w:rsidRPr="00FF1157" w:rsidRDefault="00AF0D1B" w:rsidP="00AF0D1B">
      <w:pPr>
        <w:numPr>
          <w:ilvl w:val="1"/>
          <w:numId w:val="1"/>
        </w:numPr>
        <w:tabs>
          <w:tab w:val="left" w:pos="426"/>
          <w:tab w:val="left" w:pos="567"/>
        </w:tabs>
        <w:spacing w:before="60" w:after="60"/>
        <w:ind w:left="0" w:firstLine="0"/>
        <w:jc w:val="both"/>
        <w:rPr>
          <w:rFonts w:ascii="Trebuchet MS" w:hAnsi="Trebuchet MS" w:cstheme="minorHAnsi"/>
          <w:bCs/>
          <w:sz w:val="20"/>
          <w:szCs w:val="20"/>
        </w:rPr>
      </w:pPr>
      <w:r w:rsidRPr="00FF1157">
        <w:rPr>
          <w:rFonts w:ascii="Trebuchet MS" w:hAnsi="Trebuchet MS" w:cstheme="minorHAnsi"/>
          <w:bCs/>
          <w:sz w:val="20"/>
          <w:szCs w:val="20"/>
        </w:rPr>
        <w:t xml:space="preserve">Teikdamas Pasiūlymą Tiekėjas patvirtina, kad sutinka su Perkančiojo subjekto Pirkimo sąlygose nustatytomis Pirkimo procedūromis, Sutarties sąlygomis </w:t>
      </w:r>
      <w:r w:rsidRPr="00FF1157">
        <w:rPr>
          <w:rFonts w:ascii="Trebuchet MS" w:hAnsi="Trebuchet MS" w:cstheme="minorHAnsi"/>
          <w:sz w:val="20"/>
          <w:szCs w:val="20"/>
        </w:rPr>
        <w:t>ir jo Pasiūlyme pateikta informacija yra teisinga bei apima viską, ko reikia tinkamam Sutarties įvykdymui</w:t>
      </w:r>
      <w:r w:rsidRPr="00FF1157">
        <w:rPr>
          <w:rFonts w:ascii="Trebuchet MS" w:hAnsi="Trebuchet MS" w:cstheme="minorHAnsi"/>
          <w:bCs/>
          <w:sz w:val="20"/>
          <w:szCs w:val="20"/>
        </w:rPr>
        <w:t>.</w:t>
      </w:r>
    </w:p>
    <w:p w14:paraId="1B9BBB3E" w14:textId="1233BC73" w:rsidR="00AF0D1B" w:rsidRPr="00FF1157" w:rsidRDefault="00AF0D1B" w:rsidP="00AF0D1B">
      <w:pPr>
        <w:numPr>
          <w:ilvl w:val="1"/>
          <w:numId w:val="1"/>
        </w:numPr>
        <w:tabs>
          <w:tab w:val="left" w:pos="426"/>
          <w:tab w:val="left" w:pos="567"/>
        </w:tabs>
        <w:spacing w:before="60" w:after="60"/>
        <w:ind w:left="0" w:firstLine="0"/>
        <w:jc w:val="both"/>
        <w:rPr>
          <w:rFonts w:ascii="Trebuchet MS" w:hAnsi="Trebuchet MS" w:cstheme="minorHAnsi"/>
          <w:bCs/>
          <w:sz w:val="20"/>
          <w:szCs w:val="20"/>
        </w:rPr>
      </w:pPr>
      <w:r w:rsidRPr="00FF1157">
        <w:rPr>
          <w:rFonts w:ascii="Trebuchet MS" w:hAnsi="Trebuchet MS" w:cstheme="minorHAnsi"/>
          <w:bCs/>
          <w:sz w:val="20"/>
          <w:szCs w:val="20"/>
        </w:rPr>
        <w:t xml:space="preserve">Pasiūlymus teikiantys Tiekėjai turi atidžiai išnagrinėti visus </w:t>
      </w:r>
      <w:r w:rsidR="00867F44">
        <w:rPr>
          <w:rFonts w:ascii="Trebuchet MS" w:hAnsi="Trebuchet MS" w:cstheme="minorHAnsi"/>
          <w:bCs/>
          <w:sz w:val="20"/>
          <w:szCs w:val="20"/>
        </w:rPr>
        <w:t>reikalavimus</w:t>
      </w:r>
      <w:r w:rsidRPr="00FF1157">
        <w:rPr>
          <w:rFonts w:ascii="Trebuchet MS" w:hAnsi="Trebuchet MS" w:cstheme="minorHAnsi"/>
          <w:bCs/>
          <w:sz w:val="20"/>
          <w:szCs w:val="20"/>
        </w:rPr>
        <w:t>, formas ir priedus, pateikiamus Sąlygose ir jų laikytis.</w:t>
      </w:r>
    </w:p>
    <w:p w14:paraId="406B037A" w14:textId="77777777" w:rsidR="00AF0D1B" w:rsidRPr="00FF1157" w:rsidRDefault="00AF0D1B" w:rsidP="00AF0D1B">
      <w:pPr>
        <w:numPr>
          <w:ilvl w:val="1"/>
          <w:numId w:val="1"/>
        </w:numPr>
        <w:tabs>
          <w:tab w:val="left" w:pos="426"/>
          <w:tab w:val="left" w:pos="567"/>
        </w:tabs>
        <w:spacing w:before="60" w:after="60"/>
        <w:ind w:left="0" w:firstLine="0"/>
        <w:jc w:val="both"/>
        <w:rPr>
          <w:rFonts w:ascii="Trebuchet MS" w:hAnsi="Trebuchet MS" w:cstheme="minorHAnsi"/>
          <w:bCs/>
          <w:sz w:val="20"/>
          <w:szCs w:val="20"/>
        </w:rPr>
      </w:pPr>
      <w:r w:rsidRPr="00FF1157">
        <w:rPr>
          <w:rFonts w:ascii="Trebuchet MS" w:hAnsi="Trebuchet MS" w:cstheme="minorHAnsi"/>
          <w:bCs/>
          <w:sz w:val="20"/>
          <w:szCs w:val="20"/>
        </w:rPr>
        <w:t>Tuo atveju, jeigu yra neatitikimų ar prieštaravimų tarp BPS ir SPS nustatytų sąlygų, taikomos SPS sąlygos.</w:t>
      </w:r>
    </w:p>
    <w:p w14:paraId="36492407" w14:textId="5E40F2E4" w:rsidR="00497F66" w:rsidRPr="00FF1157" w:rsidRDefault="00AF0D1B" w:rsidP="00AF0D1B">
      <w:pPr>
        <w:numPr>
          <w:ilvl w:val="1"/>
          <w:numId w:val="1"/>
        </w:numPr>
        <w:tabs>
          <w:tab w:val="left" w:pos="426"/>
          <w:tab w:val="left" w:pos="567"/>
        </w:tabs>
        <w:spacing w:before="60" w:after="60"/>
        <w:ind w:left="0" w:firstLine="0"/>
        <w:jc w:val="both"/>
        <w:rPr>
          <w:rFonts w:ascii="Trebuchet MS" w:hAnsi="Trebuchet MS" w:cstheme="minorHAnsi"/>
          <w:bCs/>
          <w:sz w:val="20"/>
          <w:szCs w:val="20"/>
        </w:rPr>
      </w:pPr>
      <w:r w:rsidRPr="00FF1157">
        <w:rPr>
          <w:rStyle w:val="margin-left-101"/>
          <w:rFonts w:ascii="Trebuchet MS" w:hAnsi="Trebuchet MS" w:cstheme="minorHAnsi"/>
          <w:color w:val="000000"/>
          <w:sz w:val="20"/>
          <w:szCs w:val="20"/>
        </w:rPr>
        <w:t>Tuo atveju, jeigu Pirkimo sąlygose nėra pateikta atitinkamos informacijos, būtinos Pirkimui vykdyti, taikomos PĮ</w:t>
      </w:r>
      <w:r w:rsidRPr="00FF1157">
        <w:rPr>
          <w:rFonts w:ascii="Trebuchet MS" w:hAnsi="Trebuchet MS" w:cstheme="minorHAnsi"/>
          <w:bCs/>
          <w:sz w:val="20"/>
          <w:szCs w:val="20"/>
        </w:rPr>
        <w:t xml:space="preserve"> nuostatos.</w:t>
      </w:r>
    </w:p>
    <w:bookmarkEnd w:id="0"/>
    <w:p w14:paraId="2EF7F391" w14:textId="77777777" w:rsidR="00D94BCC" w:rsidRPr="00FF1157" w:rsidRDefault="00D94BCC" w:rsidP="00EC385A">
      <w:pPr>
        <w:spacing w:before="60" w:after="60"/>
        <w:jc w:val="both"/>
        <w:rPr>
          <w:rFonts w:ascii="Trebuchet MS" w:hAnsi="Trebuchet MS" w:cstheme="minorHAnsi"/>
          <w:bCs/>
          <w:sz w:val="20"/>
          <w:szCs w:val="20"/>
        </w:rPr>
      </w:pPr>
    </w:p>
    <w:p w14:paraId="7947BF0A" w14:textId="77777777" w:rsidR="0009563E" w:rsidRPr="00FF1157" w:rsidRDefault="0009563E" w:rsidP="00265B6B">
      <w:pPr>
        <w:pStyle w:val="Heading1"/>
        <w:numPr>
          <w:ilvl w:val="0"/>
          <w:numId w:val="1"/>
        </w:numPr>
        <w:spacing w:before="60" w:after="60"/>
        <w:jc w:val="center"/>
        <w:rPr>
          <w:rFonts w:ascii="Trebuchet MS" w:hAnsi="Trebuchet MS" w:cstheme="minorHAnsi"/>
          <w:b/>
          <w:bCs/>
          <w:sz w:val="20"/>
          <w:szCs w:val="20"/>
        </w:rPr>
      </w:pPr>
      <w:bookmarkStart w:id="7" w:name="_Toc341687217"/>
      <w:bookmarkStart w:id="8" w:name="_Toc387142376"/>
      <w:bookmarkStart w:id="9" w:name="_Toc71192964"/>
      <w:r w:rsidRPr="00FF1157">
        <w:rPr>
          <w:rFonts w:ascii="Trebuchet MS" w:hAnsi="Trebuchet MS" w:cstheme="minorHAnsi"/>
          <w:b/>
          <w:bCs/>
          <w:sz w:val="20"/>
          <w:szCs w:val="20"/>
        </w:rPr>
        <w:t>BENDROSIOS NUOSTATOS</w:t>
      </w:r>
      <w:bookmarkEnd w:id="7"/>
      <w:bookmarkEnd w:id="8"/>
      <w:bookmarkEnd w:id="9"/>
    </w:p>
    <w:p w14:paraId="5078D9C5" w14:textId="7ABAE733" w:rsidR="00110560" w:rsidRPr="00FF1157" w:rsidRDefault="00FF1157" w:rsidP="00265B6B">
      <w:pPr>
        <w:numPr>
          <w:ilvl w:val="1"/>
          <w:numId w:val="1"/>
        </w:numPr>
        <w:tabs>
          <w:tab w:val="left" w:pos="567"/>
        </w:tabs>
        <w:spacing w:before="60" w:after="60"/>
        <w:ind w:left="0" w:firstLine="0"/>
        <w:jc w:val="both"/>
        <w:rPr>
          <w:rFonts w:ascii="Trebuchet MS" w:hAnsi="Trebuchet MS" w:cstheme="minorHAnsi"/>
          <w:bCs/>
          <w:sz w:val="20"/>
          <w:szCs w:val="20"/>
        </w:rPr>
      </w:pPr>
      <w:r w:rsidRPr="00FF1157">
        <w:rPr>
          <w:rFonts w:ascii="Trebuchet MS" w:hAnsi="Trebuchet MS" w:cstheme="minorHAnsi"/>
          <w:bCs/>
          <w:sz w:val="20"/>
          <w:szCs w:val="20"/>
        </w:rPr>
        <w:t>Pirkimas vykdomas vadovaujantis PĮ ir kitais pirkimus reglamentuojančiais teisės aktais bei Pirkimo sąlygomis</w:t>
      </w:r>
      <w:r w:rsidR="001576E9" w:rsidRPr="00FF1157">
        <w:rPr>
          <w:rFonts w:ascii="Trebuchet MS" w:hAnsi="Trebuchet MS" w:cstheme="minorHAnsi"/>
          <w:bCs/>
          <w:sz w:val="20"/>
          <w:szCs w:val="20"/>
        </w:rPr>
        <w:t>.</w:t>
      </w:r>
    </w:p>
    <w:p w14:paraId="47472D36" w14:textId="520CD5AC" w:rsidR="00110560" w:rsidRPr="00FF1157" w:rsidRDefault="00110560" w:rsidP="00110560">
      <w:pPr>
        <w:pStyle w:val="ListParagraph"/>
        <w:widowControl w:val="0"/>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sz w:val="20"/>
          <w:szCs w:val="20"/>
        </w:rPr>
        <w:t xml:space="preserve">Informacija apie Pirkimo būdą ir tai, ar vykdomas </w:t>
      </w:r>
      <w:r w:rsidR="00A60098">
        <w:rPr>
          <w:rFonts w:ascii="Trebuchet MS" w:hAnsi="Trebuchet MS" w:cstheme="minorHAnsi"/>
          <w:sz w:val="20"/>
          <w:szCs w:val="20"/>
        </w:rPr>
        <w:t>s</w:t>
      </w:r>
      <w:r w:rsidRPr="00FF1157">
        <w:rPr>
          <w:rFonts w:ascii="Trebuchet MS" w:hAnsi="Trebuchet MS" w:cstheme="minorHAnsi"/>
          <w:sz w:val="20"/>
          <w:szCs w:val="20"/>
        </w:rPr>
        <w:t>upaprastintas pirkimas, kurio vertė viršija mažos vertės pirkim</w:t>
      </w:r>
      <w:r w:rsidR="00A60098">
        <w:rPr>
          <w:rFonts w:ascii="Trebuchet MS" w:hAnsi="Trebuchet MS" w:cstheme="minorHAnsi"/>
          <w:sz w:val="20"/>
          <w:szCs w:val="20"/>
        </w:rPr>
        <w:t>o</w:t>
      </w:r>
      <w:r w:rsidRPr="00FF1157">
        <w:rPr>
          <w:rFonts w:ascii="Trebuchet MS" w:hAnsi="Trebuchet MS" w:cstheme="minorHAnsi"/>
          <w:sz w:val="20"/>
          <w:szCs w:val="20"/>
        </w:rPr>
        <w:t xml:space="preserve"> ribą, ar </w:t>
      </w:r>
      <w:r w:rsidR="00A60098">
        <w:rPr>
          <w:rFonts w:ascii="Trebuchet MS" w:hAnsi="Trebuchet MS" w:cstheme="minorHAnsi"/>
          <w:sz w:val="20"/>
          <w:szCs w:val="20"/>
        </w:rPr>
        <w:t>t</w:t>
      </w:r>
      <w:r w:rsidRPr="00FF1157">
        <w:rPr>
          <w:rFonts w:ascii="Trebuchet MS" w:hAnsi="Trebuchet MS" w:cstheme="minorHAnsi"/>
          <w:sz w:val="20"/>
          <w:szCs w:val="20"/>
        </w:rPr>
        <w:t>arptautinis pirkimas, pateikiama SPS.</w:t>
      </w:r>
    </w:p>
    <w:p w14:paraId="124B60C9" w14:textId="77777777" w:rsidR="00FF1157" w:rsidRPr="00FF1157" w:rsidRDefault="00FF1157" w:rsidP="00FF1157">
      <w:pPr>
        <w:numPr>
          <w:ilvl w:val="1"/>
          <w:numId w:val="1"/>
        </w:numPr>
        <w:tabs>
          <w:tab w:val="left" w:pos="567"/>
        </w:tabs>
        <w:spacing w:before="60" w:after="60"/>
        <w:ind w:left="0" w:firstLine="0"/>
        <w:jc w:val="both"/>
        <w:rPr>
          <w:rFonts w:ascii="Trebuchet MS" w:hAnsi="Trebuchet MS" w:cstheme="minorHAnsi"/>
          <w:bCs/>
          <w:sz w:val="20"/>
          <w:szCs w:val="20"/>
        </w:rPr>
      </w:pPr>
      <w:r w:rsidRPr="00FF1157">
        <w:rPr>
          <w:rFonts w:ascii="Trebuchet MS" w:hAnsi="Trebuchet MS" w:cstheme="minorHAnsi"/>
          <w:bCs/>
          <w:sz w:val="20"/>
          <w:szCs w:val="20"/>
        </w:rPr>
        <w:t>Pirkimas atliekamas laikantis lygiateisiškumo, nediskriminavimo, skaidrumo, abipusio pripažinimo, proporcingumo principų ir konfidencialumo bei nešališkumo reikalavimų.</w:t>
      </w:r>
    </w:p>
    <w:p w14:paraId="70CCB604" w14:textId="77777777" w:rsidR="00FF1157" w:rsidRPr="00FF1157" w:rsidRDefault="00FF1157" w:rsidP="00FF1157">
      <w:pPr>
        <w:numPr>
          <w:ilvl w:val="1"/>
          <w:numId w:val="1"/>
        </w:numPr>
        <w:tabs>
          <w:tab w:val="left" w:pos="567"/>
        </w:tabs>
        <w:spacing w:before="60" w:after="60"/>
        <w:ind w:left="0" w:firstLine="0"/>
        <w:jc w:val="both"/>
        <w:rPr>
          <w:rFonts w:ascii="Trebuchet MS" w:hAnsi="Trebuchet MS" w:cstheme="minorHAnsi"/>
          <w:bCs/>
          <w:sz w:val="20"/>
          <w:szCs w:val="20"/>
        </w:rPr>
      </w:pPr>
      <w:r w:rsidRPr="00FF1157">
        <w:rPr>
          <w:rFonts w:ascii="Trebuchet MS" w:hAnsi="Trebuchet MS" w:cstheme="minorHAnsi"/>
          <w:bCs/>
          <w:sz w:val="20"/>
          <w:szCs w:val="20"/>
        </w:rPr>
        <w:t>Perkantysis subjektas neatlygins Tiekėjams jokių išlaidų, susijusių su Pirkimo dokumentų įsigijimu ir Pasiūlymų parengimu bei pateikimu, įskaitant, bet neapsiribojant, išlaidas, susijusias su dokumentų kopijavimu, spausdinimu, pašto ar kurjerių paslaugomis, brėžiniais, nuotraukomis, dalykinėmis kelionėmis ir susitikimais, transportavimu, apgyvendinimu, atlyginimais, advokatų, inžinierių, architektų bei kitų asmenų honorarais, dokumentacija bei mokesčiais, ir bet kokių kitų išlaidų, susijusių su dalyvavimu Pirkime.</w:t>
      </w:r>
    </w:p>
    <w:p w14:paraId="786F9DBA" w14:textId="05B77216" w:rsidR="00FF1157" w:rsidRPr="00FF1157" w:rsidRDefault="00FF1157" w:rsidP="00FF1157">
      <w:pPr>
        <w:numPr>
          <w:ilvl w:val="1"/>
          <w:numId w:val="1"/>
        </w:numPr>
        <w:tabs>
          <w:tab w:val="left" w:pos="567"/>
        </w:tabs>
        <w:spacing w:before="60" w:after="60"/>
        <w:ind w:left="0" w:firstLine="0"/>
        <w:jc w:val="both"/>
        <w:rPr>
          <w:rFonts w:ascii="Trebuchet MS" w:hAnsi="Trebuchet MS" w:cstheme="minorHAnsi"/>
          <w:bCs/>
          <w:sz w:val="20"/>
          <w:szCs w:val="20"/>
        </w:rPr>
      </w:pPr>
      <w:r w:rsidRPr="00FF1157">
        <w:rPr>
          <w:rFonts w:ascii="Trebuchet MS" w:hAnsi="Trebuchet MS" w:cstheme="minorHAnsi"/>
          <w:iCs/>
          <w:sz w:val="20"/>
          <w:szCs w:val="20"/>
        </w:rPr>
        <w:t xml:space="preserve">Bet kuriuo metu </w:t>
      </w:r>
      <w:r w:rsidRPr="00FF1157">
        <w:rPr>
          <w:rFonts w:ascii="Trebuchet MS" w:hAnsi="Trebuchet MS" w:cstheme="minorHAnsi"/>
          <w:sz w:val="20"/>
          <w:szCs w:val="20"/>
        </w:rPr>
        <w:t xml:space="preserve">iki Sutarties sudarymo </w:t>
      </w:r>
      <w:r w:rsidRPr="00FF1157">
        <w:rPr>
          <w:rFonts w:ascii="Trebuchet MS" w:hAnsi="Trebuchet MS" w:cstheme="minorHAnsi"/>
          <w:iCs/>
          <w:sz w:val="20"/>
          <w:szCs w:val="20"/>
        </w:rPr>
        <w:t xml:space="preserve">Perkantysis subjektas </w:t>
      </w:r>
      <w:r w:rsidRPr="00FF1157">
        <w:rPr>
          <w:rFonts w:ascii="Trebuchet MS" w:hAnsi="Trebuchet MS" w:cstheme="minorHAnsi"/>
          <w:sz w:val="20"/>
          <w:szCs w:val="20"/>
        </w:rPr>
        <w:t xml:space="preserve">turi teisę savo iniciatyva nutraukti pradėtas Pirkimo procedūras, jeigu atsirado aplinkybių, kurių nebuvo galima numatyti, ir privalo tai padaryti, jeigu buvo pažeisti </w:t>
      </w:r>
      <w:r w:rsidRPr="00FF1157">
        <w:rPr>
          <w:rStyle w:val="margin-left-101"/>
          <w:rFonts w:ascii="Trebuchet MS" w:hAnsi="Trebuchet MS" w:cstheme="minorHAnsi"/>
          <w:color w:val="000000"/>
          <w:sz w:val="20"/>
          <w:szCs w:val="20"/>
        </w:rPr>
        <w:t>PĮ</w:t>
      </w:r>
      <w:r w:rsidRPr="00FF1157">
        <w:rPr>
          <w:rFonts w:ascii="Trebuchet MS" w:hAnsi="Trebuchet MS" w:cstheme="minorHAnsi"/>
          <w:sz w:val="20"/>
          <w:szCs w:val="20"/>
        </w:rPr>
        <w:t xml:space="preserve"> 29 straipsnio 1 dalyje nustatyti principai ir atitinkamos padėties negalima ištaisyti.</w:t>
      </w:r>
    </w:p>
    <w:p w14:paraId="6D02E686" w14:textId="1E688CBB" w:rsidR="00FF1157" w:rsidRPr="00FF1157" w:rsidRDefault="00FF1157" w:rsidP="00FF1157">
      <w:pPr>
        <w:numPr>
          <w:ilvl w:val="1"/>
          <w:numId w:val="1"/>
        </w:numPr>
        <w:tabs>
          <w:tab w:val="left" w:pos="567"/>
        </w:tabs>
        <w:spacing w:before="60" w:after="60"/>
        <w:ind w:left="0" w:firstLine="0"/>
        <w:jc w:val="both"/>
        <w:rPr>
          <w:rFonts w:ascii="Trebuchet MS" w:hAnsi="Trebuchet MS" w:cstheme="minorHAnsi"/>
          <w:bCs/>
          <w:sz w:val="20"/>
          <w:szCs w:val="20"/>
        </w:rPr>
      </w:pPr>
      <w:r w:rsidRPr="00FF1157">
        <w:rPr>
          <w:rFonts w:ascii="Trebuchet MS" w:hAnsi="Trebuchet MS" w:cstheme="minorHAnsi"/>
          <w:iCs/>
          <w:sz w:val="20"/>
          <w:szCs w:val="20"/>
        </w:rPr>
        <w:t>Pirkimo sąlygos pateikiamos CVP IS lietuvių kalba</w:t>
      </w:r>
      <w:r w:rsidR="00E2040E">
        <w:rPr>
          <w:rFonts w:ascii="Trebuchet MS" w:hAnsi="Trebuchet MS" w:cstheme="minorHAnsi"/>
          <w:iCs/>
          <w:sz w:val="20"/>
          <w:szCs w:val="20"/>
        </w:rPr>
        <w:t xml:space="preserve">. </w:t>
      </w:r>
      <w:bookmarkStart w:id="10" w:name="_Hlk38891094"/>
      <w:r w:rsidR="00F97183">
        <w:rPr>
          <w:rFonts w:ascii="Trebuchet MS" w:hAnsi="Trebuchet MS" w:cstheme="minorHAnsi"/>
          <w:bCs/>
          <w:iCs/>
          <w:sz w:val="20"/>
          <w:szCs w:val="20"/>
        </w:rPr>
        <w:t>Perkantysis subjektas</w:t>
      </w:r>
      <w:r w:rsidR="00E2040E">
        <w:rPr>
          <w:rFonts w:ascii="Trebuchet MS" w:hAnsi="Trebuchet MS" w:cstheme="minorHAnsi"/>
          <w:bCs/>
          <w:iCs/>
          <w:sz w:val="20"/>
          <w:szCs w:val="20"/>
        </w:rPr>
        <w:t xml:space="preserve"> Pirkimo sąlyg</w:t>
      </w:r>
      <w:r w:rsidR="00F97183">
        <w:rPr>
          <w:rFonts w:ascii="Trebuchet MS" w:hAnsi="Trebuchet MS" w:cstheme="minorHAnsi"/>
          <w:bCs/>
          <w:iCs/>
          <w:sz w:val="20"/>
          <w:szCs w:val="20"/>
        </w:rPr>
        <w:t>a</w:t>
      </w:r>
      <w:r w:rsidR="00E2040E">
        <w:rPr>
          <w:rFonts w:ascii="Trebuchet MS" w:hAnsi="Trebuchet MS" w:cstheme="minorHAnsi"/>
          <w:bCs/>
          <w:iCs/>
          <w:sz w:val="20"/>
          <w:szCs w:val="20"/>
        </w:rPr>
        <w:t>s papildomai</w:t>
      </w:r>
      <w:r w:rsidR="00F97183">
        <w:rPr>
          <w:rFonts w:ascii="Trebuchet MS" w:hAnsi="Trebuchet MS" w:cstheme="minorHAnsi"/>
          <w:bCs/>
          <w:iCs/>
          <w:sz w:val="20"/>
          <w:szCs w:val="20"/>
        </w:rPr>
        <w:t xml:space="preserve"> gali</w:t>
      </w:r>
      <w:r w:rsidR="00E2040E">
        <w:rPr>
          <w:rFonts w:ascii="Trebuchet MS" w:hAnsi="Trebuchet MS" w:cstheme="minorHAnsi"/>
          <w:bCs/>
          <w:iCs/>
          <w:sz w:val="20"/>
          <w:szCs w:val="20"/>
        </w:rPr>
        <w:t xml:space="preserve"> pateik</w:t>
      </w:r>
      <w:r w:rsidR="00F97183">
        <w:rPr>
          <w:rFonts w:ascii="Trebuchet MS" w:hAnsi="Trebuchet MS" w:cstheme="minorHAnsi"/>
          <w:bCs/>
          <w:iCs/>
          <w:sz w:val="20"/>
          <w:szCs w:val="20"/>
        </w:rPr>
        <w:t>t</w:t>
      </w:r>
      <w:r w:rsidR="00E2040E">
        <w:rPr>
          <w:rFonts w:ascii="Trebuchet MS" w:hAnsi="Trebuchet MS" w:cstheme="minorHAnsi"/>
          <w:bCs/>
          <w:iCs/>
          <w:sz w:val="20"/>
          <w:szCs w:val="20"/>
        </w:rPr>
        <w:t>i ir kita kalba</w:t>
      </w:r>
      <w:r w:rsidRPr="00FF1157">
        <w:rPr>
          <w:rFonts w:ascii="Trebuchet MS" w:hAnsi="Trebuchet MS" w:cstheme="minorHAnsi"/>
          <w:bCs/>
          <w:iCs/>
          <w:sz w:val="20"/>
          <w:szCs w:val="20"/>
        </w:rPr>
        <w:t>.</w:t>
      </w:r>
      <w:bookmarkEnd w:id="10"/>
    </w:p>
    <w:p w14:paraId="2352898F" w14:textId="77777777" w:rsidR="00FF1157" w:rsidRPr="00FF1157" w:rsidRDefault="00FF1157" w:rsidP="00FF1157">
      <w:pPr>
        <w:numPr>
          <w:ilvl w:val="1"/>
          <w:numId w:val="1"/>
        </w:numPr>
        <w:tabs>
          <w:tab w:val="left" w:pos="567"/>
        </w:tabs>
        <w:spacing w:before="60" w:after="60"/>
        <w:ind w:left="0" w:firstLine="0"/>
        <w:jc w:val="both"/>
        <w:rPr>
          <w:rFonts w:ascii="Trebuchet MS" w:hAnsi="Trebuchet MS" w:cstheme="minorHAnsi"/>
          <w:bCs/>
          <w:sz w:val="20"/>
          <w:szCs w:val="20"/>
        </w:rPr>
      </w:pPr>
      <w:r w:rsidRPr="00FF1157">
        <w:rPr>
          <w:rFonts w:ascii="Trebuchet MS" w:hAnsi="Trebuchet MS" w:cstheme="minorHAnsi"/>
          <w:color w:val="000000"/>
          <w:sz w:val="20"/>
          <w:szCs w:val="20"/>
        </w:rPr>
        <w:t xml:space="preserve">Bet kokie Perkančiojo subjekto ir </w:t>
      </w:r>
      <w:r w:rsidRPr="00FF1157">
        <w:rPr>
          <w:rFonts w:ascii="Trebuchet MS" w:hAnsi="Trebuchet MS" w:cstheme="minorHAnsi"/>
          <w:sz w:val="20"/>
          <w:szCs w:val="20"/>
        </w:rPr>
        <w:t xml:space="preserve">Tiekėjų </w:t>
      </w:r>
      <w:r w:rsidRPr="00FF1157">
        <w:rPr>
          <w:rFonts w:ascii="Trebuchet MS" w:hAnsi="Trebuchet MS" w:cstheme="minorHAnsi"/>
          <w:color w:val="000000"/>
          <w:sz w:val="20"/>
          <w:szCs w:val="20"/>
        </w:rPr>
        <w:t xml:space="preserve">tarpusavio santykiai reguliuojami Pirkimo sąlygomis bei Lietuvos Respublikos teisės aktais. Bet kokie ginčai tarp Perkančiojo subjekto ir </w:t>
      </w:r>
      <w:r w:rsidRPr="00FF1157">
        <w:rPr>
          <w:rFonts w:ascii="Trebuchet MS" w:hAnsi="Trebuchet MS" w:cstheme="minorHAnsi"/>
          <w:sz w:val="20"/>
          <w:szCs w:val="20"/>
        </w:rPr>
        <w:t xml:space="preserve">Tiekėjų </w:t>
      </w:r>
      <w:r w:rsidRPr="00FF1157">
        <w:rPr>
          <w:rFonts w:ascii="Trebuchet MS" w:hAnsi="Trebuchet MS" w:cstheme="minorHAnsi"/>
          <w:color w:val="000000"/>
          <w:sz w:val="20"/>
          <w:szCs w:val="20"/>
        </w:rPr>
        <w:t>sprendžiami Lietuvos Respublikos įstatymų ir kitų teisės aktų nustatyta tvarka.</w:t>
      </w:r>
    </w:p>
    <w:p w14:paraId="6E9B97B9" w14:textId="77777777" w:rsidR="00B30659" w:rsidRPr="00CB018D" w:rsidRDefault="00B30659" w:rsidP="00B30659">
      <w:pPr>
        <w:tabs>
          <w:tab w:val="left" w:pos="567"/>
        </w:tabs>
        <w:spacing w:before="60" w:after="60"/>
        <w:jc w:val="both"/>
        <w:rPr>
          <w:rFonts w:asciiTheme="minorHAnsi" w:hAnsiTheme="minorHAnsi" w:cstheme="minorHAnsi"/>
          <w:bCs/>
          <w:sz w:val="22"/>
          <w:szCs w:val="22"/>
        </w:rPr>
      </w:pPr>
    </w:p>
    <w:p w14:paraId="6218790F" w14:textId="77777777" w:rsidR="007B4F20" w:rsidRPr="00FF1157" w:rsidRDefault="007B4F20" w:rsidP="00265B6B">
      <w:pPr>
        <w:pStyle w:val="Heading1"/>
        <w:numPr>
          <w:ilvl w:val="0"/>
          <w:numId w:val="1"/>
        </w:numPr>
        <w:spacing w:before="60" w:after="60"/>
        <w:jc w:val="center"/>
        <w:rPr>
          <w:rFonts w:ascii="Trebuchet MS" w:hAnsi="Trebuchet MS" w:cstheme="minorHAnsi"/>
          <w:b/>
          <w:bCs/>
          <w:sz w:val="20"/>
          <w:szCs w:val="20"/>
        </w:rPr>
      </w:pPr>
      <w:bookmarkStart w:id="11" w:name="_Toc81827711"/>
      <w:bookmarkStart w:id="12" w:name="_Toc341687218"/>
      <w:bookmarkStart w:id="13" w:name="_Toc387142377"/>
      <w:bookmarkStart w:id="14" w:name="_Toc71192965"/>
      <w:r w:rsidRPr="00FF1157">
        <w:rPr>
          <w:rFonts w:ascii="Trebuchet MS" w:hAnsi="Trebuchet MS" w:cstheme="minorHAnsi"/>
          <w:b/>
          <w:bCs/>
          <w:sz w:val="20"/>
          <w:szCs w:val="20"/>
        </w:rPr>
        <w:t>PIRKIMO OBJEKTAS</w:t>
      </w:r>
      <w:bookmarkStart w:id="15" w:name="_Toc60479639"/>
      <w:bookmarkStart w:id="16" w:name="_Toc60289581"/>
      <w:bookmarkEnd w:id="11"/>
      <w:bookmarkEnd w:id="12"/>
      <w:bookmarkEnd w:id="13"/>
      <w:bookmarkEnd w:id="14"/>
    </w:p>
    <w:p w14:paraId="27CCD354" w14:textId="2BEBA166" w:rsidR="00FF1157" w:rsidRPr="00FF1157" w:rsidRDefault="00FF1157" w:rsidP="00FF1157">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sz w:val="20"/>
          <w:szCs w:val="20"/>
        </w:rPr>
        <w:t xml:space="preserve">Pirkimo objektas nurodytas SPS. Pirkimo objekto apimtys bei jam keliami reikalavimai pateikiami </w:t>
      </w:r>
      <w:r w:rsidRPr="00FF1157">
        <w:rPr>
          <w:rFonts w:ascii="Trebuchet MS" w:hAnsi="Trebuchet MS" w:cstheme="minorHAnsi"/>
          <w:iCs/>
          <w:sz w:val="20"/>
          <w:szCs w:val="20"/>
        </w:rPr>
        <w:t>Techninėje specifikacijoje.</w:t>
      </w:r>
    </w:p>
    <w:p w14:paraId="7109693B" w14:textId="1116F320" w:rsidR="00792DC7" w:rsidRDefault="00FF1157" w:rsidP="00792DC7">
      <w:pPr>
        <w:pStyle w:val="ListParagraph"/>
        <w:numPr>
          <w:ilvl w:val="1"/>
          <w:numId w:val="1"/>
        </w:numPr>
        <w:shd w:val="clear" w:color="auto" w:fill="FFFFFF"/>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sz w:val="20"/>
          <w:szCs w:val="20"/>
        </w:rPr>
        <w:t xml:space="preserve">Tiekėjas privalo </w:t>
      </w:r>
      <w:r w:rsidR="00387A11">
        <w:rPr>
          <w:rFonts w:ascii="Trebuchet MS" w:hAnsi="Trebuchet MS" w:cstheme="minorHAnsi"/>
          <w:sz w:val="20"/>
          <w:szCs w:val="20"/>
        </w:rPr>
        <w:t>prekes patiekti/</w:t>
      </w:r>
      <w:r w:rsidRPr="00FF1157">
        <w:rPr>
          <w:rFonts w:ascii="Trebuchet MS" w:hAnsi="Trebuchet MS" w:cstheme="minorHAnsi"/>
          <w:sz w:val="20"/>
          <w:szCs w:val="20"/>
        </w:rPr>
        <w:t xml:space="preserve">paslaugas suteikti/darbus atlikti savo sąskaita,  rizika, priemonėmis ir lėšomis, įsigydamas licencijas, kitą įrangą bei medžiagas, reikalingas Pirkimo dokumentuose nurodytoms </w:t>
      </w:r>
      <w:r w:rsidR="00387A11">
        <w:rPr>
          <w:rFonts w:ascii="Trebuchet MS" w:hAnsi="Trebuchet MS" w:cstheme="minorHAnsi"/>
          <w:sz w:val="20"/>
          <w:szCs w:val="20"/>
        </w:rPr>
        <w:t>prekėms/</w:t>
      </w:r>
      <w:r w:rsidRPr="00FF1157">
        <w:rPr>
          <w:rFonts w:ascii="Trebuchet MS" w:hAnsi="Trebuchet MS" w:cstheme="minorHAnsi"/>
          <w:sz w:val="20"/>
          <w:szCs w:val="20"/>
        </w:rPr>
        <w:t>paslaugoms/darbams.</w:t>
      </w:r>
    </w:p>
    <w:p w14:paraId="4DD5BC22" w14:textId="033B1E6A" w:rsidR="00FF1157" w:rsidRPr="0075547E" w:rsidRDefault="00792DC7" w:rsidP="0075547E">
      <w:pPr>
        <w:pStyle w:val="ListParagraph"/>
        <w:numPr>
          <w:ilvl w:val="1"/>
          <w:numId w:val="1"/>
        </w:numPr>
        <w:shd w:val="clear" w:color="auto" w:fill="FFFFFF"/>
        <w:tabs>
          <w:tab w:val="left" w:pos="567"/>
        </w:tabs>
        <w:spacing w:before="60" w:after="60"/>
        <w:ind w:left="0" w:firstLine="0"/>
        <w:contextualSpacing w:val="0"/>
        <w:jc w:val="both"/>
        <w:rPr>
          <w:rFonts w:ascii="Trebuchet MS" w:hAnsi="Trebuchet MS" w:cstheme="minorHAnsi"/>
          <w:sz w:val="20"/>
          <w:szCs w:val="20"/>
        </w:rPr>
      </w:pPr>
      <w:r>
        <w:rPr>
          <w:rFonts w:ascii="Trebuchet MS" w:hAnsi="Trebuchet MS" w:cstheme="minorHAnsi"/>
          <w:sz w:val="20"/>
          <w:szCs w:val="20"/>
        </w:rPr>
        <w:t xml:space="preserve"> </w:t>
      </w:r>
      <w:r w:rsidR="00FF1157" w:rsidRPr="005C2FE2">
        <w:rPr>
          <w:rFonts w:ascii="Trebuchet MS" w:hAnsi="Trebuchet MS" w:cstheme="minorHAnsi"/>
          <w:sz w:val="20"/>
          <w:szCs w:val="20"/>
        </w:rPr>
        <w:t>Informacija apie Pirkimo objekto skaidymą ar neskaidymą į dalis pateikiama SPS.</w:t>
      </w:r>
      <w:r>
        <w:rPr>
          <w:rFonts w:ascii="Trebuchet MS" w:hAnsi="Trebuchet MS" w:cstheme="minorHAnsi"/>
          <w:sz w:val="20"/>
          <w:szCs w:val="20"/>
        </w:rPr>
        <w:t xml:space="preserve"> </w:t>
      </w:r>
      <w:r w:rsidR="00FF1157" w:rsidRPr="005C2FE2">
        <w:rPr>
          <w:rFonts w:ascii="Trebuchet MS" w:hAnsi="Trebuchet MS" w:cstheme="minorHAnsi"/>
          <w:sz w:val="20"/>
          <w:szCs w:val="20"/>
        </w:rPr>
        <w:t>Jeigu Pirkimo objektas į dalis neskaidomas, Tiekėjas turi pateikti vieną Pasiūlymą visai Pirkimo objekto apimčiai.</w:t>
      </w:r>
      <w:r w:rsidR="00FF1157" w:rsidRPr="0075547E">
        <w:rPr>
          <w:rFonts w:ascii="Trebuchet MS" w:hAnsi="Trebuchet MS" w:cstheme="minorHAnsi"/>
          <w:sz w:val="20"/>
          <w:szCs w:val="20"/>
        </w:rPr>
        <w:t xml:space="preserve"> Sutartis dėl viso</w:t>
      </w:r>
      <w:r w:rsidR="00FF1157" w:rsidRPr="005C2FE2">
        <w:rPr>
          <w:rFonts w:ascii="Trebuchet MS" w:hAnsi="Trebuchet MS" w:cstheme="minorHAnsi"/>
          <w:sz w:val="20"/>
          <w:szCs w:val="20"/>
        </w:rPr>
        <w:t xml:space="preserve"> Pirkimo objekto bus sudaroma su tuo Tiekėju, kuris bus atrinktas kaip Laimėjęs Tiekėjas.</w:t>
      </w:r>
      <w:r w:rsidR="0075547E" w:rsidRPr="0075547E">
        <w:rPr>
          <w:rFonts w:ascii="Trebuchet MS" w:hAnsi="Trebuchet MS" w:cstheme="minorHAnsi"/>
          <w:sz w:val="20"/>
          <w:szCs w:val="20"/>
        </w:rPr>
        <w:t xml:space="preserve"> </w:t>
      </w:r>
      <w:r w:rsidR="00FF1157" w:rsidRPr="0075547E">
        <w:rPr>
          <w:rFonts w:ascii="Trebuchet MS" w:hAnsi="Trebuchet MS" w:cstheme="minorHAnsi"/>
          <w:sz w:val="20"/>
          <w:szCs w:val="20"/>
        </w:rPr>
        <w:t xml:space="preserve">Jei Pirkimo </w:t>
      </w:r>
      <w:r w:rsidR="00FF1157" w:rsidRPr="0075547E">
        <w:rPr>
          <w:rFonts w:ascii="Trebuchet MS" w:hAnsi="Trebuchet MS" w:cstheme="minorHAnsi"/>
          <w:sz w:val="20"/>
          <w:szCs w:val="20"/>
        </w:rPr>
        <w:lastRenderedPageBreak/>
        <w:t xml:space="preserve">objektas skaidomas į dalis, </w:t>
      </w:r>
      <w:r w:rsidR="00085BE5" w:rsidRPr="0075547E">
        <w:rPr>
          <w:rFonts w:ascii="Trebuchet MS" w:hAnsi="Trebuchet MS" w:cstheme="minorHAnsi"/>
          <w:sz w:val="20"/>
          <w:szCs w:val="20"/>
        </w:rPr>
        <w:t xml:space="preserve">Perkantysis subjektas </w:t>
      </w:r>
      <w:r w:rsidR="00FF1157" w:rsidRPr="0075547E">
        <w:rPr>
          <w:rFonts w:ascii="Trebuchet MS" w:hAnsi="Trebuchet MS" w:cstheme="minorHAnsi"/>
          <w:sz w:val="20"/>
          <w:szCs w:val="20"/>
        </w:rPr>
        <w:t>skelbime apie Pirkimą, kvietime patvirtinti susidomėjimą ar kituose Pirkimo dokumentuose, kuriais kviečiama dalyvauti Pirkime, nurodo PĮ 40 straipsnio 2 dalyje nustatytas sąlygas.</w:t>
      </w:r>
    </w:p>
    <w:p w14:paraId="139263F0" w14:textId="77777777" w:rsidR="005729D7" w:rsidRPr="00FA351C" w:rsidRDefault="005729D7" w:rsidP="00082E65">
      <w:pPr>
        <w:spacing w:before="60" w:after="60"/>
        <w:jc w:val="both"/>
        <w:rPr>
          <w:rFonts w:ascii="Trebuchet MS" w:hAnsi="Trebuchet MS" w:cstheme="minorHAnsi"/>
          <w:b/>
          <w:bCs/>
          <w:sz w:val="20"/>
          <w:szCs w:val="20"/>
        </w:rPr>
      </w:pPr>
    </w:p>
    <w:p w14:paraId="7210B465" w14:textId="77777777" w:rsidR="007B4F20" w:rsidRPr="00FA351C" w:rsidRDefault="007B4F20" w:rsidP="00265B6B">
      <w:pPr>
        <w:pStyle w:val="Heading1"/>
        <w:numPr>
          <w:ilvl w:val="0"/>
          <w:numId w:val="1"/>
        </w:numPr>
        <w:spacing w:before="60" w:after="60"/>
        <w:jc w:val="center"/>
        <w:rPr>
          <w:rFonts w:ascii="Trebuchet MS" w:hAnsi="Trebuchet MS" w:cstheme="minorHAnsi"/>
          <w:b/>
          <w:bCs/>
          <w:sz w:val="20"/>
          <w:szCs w:val="20"/>
        </w:rPr>
      </w:pPr>
      <w:bookmarkStart w:id="17" w:name="_Toc147739118"/>
      <w:bookmarkStart w:id="18" w:name="_Toc81827712"/>
      <w:bookmarkStart w:id="19" w:name="_Toc341687219"/>
      <w:bookmarkStart w:id="20" w:name="_Toc387142378"/>
      <w:bookmarkStart w:id="21" w:name="_Toc71192966"/>
      <w:bookmarkStart w:id="22" w:name="_Ref37569858"/>
      <w:bookmarkEnd w:id="15"/>
      <w:bookmarkEnd w:id="16"/>
      <w:r w:rsidRPr="00FA351C">
        <w:rPr>
          <w:rFonts w:ascii="Trebuchet MS" w:hAnsi="Trebuchet MS" w:cstheme="minorHAnsi"/>
          <w:b/>
          <w:bCs/>
          <w:sz w:val="20"/>
          <w:szCs w:val="20"/>
        </w:rPr>
        <w:t>KAINA</w:t>
      </w:r>
      <w:bookmarkEnd w:id="17"/>
      <w:bookmarkEnd w:id="18"/>
      <w:r w:rsidR="00EF53A4" w:rsidRPr="00FA351C">
        <w:rPr>
          <w:rFonts w:ascii="Trebuchet MS" w:hAnsi="Trebuchet MS"/>
          <w:sz w:val="20"/>
          <w:szCs w:val="20"/>
          <w:vertAlign w:val="superscript"/>
        </w:rPr>
        <w:footnoteReference w:id="2"/>
      </w:r>
      <w:r w:rsidR="008C6327" w:rsidRPr="00FA351C">
        <w:rPr>
          <w:rFonts w:ascii="Trebuchet MS" w:hAnsi="Trebuchet MS" w:cstheme="minorHAnsi"/>
          <w:b/>
          <w:bCs/>
          <w:sz w:val="20"/>
          <w:szCs w:val="20"/>
        </w:rPr>
        <w:t xml:space="preserve"> </w:t>
      </w:r>
      <w:r w:rsidR="00AD3B88" w:rsidRPr="00FA351C">
        <w:rPr>
          <w:rFonts w:ascii="Trebuchet MS" w:hAnsi="Trebuchet MS" w:cstheme="minorHAnsi"/>
          <w:b/>
          <w:bCs/>
          <w:sz w:val="20"/>
          <w:szCs w:val="20"/>
        </w:rPr>
        <w:t>IR MOKĖJIMO TERMINAI</w:t>
      </w:r>
      <w:bookmarkEnd w:id="19"/>
      <w:bookmarkEnd w:id="20"/>
      <w:bookmarkEnd w:id="21"/>
    </w:p>
    <w:p w14:paraId="53FC9A02" w14:textId="04DD5027" w:rsidR="00FF1157" w:rsidRDefault="00FF1157" w:rsidP="00FF1157">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DF0A4A">
        <w:rPr>
          <w:rFonts w:ascii="Trebuchet MS" w:hAnsi="Trebuchet MS" w:cstheme="minorHAnsi"/>
          <w:sz w:val="20"/>
          <w:szCs w:val="20"/>
        </w:rPr>
        <w:t>Siūlomą Pirkimo objekto kainą Tiekėjas nurodo užpildydamas</w:t>
      </w:r>
      <w:r>
        <w:rPr>
          <w:rFonts w:ascii="Trebuchet MS" w:hAnsi="Trebuchet MS" w:cstheme="minorHAnsi"/>
          <w:sz w:val="20"/>
          <w:szCs w:val="20"/>
        </w:rPr>
        <w:t xml:space="preserve"> </w:t>
      </w:r>
      <w:bookmarkStart w:id="23" w:name="_Hlk33685573"/>
      <w:r>
        <w:rPr>
          <w:rFonts w:ascii="Trebuchet MS" w:hAnsi="Trebuchet MS" w:cstheme="minorHAnsi"/>
          <w:sz w:val="20"/>
          <w:szCs w:val="20"/>
        </w:rPr>
        <w:t>Perkančiojo subjekto pridėtą</w:t>
      </w:r>
      <w:r w:rsidRPr="00DF0A4A">
        <w:rPr>
          <w:rFonts w:ascii="Trebuchet MS" w:hAnsi="Trebuchet MS" w:cstheme="minorHAnsi"/>
          <w:sz w:val="20"/>
          <w:szCs w:val="20"/>
        </w:rPr>
        <w:t xml:space="preserve"> </w:t>
      </w:r>
      <w:bookmarkEnd w:id="23"/>
      <w:r w:rsidRPr="00DF0A4A">
        <w:rPr>
          <w:rFonts w:ascii="Trebuchet MS" w:hAnsi="Trebuchet MS" w:cstheme="minorHAnsi"/>
          <w:sz w:val="20"/>
          <w:szCs w:val="20"/>
        </w:rPr>
        <w:t>Pasiūlymo formą.</w:t>
      </w:r>
    </w:p>
    <w:p w14:paraId="1CAD132C" w14:textId="1415489C" w:rsidR="00FF1157" w:rsidRPr="00FF1157" w:rsidRDefault="00FF1157" w:rsidP="00FF1157">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0B25C7">
        <w:rPr>
          <w:rFonts w:ascii="Trebuchet MS" w:hAnsi="Trebuchet MS" w:cstheme="minorHAnsi"/>
          <w:sz w:val="20"/>
          <w:szCs w:val="20"/>
        </w:rPr>
        <w:t xml:space="preserve"> </w:t>
      </w:r>
      <w:bookmarkStart w:id="24" w:name="_Hlk38891256"/>
      <w:r w:rsidRPr="00FF1157">
        <w:rPr>
          <w:rFonts w:ascii="Trebuchet MS" w:hAnsi="Trebuchet MS" w:cstheme="minorHAnsi"/>
          <w:sz w:val="20"/>
          <w:szCs w:val="20"/>
        </w:rPr>
        <w:t xml:space="preserve">Į Tiekėjo Pasiūlyme nurodomą </w:t>
      </w:r>
      <w:r w:rsidR="000209D9">
        <w:rPr>
          <w:rFonts w:ascii="Trebuchet MS" w:hAnsi="Trebuchet MS" w:cstheme="minorHAnsi"/>
          <w:sz w:val="20"/>
          <w:szCs w:val="20"/>
        </w:rPr>
        <w:t>p</w:t>
      </w:r>
      <w:r w:rsidRPr="00FF1157">
        <w:rPr>
          <w:rFonts w:ascii="Trebuchet MS" w:hAnsi="Trebuchet MS" w:cstheme="minorHAnsi"/>
          <w:sz w:val="20"/>
          <w:szCs w:val="20"/>
        </w:rPr>
        <w:t>aslaugų/</w:t>
      </w:r>
      <w:r w:rsidR="000209D9">
        <w:rPr>
          <w:rFonts w:ascii="Trebuchet MS" w:hAnsi="Trebuchet MS" w:cstheme="minorHAnsi"/>
          <w:sz w:val="20"/>
          <w:szCs w:val="20"/>
        </w:rPr>
        <w:t>d</w:t>
      </w:r>
      <w:r w:rsidRPr="00FF1157">
        <w:rPr>
          <w:rFonts w:ascii="Trebuchet MS" w:hAnsi="Trebuchet MS" w:cstheme="minorHAnsi"/>
          <w:sz w:val="20"/>
          <w:szCs w:val="20"/>
        </w:rPr>
        <w:t>arbų/</w:t>
      </w:r>
      <w:r w:rsidR="000209D9">
        <w:rPr>
          <w:rFonts w:ascii="Trebuchet MS" w:hAnsi="Trebuchet MS" w:cstheme="minorHAnsi"/>
          <w:sz w:val="20"/>
          <w:szCs w:val="20"/>
        </w:rPr>
        <w:t>p</w:t>
      </w:r>
      <w:r w:rsidRPr="00FF1157">
        <w:rPr>
          <w:rFonts w:ascii="Trebuchet MS" w:hAnsi="Trebuchet MS" w:cstheme="minorHAnsi"/>
          <w:sz w:val="20"/>
          <w:szCs w:val="20"/>
        </w:rPr>
        <w:t xml:space="preserve">rekių kainą turi būti įskaityta </w:t>
      </w:r>
      <w:r w:rsidR="000209D9">
        <w:rPr>
          <w:rFonts w:ascii="Trebuchet MS" w:hAnsi="Trebuchet MS" w:cstheme="minorHAnsi"/>
          <w:sz w:val="20"/>
          <w:szCs w:val="20"/>
        </w:rPr>
        <w:t>p</w:t>
      </w:r>
      <w:r w:rsidRPr="00FF1157">
        <w:rPr>
          <w:rFonts w:ascii="Trebuchet MS" w:hAnsi="Trebuchet MS" w:cstheme="minorHAnsi"/>
          <w:sz w:val="20"/>
          <w:szCs w:val="20"/>
        </w:rPr>
        <w:t>aslaugų/</w:t>
      </w:r>
      <w:r w:rsidR="000209D9">
        <w:rPr>
          <w:rFonts w:ascii="Trebuchet MS" w:hAnsi="Trebuchet MS" w:cstheme="minorHAnsi"/>
          <w:sz w:val="20"/>
          <w:szCs w:val="20"/>
        </w:rPr>
        <w:t>d</w:t>
      </w:r>
      <w:r w:rsidRPr="00FF1157">
        <w:rPr>
          <w:rFonts w:ascii="Trebuchet MS" w:hAnsi="Trebuchet MS" w:cstheme="minorHAnsi"/>
          <w:sz w:val="20"/>
          <w:szCs w:val="20"/>
        </w:rPr>
        <w:t>arbų/</w:t>
      </w:r>
      <w:r w:rsidR="000209D9">
        <w:rPr>
          <w:rFonts w:ascii="Trebuchet MS" w:hAnsi="Trebuchet MS" w:cstheme="minorHAnsi"/>
          <w:sz w:val="20"/>
          <w:szCs w:val="20"/>
        </w:rPr>
        <w:t>p</w:t>
      </w:r>
      <w:r w:rsidRPr="00FF1157">
        <w:rPr>
          <w:rFonts w:ascii="Trebuchet MS" w:hAnsi="Trebuchet MS" w:cstheme="minorHAnsi"/>
          <w:sz w:val="20"/>
          <w:szCs w:val="20"/>
        </w:rPr>
        <w:t xml:space="preserve">rekių kaina ir visos kitos su </w:t>
      </w:r>
      <w:r w:rsidR="000209D9">
        <w:rPr>
          <w:rFonts w:ascii="Trebuchet MS" w:hAnsi="Trebuchet MS" w:cstheme="minorHAnsi"/>
          <w:sz w:val="20"/>
          <w:szCs w:val="20"/>
        </w:rPr>
        <w:t>p</w:t>
      </w:r>
      <w:r w:rsidRPr="00FF1157">
        <w:rPr>
          <w:rFonts w:ascii="Trebuchet MS" w:hAnsi="Trebuchet MS" w:cstheme="minorHAnsi"/>
          <w:sz w:val="20"/>
          <w:szCs w:val="20"/>
        </w:rPr>
        <w:t>aslaugų</w:t>
      </w:r>
      <w:r w:rsidR="000209D9">
        <w:rPr>
          <w:rFonts w:ascii="Trebuchet MS" w:hAnsi="Trebuchet MS" w:cstheme="minorHAnsi"/>
          <w:sz w:val="20"/>
          <w:szCs w:val="20"/>
        </w:rPr>
        <w:t xml:space="preserve"> teikimu</w:t>
      </w:r>
      <w:r w:rsidRPr="00FF1157">
        <w:rPr>
          <w:rFonts w:ascii="Trebuchet MS" w:hAnsi="Trebuchet MS" w:cstheme="minorHAnsi"/>
          <w:sz w:val="20"/>
          <w:szCs w:val="20"/>
        </w:rPr>
        <w:t>/</w:t>
      </w:r>
      <w:r w:rsidR="000209D9">
        <w:rPr>
          <w:rFonts w:ascii="Trebuchet MS" w:hAnsi="Trebuchet MS" w:cstheme="minorHAnsi"/>
          <w:sz w:val="20"/>
          <w:szCs w:val="20"/>
        </w:rPr>
        <w:t>d</w:t>
      </w:r>
      <w:r w:rsidRPr="00FF1157">
        <w:rPr>
          <w:rFonts w:ascii="Trebuchet MS" w:hAnsi="Trebuchet MS" w:cstheme="minorHAnsi"/>
          <w:sz w:val="20"/>
          <w:szCs w:val="20"/>
        </w:rPr>
        <w:t>arbų</w:t>
      </w:r>
      <w:r w:rsidR="000209D9">
        <w:rPr>
          <w:rFonts w:ascii="Trebuchet MS" w:hAnsi="Trebuchet MS" w:cstheme="minorHAnsi"/>
          <w:sz w:val="20"/>
          <w:szCs w:val="20"/>
        </w:rPr>
        <w:t xml:space="preserve"> atlikimu</w:t>
      </w:r>
      <w:r w:rsidRPr="00FF1157">
        <w:rPr>
          <w:rFonts w:ascii="Trebuchet MS" w:hAnsi="Trebuchet MS" w:cstheme="minorHAnsi"/>
          <w:sz w:val="20"/>
          <w:szCs w:val="20"/>
        </w:rPr>
        <w:t>/</w:t>
      </w:r>
      <w:r w:rsidR="000209D9">
        <w:rPr>
          <w:rFonts w:ascii="Trebuchet MS" w:hAnsi="Trebuchet MS" w:cstheme="minorHAnsi"/>
          <w:sz w:val="20"/>
          <w:szCs w:val="20"/>
        </w:rPr>
        <w:t>p</w:t>
      </w:r>
      <w:r w:rsidRPr="00FF1157">
        <w:rPr>
          <w:rFonts w:ascii="Trebuchet MS" w:hAnsi="Trebuchet MS" w:cstheme="minorHAnsi"/>
          <w:sz w:val="20"/>
          <w:szCs w:val="20"/>
        </w:rPr>
        <w:t>rekių ti</w:t>
      </w:r>
      <w:r w:rsidR="000209D9">
        <w:rPr>
          <w:rFonts w:ascii="Trebuchet MS" w:hAnsi="Trebuchet MS" w:cstheme="minorHAnsi"/>
          <w:sz w:val="20"/>
          <w:szCs w:val="20"/>
        </w:rPr>
        <w:t>e</w:t>
      </w:r>
      <w:r w:rsidRPr="00FF1157">
        <w:rPr>
          <w:rFonts w:ascii="Trebuchet MS" w:hAnsi="Trebuchet MS" w:cstheme="minorHAnsi"/>
          <w:sz w:val="20"/>
          <w:szCs w:val="20"/>
        </w:rPr>
        <w:t xml:space="preserve">kimu susijusios Tiekėjo išlaidos, </w:t>
      </w:r>
      <w:r w:rsidR="000209D9">
        <w:rPr>
          <w:rFonts w:ascii="Trebuchet MS" w:hAnsi="Trebuchet MS" w:cstheme="minorHAnsi"/>
          <w:sz w:val="20"/>
          <w:szCs w:val="20"/>
        </w:rPr>
        <w:t>taip pat</w:t>
      </w:r>
      <w:r w:rsidR="008C1721">
        <w:rPr>
          <w:rFonts w:ascii="Trebuchet MS" w:hAnsi="Trebuchet MS" w:cstheme="minorHAnsi"/>
          <w:sz w:val="20"/>
          <w:szCs w:val="20"/>
        </w:rPr>
        <w:t xml:space="preserve"> ES Direktyvos 2014/55</w:t>
      </w:r>
      <w:r w:rsidR="00710169">
        <w:rPr>
          <w:rFonts w:ascii="Trebuchet MS" w:hAnsi="Trebuchet MS" w:cstheme="minorHAnsi"/>
          <w:sz w:val="20"/>
          <w:szCs w:val="20"/>
        </w:rPr>
        <w:t>/ES</w:t>
      </w:r>
      <w:r w:rsidR="00C06CDE">
        <w:rPr>
          <w:rFonts w:ascii="Trebuchet MS" w:hAnsi="Trebuchet MS" w:cstheme="minorHAnsi"/>
          <w:sz w:val="20"/>
          <w:szCs w:val="20"/>
        </w:rPr>
        <w:t xml:space="preserve"> </w:t>
      </w:r>
      <w:r w:rsidR="008C1721">
        <w:rPr>
          <w:rFonts w:ascii="Trebuchet MS" w:hAnsi="Trebuchet MS" w:cstheme="minorHAnsi"/>
          <w:sz w:val="20"/>
          <w:szCs w:val="20"/>
        </w:rPr>
        <w:t>reikalavimus atitinkančių</w:t>
      </w:r>
      <w:r w:rsidR="00BA789B">
        <w:rPr>
          <w:rFonts w:ascii="Trebuchet MS" w:hAnsi="Trebuchet MS" w:cstheme="minorHAnsi"/>
          <w:sz w:val="20"/>
          <w:szCs w:val="20"/>
        </w:rPr>
        <w:t xml:space="preserve"> elektroninių sąskaitų ar kito formato elektroninių sąskaitų, pasinaudojant </w:t>
      </w:r>
      <w:r w:rsidRPr="00FF1157">
        <w:rPr>
          <w:rFonts w:ascii="Trebuchet MS" w:hAnsi="Trebuchet MS" w:cstheme="minorHAnsi"/>
          <w:sz w:val="20"/>
          <w:szCs w:val="20"/>
        </w:rPr>
        <w:t>informacin</w:t>
      </w:r>
      <w:r w:rsidR="00BA789B">
        <w:rPr>
          <w:rFonts w:ascii="Trebuchet MS" w:hAnsi="Trebuchet MS" w:cstheme="minorHAnsi"/>
          <w:sz w:val="20"/>
          <w:szCs w:val="20"/>
        </w:rPr>
        <w:t>e</w:t>
      </w:r>
      <w:r w:rsidRPr="00FF1157">
        <w:rPr>
          <w:rFonts w:ascii="Trebuchet MS" w:hAnsi="Trebuchet MS" w:cstheme="minorHAnsi"/>
          <w:sz w:val="20"/>
          <w:szCs w:val="20"/>
        </w:rPr>
        <w:t xml:space="preserve"> sistem</w:t>
      </w:r>
      <w:r w:rsidR="00BA789B">
        <w:rPr>
          <w:rFonts w:ascii="Trebuchet MS" w:hAnsi="Trebuchet MS" w:cstheme="minorHAnsi"/>
          <w:sz w:val="20"/>
          <w:szCs w:val="20"/>
        </w:rPr>
        <w:t>a</w:t>
      </w:r>
      <w:r w:rsidRPr="00FF1157">
        <w:rPr>
          <w:rFonts w:ascii="Trebuchet MS" w:hAnsi="Trebuchet MS" w:cstheme="minorHAnsi"/>
          <w:sz w:val="20"/>
          <w:szCs w:val="20"/>
        </w:rPr>
        <w:t xml:space="preserve"> „E. sąskaita“</w:t>
      </w:r>
      <w:r w:rsidR="00BA789B">
        <w:rPr>
          <w:rFonts w:ascii="Trebuchet MS" w:hAnsi="Trebuchet MS" w:cstheme="minorHAnsi"/>
          <w:sz w:val="20"/>
          <w:szCs w:val="20"/>
        </w:rPr>
        <w:t>, pateikimo</w:t>
      </w:r>
      <w:r w:rsidRPr="00FF1157">
        <w:rPr>
          <w:rFonts w:ascii="Trebuchet MS" w:hAnsi="Trebuchet MS" w:cstheme="minorHAnsi"/>
          <w:sz w:val="20"/>
          <w:szCs w:val="20"/>
        </w:rPr>
        <w:t xml:space="preserve"> kaštai. Tiekėjas į </w:t>
      </w:r>
      <w:r w:rsidR="00C06CDE">
        <w:rPr>
          <w:rFonts w:ascii="Trebuchet MS" w:hAnsi="Trebuchet MS" w:cstheme="minorHAnsi"/>
          <w:sz w:val="20"/>
          <w:szCs w:val="20"/>
        </w:rPr>
        <w:t>p</w:t>
      </w:r>
      <w:r w:rsidRPr="00FF1157">
        <w:rPr>
          <w:rFonts w:ascii="Trebuchet MS" w:hAnsi="Trebuchet MS" w:cstheme="minorHAnsi"/>
          <w:sz w:val="20"/>
          <w:szCs w:val="20"/>
        </w:rPr>
        <w:t>aslaugų/</w:t>
      </w:r>
      <w:r w:rsidR="00C06CDE">
        <w:rPr>
          <w:rFonts w:ascii="Trebuchet MS" w:hAnsi="Trebuchet MS" w:cstheme="minorHAnsi"/>
          <w:sz w:val="20"/>
          <w:szCs w:val="20"/>
        </w:rPr>
        <w:t>d</w:t>
      </w:r>
      <w:r w:rsidRPr="00FF1157">
        <w:rPr>
          <w:rFonts w:ascii="Trebuchet MS" w:hAnsi="Trebuchet MS" w:cstheme="minorHAnsi"/>
          <w:sz w:val="20"/>
          <w:szCs w:val="20"/>
        </w:rPr>
        <w:t>arbų/</w:t>
      </w:r>
      <w:r w:rsidR="00C06CDE">
        <w:rPr>
          <w:rFonts w:ascii="Trebuchet MS" w:hAnsi="Trebuchet MS" w:cstheme="minorHAnsi"/>
          <w:sz w:val="20"/>
          <w:szCs w:val="20"/>
        </w:rPr>
        <w:t>p</w:t>
      </w:r>
      <w:r w:rsidRPr="00FF1157">
        <w:rPr>
          <w:rFonts w:ascii="Trebuchet MS" w:hAnsi="Trebuchet MS" w:cstheme="minorHAnsi"/>
          <w:sz w:val="20"/>
          <w:szCs w:val="20"/>
        </w:rPr>
        <w:t>rekių kainą turi įskaityti PVM ir kitus mokesčius, mokamus galiojančių teisės aktų nustatyta tvarka. PVM turi būti nurodomas atskira eilute.</w:t>
      </w:r>
      <w:bookmarkEnd w:id="24"/>
    </w:p>
    <w:p w14:paraId="36C54DA9" w14:textId="77777777" w:rsidR="00FF1157" w:rsidRPr="000B25C7" w:rsidRDefault="00FF1157" w:rsidP="00FF1157">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0B25C7">
        <w:rPr>
          <w:rFonts w:ascii="Trebuchet MS" w:hAnsi="Trebuchet MS"/>
          <w:sz w:val="20"/>
          <w:szCs w:val="20"/>
        </w:rPr>
        <w:t>Pasiūlyme kaina turi būti nurodoma ir bus vertinama eurais, dviejų skaičių po kablelio tikslumu. Jeigu kaina bus nurodyta užsienio valiuta, ji bus perskaičiuota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E71869C" w14:textId="669782E6" w:rsidR="001977B4" w:rsidRPr="00FF1157" w:rsidRDefault="00FF1157" w:rsidP="00FF1157">
      <w:pPr>
        <w:pStyle w:val="ListParagraph"/>
        <w:numPr>
          <w:ilvl w:val="1"/>
          <w:numId w:val="1"/>
        </w:numPr>
        <w:tabs>
          <w:tab w:val="left" w:pos="567"/>
        </w:tabs>
        <w:spacing w:before="60" w:after="60"/>
        <w:ind w:left="0" w:firstLine="0"/>
        <w:rPr>
          <w:rFonts w:ascii="Trebuchet MS" w:eastAsiaTheme="minorHAnsi" w:hAnsi="Trebuchet MS" w:cstheme="minorHAnsi"/>
          <w:sz w:val="20"/>
          <w:szCs w:val="20"/>
        </w:rPr>
      </w:pPr>
      <w:r w:rsidRPr="00FF1157">
        <w:rPr>
          <w:rFonts w:ascii="Trebuchet MS" w:hAnsi="Trebuchet MS" w:cstheme="minorHAnsi"/>
          <w:sz w:val="20"/>
          <w:szCs w:val="20"/>
        </w:rPr>
        <w:t xml:space="preserve">Apmokėjimo sąlygos ir tvarka apibrėžtos Sutartyje. Tais atvejais, kai SPS nurodoma, jog </w:t>
      </w:r>
      <w:r w:rsidRPr="00FF1157">
        <w:rPr>
          <w:rFonts w:ascii="Trebuchet MS" w:eastAsiaTheme="minorHAnsi" w:hAnsi="Trebuchet MS" w:cstheme="minorHAnsi"/>
          <w:sz w:val="20"/>
          <w:szCs w:val="20"/>
        </w:rPr>
        <w:t>Pirkimo metu nėra parengtas Sutarties projektas, apmokėjimo sąlygos išdėstomos SPS.</w:t>
      </w:r>
    </w:p>
    <w:p w14:paraId="03CF4DD7" w14:textId="77777777" w:rsidR="00FF1157" w:rsidRPr="00CB018D" w:rsidRDefault="00FF1157" w:rsidP="00FF1157">
      <w:pPr>
        <w:spacing w:before="60" w:after="60"/>
        <w:rPr>
          <w:rFonts w:asciiTheme="minorHAnsi" w:hAnsiTheme="minorHAnsi" w:cstheme="minorHAnsi"/>
          <w:sz w:val="22"/>
          <w:szCs w:val="22"/>
        </w:rPr>
      </w:pPr>
    </w:p>
    <w:p w14:paraId="644602BC" w14:textId="05314D69" w:rsidR="007B4F20" w:rsidRPr="004B004A" w:rsidRDefault="00503213" w:rsidP="00265B6B">
      <w:pPr>
        <w:pStyle w:val="Heading1"/>
        <w:numPr>
          <w:ilvl w:val="0"/>
          <w:numId w:val="1"/>
        </w:numPr>
        <w:spacing w:before="60" w:after="60"/>
        <w:jc w:val="center"/>
        <w:rPr>
          <w:rFonts w:ascii="Trebuchet MS" w:hAnsi="Trebuchet MS" w:cstheme="minorHAnsi"/>
          <w:b/>
          <w:bCs/>
          <w:sz w:val="20"/>
          <w:szCs w:val="20"/>
        </w:rPr>
      </w:pPr>
      <w:bookmarkStart w:id="25" w:name="_Toc341687220"/>
      <w:bookmarkStart w:id="26" w:name="_Toc387142379"/>
      <w:bookmarkStart w:id="27" w:name="_Toc71192967"/>
      <w:bookmarkEnd w:id="22"/>
      <w:r w:rsidRPr="004B004A">
        <w:rPr>
          <w:rFonts w:ascii="Trebuchet MS" w:hAnsi="Trebuchet MS" w:cstheme="minorHAnsi"/>
          <w:b/>
          <w:bCs/>
          <w:sz w:val="20"/>
          <w:szCs w:val="20"/>
        </w:rPr>
        <w:t>TIEKĖJŲ PAŠALINIMO</w:t>
      </w:r>
      <w:bookmarkEnd w:id="25"/>
      <w:bookmarkEnd w:id="26"/>
      <w:r w:rsidR="00FF1157" w:rsidRPr="004B004A">
        <w:rPr>
          <w:rFonts w:ascii="Trebuchet MS" w:hAnsi="Trebuchet MS"/>
          <w:sz w:val="20"/>
          <w:szCs w:val="20"/>
        </w:rPr>
        <w:t xml:space="preserve"> </w:t>
      </w:r>
      <w:r w:rsidR="00FF1157" w:rsidRPr="004B004A">
        <w:rPr>
          <w:rFonts w:ascii="Trebuchet MS" w:hAnsi="Trebuchet MS" w:cstheme="minorHAnsi"/>
          <w:b/>
          <w:bCs/>
          <w:sz w:val="20"/>
          <w:szCs w:val="20"/>
        </w:rPr>
        <w:t xml:space="preserve">PAGRINDAI, </w:t>
      </w:r>
      <w:r w:rsidR="005E4032">
        <w:rPr>
          <w:rFonts w:ascii="Trebuchet MS" w:hAnsi="Trebuchet MS" w:cstheme="minorHAnsi"/>
          <w:b/>
          <w:bCs/>
          <w:sz w:val="20"/>
          <w:szCs w:val="20"/>
        </w:rPr>
        <w:t xml:space="preserve">KVALIFIKACIJOS </w:t>
      </w:r>
      <w:r w:rsidR="00FF1157" w:rsidRPr="004B004A">
        <w:rPr>
          <w:rFonts w:ascii="Trebuchet MS" w:hAnsi="Trebuchet MS" w:cstheme="minorHAnsi"/>
          <w:b/>
          <w:bCs/>
          <w:sz w:val="20"/>
          <w:szCs w:val="20"/>
        </w:rPr>
        <w:t>REIKALAVIMAI, SUBTIEKIMAS</w:t>
      </w:r>
      <w:r w:rsidR="00867F44" w:rsidRPr="004B004A">
        <w:rPr>
          <w:rFonts w:ascii="Trebuchet MS" w:hAnsi="Trebuchet MS" w:cstheme="minorHAnsi"/>
          <w:b/>
          <w:bCs/>
          <w:sz w:val="20"/>
          <w:szCs w:val="20"/>
        </w:rPr>
        <w:t xml:space="preserve">, RĖMIMASIS </w:t>
      </w:r>
      <w:r w:rsidR="008438C7" w:rsidRPr="004B004A">
        <w:rPr>
          <w:rFonts w:ascii="Trebuchet MS" w:hAnsi="Trebuchet MS" w:cstheme="minorHAnsi"/>
          <w:b/>
          <w:bCs/>
          <w:sz w:val="20"/>
          <w:szCs w:val="20"/>
        </w:rPr>
        <w:t xml:space="preserve">KITŲ </w:t>
      </w:r>
      <w:r w:rsidR="00867F44" w:rsidRPr="004B004A">
        <w:rPr>
          <w:rFonts w:ascii="Trebuchet MS" w:hAnsi="Trebuchet MS" w:cstheme="minorHAnsi"/>
          <w:b/>
          <w:bCs/>
          <w:sz w:val="20"/>
          <w:szCs w:val="20"/>
        </w:rPr>
        <w:t>ŪKIO SUBJEKT</w:t>
      </w:r>
      <w:r w:rsidR="008438C7" w:rsidRPr="004B004A">
        <w:rPr>
          <w:rFonts w:ascii="Trebuchet MS" w:hAnsi="Trebuchet MS" w:cstheme="minorHAnsi"/>
          <w:b/>
          <w:bCs/>
          <w:sz w:val="20"/>
          <w:szCs w:val="20"/>
        </w:rPr>
        <w:t>Ų PAJĖGUMAIS</w:t>
      </w:r>
      <w:r w:rsidR="00867F44" w:rsidRPr="004B004A">
        <w:rPr>
          <w:rFonts w:ascii="Trebuchet MS" w:hAnsi="Trebuchet MS" w:cstheme="minorHAnsi"/>
          <w:b/>
          <w:bCs/>
          <w:sz w:val="20"/>
          <w:szCs w:val="20"/>
        </w:rPr>
        <w:t>, KVAZISUBTIEKĖJAI</w:t>
      </w:r>
      <w:r w:rsidR="00FF1157" w:rsidRPr="004B004A">
        <w:rPr>
          <w:rFonts w:ascii="Trebuchet MS" w:hAnsi="Trebuchet MS" w:cstheme="minorHAnsi"/>
          <w:b/>
          <w:bCs/>
          <w:sz w:val="20"/>
          <w:szCs w:val="20"/>
        </w:rPr>
        <w:t xml:space="preserve"> IR JUNGTINĖ VEIKLA</w:t>
      </w:r>
      <w:bookmarkEnd w:id="27"/>
    </w:p>
    <w:p w14:paraId="415D43CD" w14:textId="1B0E1B97" w:rsidR="00FF1157" w:rsidRPr="005D3900" w:rsidRDefault="00FF1157" w:rsidP="00FF1157">
      <w:pPr>
        <w:numPr>
          <w:ilvl w:val="1"/>
          <w:numId w:val="1"/>
        </w:numPr>
        <w:tabs>
          <w:tab w:val="left" w:pos="567"/>
        </w:tabs>
        <w:spacing w:before="60" w:after="60"/>
        <w:ind w:left="0" w:firstLine="0"/>
        <w:jc w:val="both"/>
        <w:rPr>
          <w:rFonts w:ascii="Trebuchet MS" w:hAnsi="Trebuchet MS" w:cstheme="minorHAnsi"/>
          <w:sz w:val="20"/>
          <w:szCs w:val="20"/>
        </w:rPr>
      </w:pPr>
      <w:bookmarkStart w:id="28" w:name="_Toc341687221"/>
      <w:bookmarkStart w:id="29" w:name="_Toc387142380"/>
      <w:bookmarkStart w:id="30" w:name="_Toc60289583"/>
      <w:r w:rsidRPr="005D3900">
        <w:rPr>
          <w:rFonts w:ascii="Trebuchet MS" w:hAnsi="Trebuchet MS" w:cstheme="minorHAnsi"/>
          <w:sz w:val="20"/>
          <w:szCs w:val="20"/>
        </w:rPr>
        <w:t>Tiekėjas, siekdamas įrodyti pašalinimo pagrindų nebuvimą, savo turimą kvalifikaciją, pateikia informaciją, dokumentus ir EBVPD, kaip nurodyta SPS.</w:t>
      </w:r>
    </w:p>
    <w:p w14:paraId="31FEDED3" w14:textId="074529A1" w:rsidR="00FF1157" w:rsidRPr="0081345E" w:rsidRDefault="00FF1157" w:rsidP="00FF1157">
      <w:pPr>
        <w:pStyle w:val="NormalWeb"/>
        <w:numPr>
          <w:ilvl w:val="1"/>
          <w:numId w:val="1"/>
        </w:numPr>
        <w:tabs>
          <w:tab w:val="left" w:pos="567"/>
        </w:tabs>
        <w:spacing w:before="60" w:beforeAutospacing="0" w:after="60" w:afterAutospacing="0"/>
        <w:ind w:left="0" w:firstLine="0"/>
        <w:jc w:val="both"/>
        <w:rPr>
          <w:rFonts w:ascii="Trebuchet MS" w:hAnsi="Trebuchet MS" w:cstheme="minorHAnsi"/>
          <w:color w:val="auto"/>
          <w:sz w:val="20"/>
          <w:szCs w:val="20"/>
        </w:rPr>
      </w:pPr>
      <w:bookmarkStart w:id="31" w:name="_Hlk38891314"/>
      <w:r w:rsidRPr="0049796F">
        <w:rPr>
          <w:rFonts w:ascii="Trebuchet MS" w:hAnsi="Trebuchet MS" w:cstheme="minorHAnsi"/>
          <w:color w:val="auto"/>
          <w:sz w:val="20"/>
          <w:szCs w:val="20"/>
        </w:rPr>
        <w:t xml:space="preserve">EBVPD turi būti pateiktas pagal </w:t>
      </w:r>
      <w:r w:rsidRPr="0049796F">
        <w:rPr>
          <w:rStyle w:val="margin-left-101"/>
          <w:rFonts w:ascii="Trebuchet MS" w:hAnsi="Trebuchet MS" w:cstheme="minorHAnsi"/>
          <w:color w:val="auto"/>
          <w:sz w:val="20"/>
          <w:szCs w:val="20"/>
        </w:rPr>
        <w:t>PĮ</w:t>
      </w:r>
      <w:r w:rsidRPr="0049796F">
        <w:rPr>
          <w:rFonts w:ascii="Trebuchet MS" w:hAnsi="Trebuchet MS" w:cstheme="minorHAnsi"/>
          <w:color w:val="auto"/>
          <w:sz w:val="20"/>
          <w:szCs w:val="20"/>
        </w:rPr>
        <w:t xml:space="preserve"> 59 straipsnio 1 dalyje nustatytus reikalavimus. </w:t>
      </w:r>
      <w:bookmarkStart w:id="32" w:name="pn1_475"/>
      <w:bookmarkStart w:id="33" w:name="pn1_476"/>
      <w:bookmarkStart w:id="34" w:name="pn1_477"/>
      <w:bookmarkStart w:id="35" w:name="_Hlk33686935"/>
      <w:bookmarkEnd w:id="32"/>
      <w:bookmarkEnd w:id="33"/>
      <w:bookmarkEnd w:id="34"/>
      <w:r w:rsidR="00A038FE" w:rsidRPr="0049796F">
        <w:rPr>
          <w:rFonts w:ascii="Trebuchet MS" w:hAnsi="Trebuchet MS"/>
          <w:sz w:val="20"/>
          <w:szCs w:val="20"/>
        </w:rPr>
        <w:t>Va</w:t>
      </w:r>
      <w:r w:rsidR="00A038FE">
        <w:rPr>
          <w:rFonts w:ascii="Trebuchet MS" w:hAnsi="Trebuchet MS"/>
          <w:sz w:val="20"/>
          <w:szCs w:val="20"/>
        </w:rPr>
        <w:t>dovaujantis PĮ 59 str</w:t>
      </w:r>
      <w:r w:rsidR="007F6FCA">
        <w:rPr>
          <w:rFonts w:ascii="Trebuchet MS" w:hAnsi="Trebuchet MS"/>
          <w:sz w:val="20"/>
          <w:szCs w:val="20"/>
        </w:rPr>
        <w:t>aipsnio</w:t>
      </w:r>
      <w:r w:rsidR="00A038FE">
        <w:rPr>
          <w:rFonts w:ascii="Trebuchet MS" w:hAnsi="Trebuchet MS"/>
          <w:sz w:val="20"/>
          <w:szCs w:val="20"/>
        </w:rPr>
        <w:t xml:space="preserve"> 1 </w:t>
      </w:r>
      <w:r w:rsidR="00A038FE" w:rsidRPr="0081345E">
        <w:rPr>
          <w:rFonts w:ascii="Trebuchet MS" w:hAnsi="Trebuchet MS"/>
          <w:sz w:val="20"/>
          <w:szCs w:val="20"/>
        </w:rPr>
        <w:t>d</w:t>
      </w:r>
      <w:r w:rsidR="007F6FCA" w:rsidRPr="0081345E">
        <w:rPr>
          <w:rFonts w:ascii="Trebuchet MS" w:hAnsi="Trebuchet MS"/>
          <w:sz w:val="20"/>
          <w:szCs w:val="20"/>
        </w:rPr>
        <w:t>alimi</w:t>
      </w:r>
      <w:r w:rsidR="00A038FE" w:rsidRPr="0081345E">
        <w:rPr>
          <w:rFonts w:ascii="Trebuchet MS" w:hAnsi="Trebuchet MS"/>
          <w:sz w:val="20"/>
          <w:szCs w:val="20"/>
        </w:rPr>
        <w:t xml:space="preserve"> ir</w:t>
      </w:r>
      <w:r w:rsidR="00A038FE" w:rsidRPr="0081345E">
        <w:rPr>
          <w:rFonts w:ascii="Trebuchet MS" w:hAnsi="Trebuchet MS" w:cstheme="minorHAnsi"/>
          <w:color w:val="auto"/>
          <w:sz w:val="20"/>
          <w:szCs w:val="20"/>
        </w:rPr>
        <w:t xml:space="preserve"> a</w:t>
      </w:r>
      <w:r w:rsidRPr="0081345E">
        <w:rPr>
          <w:rFonts w:ascii="Trebuchet MS" w:hAnsi="Trebuchet MS" w:cstheme="minorHAnsi"/>
          <w:color w:val="auto"/>
          <w:sz w:val="20"/>
          <w:szCs w:val="20"/>
        </w:rPr>
        <w:t>tsižvelgiant į</w:t>
      </w:r>
      <w:r w:rsidR="00A038FE" w:rsidRPr="0081345E">
        <w:rPr>
          <w:rFonts w:ascii="Trebuchet MS" w:hAnsi="Trebuchet MS" w:cstheme="minorHAnsi"/>
          <w:color w:val="auto"/>
          <w:sz w:val="20"/>
          <w:szCs w:val="20"/>
        </w:rPr>
        <w:t xml:space="preserve"> tai, kad LITGRID AB yra </w:t>
      </w:r>
      <w:r w:rsidR="00A826BF" w:rsidRPr="0081345E">
        <w:rPr>
          <w:rFonts w:ascii="Trebuchet MS" w:hAnsi="Trebuchet MS" w:cstheme="minorHAnsi"/>
          <w:color w:val="auto"/>
          <w:sz w:val="20"/>
          <w:szCs w:val="20"/>
        </w:rPr>
        <w:t>P</w:t>
      </w:r>
      <w:r w:rsidR="00A038FE" w:rsidRPr="0081345E">
        <w:rPr>
          <w:rFonts w:ascii="Trebuchet MS" w:hAnsi="Trebuchet MS" w:cstheme="minorHAnsi"/>
          <w:color w:val="auto"/>
          <w:sz w:val="20"/>
          <w:szCs w:val="20"/>
        </w:rPr>
        <w:t>e</w:t>
      </w:r>
      <w:r w:rsidRPr="0081345E">
        <w:rPr>
          <w:rFonts w:ascii="Trebuchet MS" w:hAnsi="Trebuchet MS" w:cstheme="minorHAnsi"/>
          <w:color w:val="auto"/>
          <w:sz w:val="20"/>
          <w:szCs w:val="20"/>
        </w:rPr>
        <w:t>rka</w:t>
      </w:r>
      <w:r w:rsidR="00A038FE" w:rsidRPr="0081345E">
        <w:rPr>
          <w:rFonts w:ascii="Trebuchet MS" w:hAnsi="Trebuchet MS" w:cstheme="minorHAnsi"/>
          <w:color w:val="auto"/>
          <w:sz w:val="20"/>
          <w:szCs w:val="20"/>
        </w:rPr>
        <w:t>ntysis</w:t>
      </w:r>
      <w:r w:rsidRPr="0081345E">
        <w:rPr>
          <w:rFonts w:ascii="Trebuchet MS" w:hAnsi="Trebuchet MS" w:cstheme="minorHAnsi"/>
          <w:color w:val="auto"/>
          <w:sz w:val="20"/>
          <w:szCs w:val="20"/>
        </w:rPr>
        <w:t xml:space="preserve"> subjekt</w:t>
      </w:r>
      <w:r w:rsidR="00A038FE" w:rsidRPr="0081345E">
        <w:rPr>
          <w:rFonts w:ascii="Trebuchet MS" w:hAnsi="Trebuchet MS" w:cstheme="minorHAnsi"/>
          <w:color w:val="auto"/>
          <w:sz w:val="20"/>
          <w:szCs w:val="20"/>
        </w:rPr>
        <w:t>as</w:t>
      </w:r>
      <w:r w:rsidRPr="0081345E">
        <w:rPr>
          <w:rFonts w:ascii="Trebuchet MS" w:hAnsi="Trebuchet MS" w:cstheme="minorHAnsi"/>
          <w:color w:val="auto"/>
          <w:sz w:val="20"/>
          <w:szCs w:val="20"/>
        </w:rPr>
        <w:t>, kur</w:t>
      </w:r>
      <w:r w:rsidR="00A038FE" w:rsidRPr="0081345E">
        <w:rPr>
          <w:rFonts w:ascii="Trebuchet MS" w:hAnsi="Trebuchet MS" w:cstheme="minorHAnsi"/>
          <w:color w:val="auto"/>
          <w:sz w:val="20"/>
          <w:szCs w:val="20"/>
        </w:rPr>
        <w:t>is</w:t>
      </w:r>
      <w:r w:rsidRPr="0081345E">
        <w:rPr>
          <w:rFonts w:ascii="Trebuchet MS" w:hAnsi="Trebuchet MS" w:cstheme="minorHAnsi"/>
          <w:color w:val="auto"/>
          <w:sz w:val="20"/>
          <w:szCs w:val="20"/>
        </w:rPr>
        <w:t xml:space="preserve"> nėra perkančio</w:t>
      </w:r>
      <w:r w:rsidR="00A038FE" w:rsidRPr="0081345E">
        <w:rPr>
          <w:rFonts w:ascii="Trebuchet MS" w:hAnsi="Trebuchet MS" w:cstheme="minorHAnsi"/>
          <w:color w:val="auto"/>
          <w:sz w:val="20"/>
          <w:szCs w:val="20"/>
        </w:rPr>
        <w:t>ji</w:t>
      </w:r>
      <w:r w:rsidRPr="0081345E">
        <w:rPr>
          <w:rFonts w:ascii="Trebuchet MS" w:hAnsi="Trebuchet MS" w:cstheme="minorHAnsi"/>
          <w:color w:val="auto"/>
          <w:sz w:val="20"/>
          <w:szCs w:val="20"/>
        </w:rPr>
        <w:t xml:space="preserve"> organizacij</w:t>
      </w:r>
      <w:r w:rsidR="00A038FE" w:rsidRPr="0081345E">
        <w:rPr>
          <w:rFonts w:ascii="Trebuchet MS" w:hAnsi="Trebuchet MS" w:cstheme="minorHAnsi"/>
          <w:color w:val="auto"/>
          <w:sz w:val="20"/>
          <w:szCs w:val="20"/>
        </w:rPr>
        <w:t>a</w:t>
      </w:r>
      <w:r w:rsidRPr="0081345E">
        <w:rPr>
          <w:rFonts w:ascii="Trebuchet MS" w:hAnsi="Trebuchet MS" w:cstheme="minorHAnsi"/>
          <w:color w:val="auto"/>
          <w:sz w:val="20"/>
          <w:szCs w:val="20"/>
        </w:rPr>
        <w:t xml:space="preserve">, pirkimuose </w:t>
      </w:r>
      <w:r w:rsidR="00A038FE" w:rsidRPr="0081345E">
        <w:rPr>
          <w:rFonts w:ascii="Trebuchet MS" w:hAnsi="Trebuchet MS" w:cstheme="minorHAnsi"/>
          <w:color w:val="auto"/>
          <w:sz w:val="20"/>
          <w:szCs w:val="20"/>
        </w:rPr>
        <w:t>neprivalo</w:t>
      </w:r>
      <w:r w:rsidR="00DF258A">
        <w:rPr>
          <w:rFonts w:ascii="Trebuchet MS" w:hAnsi="Trebuchet MS" w:cstheme="minorHAnsi"/>
          <w:color w:val="auto"/>
          <w:sz w:val="20"/>
          <w:szCs w:val="20"/>
        </w:rPr>
        <w:t>ma</w:t>
      </w:r>
      <w:r w:rsidR="00A038FE" w:rsidRPr="0081345E">
        <w:rPr>
          <w:rFonts w:ascii="Trebuchet MS" w:hAnsi="Trebuchet MS" w:cstheme="minorHAnsi"/>
          <w:color w:val="auto"/>
          <w:sz w:val="20"/>
          <w:szCs w:val="20"/>
        </w:rPr>
        <w:t xml:space="preserve"> taikyti </w:t>
      </w:r>
      <w:r w:rsidR="00A826BF" w:rsidRPr="0081345E">
        <w:rPr>
          <w:rFonts w:ascii="Trebuchet MS" w:hAnsi="Trebuchet MS" w:cstheme="minorHAnsi"/>
          <w:color w:val="auto"/>
          <w:sz w:val="20"/>
          <w:szCs w:val="20"/>
        </w:rPr>
        <w:t>Tiekėjų pašalinimo pagrindų</w:t>
      </w:r>
      <w:r w:rsidR="00A038FE" w:rsidRPr="0081345E">
        <w:rPr>
          <w:rFonts w:ascii="Trebuchet MS" w:hAnsi="Trebuchet MS" w:cstheme="minorHAnsi"/>
          <w:color w:val="auto"/>
          <w:sz w:val="20"/>
          <w:szCs w:val="20"/>
        </w:rPr>
        <w:t>.</w:t>
      </w:r>
      <w:bookmarkEnd w:id="35"/>
      <w:r w:rsidR="00DF258A">
        <w:rPr>
          <w:rFonts w:ascii="Trebuchet MS" w:hAnsi="Trebuchet MS" w:cstheme="minorHAnsi"/>
          <w:color w:val="auto"/>
          <w:sz w:val="20"/>
          <w:szCs w:val="20"/>
        </w:rPr>
        <w:t xml:space="preserve"> Informacija, ar konkrečiame Pirkime yra taikomi Tiekėjų pašalinimo pagrindai, nurodoma SPS.</w:t>
      </w:r>
    </w:p>
    <w:bookmarkEnd w:id="31"/>
    <w:p w14:paraId="19B705D8" w14:textId="422DE5D1" w:rsidR="00FF1157" w:rsidRPr="00082E65" w:rsidRDefault="00082E65" w:rsidP="00082E65">
      <w:pPr>
        <w:pStyle w:val="ListParagraph"/>
        <w:numPr>
          <w:ilvl w:val="1"/>
          <w:numId w:val="1"/>
        </w:numPr>
        <w:tabs>
          <w:tab w:val="left" w:pos="426"/>
        </w:tabs>
        <w:ind w:left="0" w:firstLine="0"/>
        <w:jc w:val="both"/>
        <w:rPr>
          <w:rFonts w:ascii="Trebuchet MS" w:hAnsi="Trebuchet MS" w:cstheme="minorHAnsi"/>
          <w:sz w:val="20"/>
          <w:szCs w:val="20"/>
          <w:lang w:eastAsia="lt-LT"/>
        </w:rPr>
      </w:pPr>
      <w:r w:rsidRPr="00082E65">
        <w:rPr>
          <w:rFonts w:ascii="Trebuchet MS" w:hAnsi="Trebuchet MS" w:cstheme="minorHAnsi"/>
          <w:sz w:val="20"/>
          <w:szCs w:val="20"/>
          <w:lang w:eastAsia="lt-LT"/>
        </w:rPr>
        <w:t xml:space="preserve">Tais atvejais, kai </w:t>
      </w:r>
      <w:r w:rsidR="00867F44">
        <w:rPr>
          <w:rFonts w:ascii="Trebuchet MS" w:hAnsi="Trebuchet MS" w:cstheme="minorHAnsi"/>
          <w:sz w:val="20"/>
          <w:szCs w:val="20"/>
          <w:lang w:eastAsia="lt-LT"/>
        </w:rPr>
        <w:t>P</w:t>
      </w:r>
      <w:r w:rsidRPr="00082E65">
        <w:rPr>
          <w:rFonts w:ascii="Trebuchet MS" w:hAnsi="Trebuchet MS" w:cstheme="minorHAnsi"/>
          <w:sz w:val="20"/>
          <w:szCs w:val="20"/>
          <w:lang w:eastAsia="lt-LT"/>
        </w:rPr>
        <w:t xml:space="preserve">irkimo dokumentuose nenustatyta, kad Tiekėjo kvalifikacija dėl teisės verstis atitinkama veikla tikrinama arba pagal Pirkimo dokumentuose nustatytus </w:t>
      </w:r>
      <w:r w:rsidR="00F766A6">
        <w:rPr>
          <w:rFonts w:ascii="Trebuchet MS" w:hAnsi="Trebuchet MS" w:cstheme="minorHAnsi"/>
          <w:sz w:val="20"/>
          <w:szCs w:val="20"/>
          <w:lang w:eastAsia="lt-LT"/>
        </w:rPr>
        <w:t>K</w:t>
      </w:r>
      <w:r w:rsidRPr="00082E65">
        <w:rPr>
          <w:rFonts w:ascii="Trebuchet MS" w:hAnsi="Trebuchet MS" w:cstheme="minorHAnsi"/>
          <w:sz w:val="20"/>
          <w:szCs w:val="20"/>
          <w:lang w:eastAsia="lt-LT"/>
        </w:rPr>
        <w:t xml:space="preserve">valifikacijos reikalavimus tikrinama ne visa apimtimi, tačiau teisės aktai numato tam tikrus reikalavimus dėl teisės verstis veikla, Tiekėjas Perkančiajam subjektui įsipareigoja, kad </w:t>
      </w:r>
      <w:r w:rsidR="00F766A6">
        <w:rPr>
          <w:rFonts w:ascii="Trebuchet MS" w:hAnsi="Trebuchet MS" w:cstheme="minorHAnsi"/>
          <w:sz w:val="20"/>
          <w:szCs w:val="20"/>
          <w:lang w:eastAsia="lt-LT"/>
        </w:rPr>
        <w:t>S</w:t>
      </w:r>
      <w:r w:rsidRPr="00082E65">
        <w:rPr>
          <w:rFonts w:ascii="Trebuchet MS" w:hAnsi="Trebuchet MS" w:cstheme="minorHAnsi"/>
          <w:sz w:val="20"/>
          <w:szCs w:val="20"/>
          <w:lang w:eastAsia="lt-LT"/>
        </w:rPr>
        <w:t xml:space="preserve">utartį vykdys tik tokią teisę turintys asmenys. Tiekėjas turės pateikti atitinkamus dokumentus, įrodančius, kad </w:t>
      </w:r>
      <w:r w:rsidR="00F766A6">
        <w:rPr>
          <w:rFonts w:ascii="Trebuchet MS" w:hAnsi="Trebuchet MS" w:cstheme="minorHAnsi"/>
          <w:sz w:val="20"/>
          <w:szCs w:val="20"/>
          <w:lang w:eastAsia="lt-LT"/>
        </w:rPr>
        <w:t>S</w:t>
      </w:r>
      <w:r w:rsidRPr="00082E65">
        <w:rPr>
          <w:rFonts w:ascii="Trebuchet MS" w:hAnsi="Trebuchet MS" w:cstheme="minorHAnsi"/>
          <w:sz w:val="20"/>
          <w:szCs w:val="20"/>
          <w:lang w:eastAsia="lt-LT"/>
        </w:rPr>
        <w:t xml:space="preserve">utartį vykdys tik tokią teisę turintys asmenys iki </w:t>
      </w:r>
      <w:r w:rsidR="00F766A6">
        <w:rPr>
          <w:rFonts w:ascii="Trebuchet MS" w:hAnsi="Trebuchet MS" w:cstheme="minorHAnsi"/>
          <w:sz w:val="20"/>
          <w:szCs w:val="20"/>
          <w:lang w:eastAsia="lt-LT"/>
        </w:rPr>
        <w:t>S</w:t>
      </w:r>
      <w:r w:rsidRPr="00082E65">
        <w:rPr>
          <w:rFonts w:ascii="Trebuchet MS" w:hAnsi="Trebuchet MS" w:cstheme="minorHAnsi"/>
          <w:sz w:val="20"/>
          <w:szCs w:val="20"/>
          <w:lang w:eastAsia="lt-LT"/>
        </w:rPr>
        <w:t>utarties vykdymo pradžios</w:t>
      </w:r>
      <w:r w:rsidR="004A2AB9">
        <w:rPr>
          <w:rFonts w:ascii="Trebuchet MS" w:hAnsi="Trebuchet MS" w:cstheme="minorHAnsi"/>
          <w:sz w:val="20"/>
          <w:szCs w:val="20"/>
          <w:lang w:eastAsia="lt-LT"/>
        </w:rPr>
        <w:t xml:space="preserve">, </w:t>
      </w:r>
      <w:bookmarkStart w:id="36" w:name="_Hlk72863800"/>
      <w:r w:rsidR="004A2AB9">
        <w:rPr>
          <w:rFonts w:ascii="Trebuchet MS" w:hAnsi="Trebuchet MS" w:cstheme="minorHAnsi"/>
          <w:sz w:val="20"/>
          <w:szCs w:val="20"/>
          <w:lang w:eastAsia="lt-LT"/>
        </w:rPr>
        <w:t>jeigu</w:t>
      </w:r>
      <w:r w:rsidR="00135D70">
        <w:rPr>
          <w:rFonts w:ascii="Trebuchet MS" w:hAnsi="Trebuchet MS" w:cstheme="minorHAnsi"/>
          <w:sz w:val="20"/>
          <w:szCs w:val="20"/>
          <w:lang w:eastAsia="lt-LT"/>
        </w:rPr>
        <w:t xml:space="preserve"> SPS </w:t>
      </w:r>
      <w:r w:rsidR="004A2AB9">
        <w:rPr>
          <w:rFonts w:ascii="Trebuchet MS" w:hAnsi="Trebuchet MS" w:cstheme="minorHAnsi"/>
          <w:sz w:val="20"/>
          <w:szCs w:val="20"/>
          <w:lang w:eastAsia="lt-LT"/>
        </w:rPr>
        <w:t>ne</w:t>
      </w:r>
      <w:r w:rsidR="00135D70">
        <w:rPr>
          <w:rFonts w:ascii="Trebuchet MS" w:hAnsi="Trebuchet MS" w:cstheme="minorHAnsi"/>
          <w:sz w:val="20"/>
          <w:szCs w:val="20"/>
          <w:lang w:eastAsia="lt-LT"/>
        </w:rPr>
        <w:t>nurodyt</w:t>
      </w:r>
      <w:r w:rsidR="004A2AB9">
        <w:rPr>
          <w:rFonts w:ascii="Trebuchet MS" w:hAnsi="Trebuchet MS" w:cstheme="minorHAnsi"/>
          <w:sz w:val="20"/>
          <w:szCs w:val="20"/>
          <w:lang w:eastAsia="lt-LT"/>
        </w:rPr>
        <w:t>as kitoks</w:t>
      </w:r>
      <w:r w:rsidR="00135D70">
        <w:rPr>
          <w:rFonts w:ascii="Trebuchet MS" w:hAnsi="Trebuchet MS" w:cstheme="minorHAnsi"/>
          <w:sz w:val="20"/>
          <w:szCs w:val="20"/>
          <w:lang w:eastAsia="lt-LT"/>
        </w:rPr>
        <w:t xml:space="preserve"> termin</w:t>
      </w:r>
      <w:r w:rsidR="004A2AB9">
        <w:rPr>
          <w:rFonts w:ascii="Trebuchet MS" w:hAnsi="Trebuchet MS" w:cstheme="minorHAnsi"/>
          <w:sz w:val="20"/>
          <w:szCs w:val="20"/>
          <w:lang w:eastAsia="lt-LT"/>
        </w:rPr>
        <w:t>as</w:t>
      </w:r>
      <w:bookmarkEnd w:id="36"/>
      <w:r w:rsidRPr="00082E65">
        <w:rPr>
          <w:rFonts w:ascii="Trebuchet MS" w:hAnsi="Trebuchet MS" w:cstheme="minorHAnsi"/>
          <w:sz w:val="20"/>
          <w:szCs w:val="20"/>
          <w:lang w:eastAsia="lt-LT"/>
        </w:rPr>
        <w:t>.</w:t>
      </w:r>
    </w:p>
    <w:p w14:paraId="1D67E3FF" w14:textId="3383A95D" w:rsidR="00FF1157" w:rsidRPr="000C6A96" w:rsidRDefault="00FF1157" w:rsidP="00FF1157">
      <w:pPr>
        <w:pStyle w:val="NormalWeb"/>
        <w:numPr>
          <w:ilvl w:val="1"/>
          <w:numId w:val="1"/>
        </w:numPr>
        <w:tabs>
          <w:tab w:val="left" w:pos="567"/>
        </w:tabs>
        <w:spacing w:before="60" w:beforeAutospacing="0" w:after="60" w:afterAutospacing="0"/>
        <w:ind w:left="0" w:firstLine="0"/>
        <w:jc w:val="both"/>
        <w:rPr>
          <w:rFonts w:ascii="Trebuchet MS" w:hAnsi="Trebuchet MS" w:cstheme="minorHAnsi"/>
          <w:color w:val="auto"/>
          <w:sz w:val="20"/>
          <w:szCs w:val="20"/>
        </w:rPr>
      </w:pPr>
      <w:r w:rsidRPr="00DF0A4A">
        <w:rPr>
          <w:rFonts w:ascii="Trebuchet MS" w:hAnsi="Trebuchet MS" w:cstheme="minorHAnsi"/>
          <w:sz w:val="20"/>
          <w:szCs w:val="20"/>
        </w:rPr>
        <w:t>Tiekėjų Kvalifikacijos reikalavimai nustatomi pagal Metodiką.</w:t>
      </w:r>
      <w:r w:rsidR="00A038FE" w:rsidRPr="00A038FE">
        <w:t xml:space="preserve"> </w:t>
      </w:r>
      <w:bookmarkStart w:id="37" w:name="_Hlk33687194"/>
      <w:r w:rsidR="00A038FE" w:rsidRPr="00A038FE">
        <w:rPr>
          <w:rFonts w:ascii="Trebuchet MS" w:hAnsi="Trebuchet MS" w:cstheme="minorHAnsi"/>
          <w:sz w:val="20"/>
          <w:szCs w:val="20"/>
        </w:rPr>
        <w:t>P</w:t>
      </w:r>
      <w:r w:rsidR="00A038FE">
        <w:rPr>
          <w:rFonts w:ascii="Trebuchet MS" w:hAnsi="Trebuchet MS" w:cstheme="minorHAnsi"/>
          <w:sz w:val="20"/>
          <w:szCs w:val="20"/>
        </w:rPr>
        <w:t>erkantysis subjektas gali nustatyti ir kitus M</w:t>
      </w:r>
      <w:r w:rsidR="00A038FE" w:rsidRPr="00A038FE">
        <w:rPr>
          <w:rFonts w:ascii="Trebuchet MS" w:hAnsi="Trebuchet MS" w:cstheme="minorHAnsi"/>
          <w:sz w:val="20"/>
          <w:szCs w:val="20"/>
        </w:rPr>
        <w:t xml:space="preserve">etodikoje neįtvirtintus, tačiau, atsižvelgiant į </w:t>
      </w:r>
      <w:r w:rsidR="00906250">
        <w:rPr>
          <w:rFonts w:ascii="Trebuchet MS" w:hAnsi="Trebuchet MS" w:cstheme="minorHAnsi"/>
          <w:sz w:val="20"/>
          <w:szCs w:val="20"/>
        </w:rPr>
        <w:t>P</w:t>
      </w:r>
      <w:r w:rsidR="00A038FE" w:rsidRPr="00A038FE">
        <w:rPr>
          <w:rFonts w:ascii="Trebuchet MS" w:hAnsi="Trebuchet MS" w:cstheme="minorHAnsi"/>
          <w:sz w:val="20"/>
          <w:szCs w:val="20"/>
        </w:rPr>
        <w:t xml:space="preserve">irkimo specifiką, apimtį, ypatingus </w:t>
      </w:r>
      <w:r w:rsidR="00906250">
        <w:rPr>
          <w:rFonts w:ascii="Trebuchet MS" w:hAnsi="Trebuchet MS" w:cstheme="minorHAnsi"/>
          <w:sz w:val="20"/>
          <w:szCs w:val="20"/>
        </w:rPr>
        <w:t>Perkančiojo subjekto</w:t>
      </w:r>
      <w:r w:rsidR="00A038FE" w:rsidRPr="00A038FE">
        <w:rPr>
          <w:rFonts w:ascii="Trebuchet MS" w:hAnsi="Trebuchet MS" w:cstheme="minorHAnsi"/>
          <w:sz w:val="20"/>
          <w:szCs w:val="20"/>
        </w:rPr>
        <w:t xml:space="preserve"> poreikius, būtinus nustatyti kitokius </w:t>
      </w:r>
      <w:r w:rsidR="00906250">
        <w:rPr>
          <w:rFonts w:ascii="Trebuchet MS" w:hAnsi="Trebuchet MS" w:cstheme="minorHAnsi"/>
          <w:sz w:val="20"/>
          <w:szCs w:val="20"/>
        </w:rPr>
        <w:t>K</w:t>
      </w:r>
      <w:r w:rsidR="00A038FE" w:rsidRPr="00A038FE">
        <w:rPr>
          <w:rFonts w:ascii="Trebuchet MS" w:hAnsi="Trebuchet MS" w:cstheme="minorHAnsi"/>
          <w:sz w:val="20"/>
          <w:szCs w:val="20"/>
        </w:rPr>
        <w:t xml:space="preserve">valifikacijos reikalavimus (tik finansinius, ekonominius) ir (ar) kitokias Metodikoje įtvirtintų </w:t>
      </w:r>
      <w:r w:rsidR="00906250">
        <w:rPr>
          <w:rFonts w:ascii="Trebuchet MS" w:hAnsi="Trebuchet MS" w:cstheme="minorHAnsi"/>
          <w:sz w:val="20"/>
          <w:szCs w:val="20"/>
        </w:rPr>
        <w:t>K</w:t>
      </w:r>
      <w:r w:rsidR="00A038FE" w:rsidRPr="00A038FE">
        <w:rPr>
          <w:rFonts w:ascii="Trebuchet MS" w:hAnsi="Trebuchet MS" w:cstheme="minorHAnsi"/>
          <w:sz w:val="20"/>
          <w:szCs w:val="20"/>
        </w:rPr>
        <w:t>valifikacijos reikalavimų reikšmes, vadovaudamasis Metodiko</w:t>
      </w:r>
      <w:r w:rsidR="00390CAF">
        <w:rPr>
          <w:rFonts w:ascii="Trebuchet MS" w:hAnsi="Trebuchet MS" w:cstheme="minorHAnsi"/>
          <w:sz w:val="20"/>
          <w:szCs w:val="20"/>
        </w:rPr>
        <w:t>je</w:t>
      </w:r>
      <w:r w:rsidR="00A038FE" w:rsidRPr="00A038FE">
        <w:rPr>
          <w:rFonts w:ascii="Trebuchet MS" w:hAnsi="Trebuchet MS" w:cstheme="minorHAnsi"/>
          <w:sz w:val="20"/>
          <w:szCs w:val="20"/>
        </w:rPr>
        <w:t xml:space="preserve"> nustatytais principais.</w:t>
      </w:r>
      <w:bookmarkEnd w:id="37"/>
    </w:p>
    <w:p w14:paraId="35A26DC7" w14:textId="7D9F9537" w:rsidR="00FF1157" w:rsidRDefault="00FF1157" w:rsidP="00FF1157">
      <w:pPr>
        <w:numPr>
          <w:ilvl w:val="1"/>
          <w:numId w:val="1"/>
        </w:numPr>
        <w:tabs>
          <w:tab w:val="left" w:pos="567"/>
        </w:tabs>
        <w:spacing w:before="60" w:after="60"/>
        <w:ind w:left="0" w:firstLine="0"/>
        <w:jc w:val="both"/>
        <w:rPr>
          <w:rFonts w:ascii="Trebuchet MS" w:hAnsi="Trebuchet MS" w:cstheme="minorHAnsi"/>
          <w:sz w:val="20"/>
          <w:szCs w:val="20"/>
        </w:rPr>
      </w:pPr>
      <w:r w:rsidRPr="00DF0A4A">
        <w:rPr>
          <w:rFonts w:ascii="Trebuchet MS" w:hAnsi="Trebuchet MS" w:cstheme="minorHAnsi"/>
          <w:sz w:val="20"/>
          <w:szCs w:val="20"/>
        </w:rPr>
        <w:t xml:space="preserve">Tiekėjas gali remtis kitų </w:t>
      </w:r>
      <w:r w:rsidR="004B3B38">
        <w:rPr>
          <w:rFonts w:ascii="Trebuchet MS" w:hAnsi="Trebuchet MS" w:cstheme="minorHAnsi"/>
          <w:sz w:val="20"/>
          <w:szCs w:val="20"/>
        </w:rPr>
        <w:t>ū</w:t>
      </w:r>
      <w:r w:rsidRPr="00DF0A4A">
        <w:rPr>
          <w:rFonts w:ascii="Trebuchet MS" w:hAnsi="Trebuchet MS" w:cstheme="minorHAnsi"/>
          <w:sz w:val="20"/>
          <w:szCs w:val="20"/>
        </w:rPr>
        <w:t xml:space="preserve">kio subjektų pajėgumais pagal </w:t>
      </w:r>
      <w:r w:rsidRPr="00DF0A4A">
        <w:rPr>
          <w:rStyle w:val="margin-left-101"/>
          <w:rFonts w:ascii="Trebuchet MS" w:hAnsi="Trebuchet MS" w:cstheme="minorHAnsi"/>
          <w:sz w:val="20"/>
          <w:szCs w:val="20"/>
        </w:rPr>
        <w:t xml:space="preserve">PĮ 62 straipsnio nuostatas ir </w:t>
      </w:r>
      <w:r w:rsidRPr="00DF0A4A">
        <w:rPr>
          <w:rFonts w:ascii="Trebuchet MS" w:hAnsi="Trebuchet MS" w:cstheme="minorHAnsi"/>
          <w:sz w:val="20"/>
          <w:szCs w:val="20"/>
        </w:rPr>
        <w:t>Metodiką</w:t>
      </w:r>
      <w:r w:rsidRPr="00DF0A4A">
        <w:rPr>
          <w:rStyle w:val="margin-left-101"/>
          <w:rFonts w:ascii="Trebuchet MS" w:hAnsi="Trebuchet MS" w:cstheme="minorHAnsi"/>
          <w:sz w:val="20"/>
          <w:szCs w:val="20"/>
        </w:rPr>
        <w:t>.</w:t>
      </w:r>
      <w:r w:rsidRPr="00DF0A4A">
        <w:rPr>
          <w:rFonts w:ascii="Trebuchet MS" w:hAnsi="Trebuchet MS" w:cstheme="minorHAnsi"/>
          <w:sz w:val="20"/>
          <w:szCs w:val="20"/>
        </w:rPr>
        <w:t xml:space="preserve"> </w:t>
      </w:r>
      <w:r w:rsidR="00482A45">
        <w:rPr>
          <w:rFonts w:ascii="Trebuchet MS" w:hAnsi="Trebuchet MS" w:cstheme="minorHAnsi"/>
          <w:sz w:val="20"/>
          <w:szCs w:val="20"/>
        </w:rPr>
        <w:t>T</w:t>
      </w:r>
      <w:r w:rsidR="00482A45" w:rsidRPr="00482A45">
        <w:rPr>
          <w:rFonts w:ascii="Trebuchet MS" w:hAnsi="Trebuchet MS" w:cstheme="minorHAnsi"/>
          <w:sz w:val="20"/>
          <w:szCs w:val="20"/>
        </w:rPr>
        <w:t xml:space="preserve">iekėjas gali remtis tik tokiais kitų </w:t>
      </w:r>
      <w:r w:rsidR="004B3B38">
        <w:rPr>
          <w:rFonts w:ascii="Trebuchet MS" w:hAnsi="Trebuchet MS" w:cstheme="minorHAnsi"/>
          <w:sz w:val="20"/>
          <w:szCs w:val="20"/>
        </w:rPr>
        <w:t>ū</w:t>
      </w:r>
      <w:r w:rsidR="00482A45" w:rsidRPr="00482A45">
        <w:rPr>
          <w:rFonts w:ascii="Trebuchet MS" w:hAnsi="Trebuchet MS" w:cstheme="minorHAnsi"/>
          <w:sz w:val="20"/>
          <w:szCs w:val="20"/>
        </w:rPr>
        <w:t xml:space="preserve">kio subjektų pajėgumais, kuriais jis realiai galės disponuoti </w:t>
      </w:r>
      <w:r w:rsidR="004B3B38">
        <w:rPr>
          <w:rFonts w:ascii="Trebuchet MS" w:hAnsi="Trebuchet MS" w:cstheme="minorHAnsi"/>
          <w:sz w:val="20"/>
          <w:szCs w:val="20"/>
        </w:rPr>
        <w:t>S</w:t>
      </w:r>
      <w:r w:rsidR="00482A45" w:rsidRPr="00482A45">
        <w:rPr>
          <w:rFonts w:ascii="Trebuchet MS" w:hAnsi="Trebuchet MS" w:cstheme="minorHAnsi"/>
          <w:sz w:val="20"/>
          <w:szCs w:val="20"/>
        </w:rPr>
        <w:t xml:space="preserve">utarties vykdymo metu. Tiekėjas turi pareigą </w:t>
      </w:r>
      <w:bookmarkStart w:id="38" w:name="_Hlk72863886"/>
      <w:r w:rsidR="00EA2715">
        <w:rPr>
          <w:rFonts w:ascii="Trebuchet MS" w:hAnsi="Trebuchet MS" w:cstheme="minorHAnsi"/>
          <w:sz w:val="20"/>
          <w:szCs w:val="20"/>
        </w:rPr>
        <w:t>P</w:t>
      </w:r>
      <w:r w:rsidR="00EA2715" w:rsidRPr="00482A45">
        <w:rPr>
          <w:rFonts w:ascii="Trebuchet MS" w:hAnsi="Trebuchet MS" w:cstheme="minorHAnsi"/>
          <w:sz w:val="20"/>
          <w:szCs w:val="20"/>
        </w:rPr>
        <w:t>asiūlym</w:t>
      </w:r>
      <w:r w:rsidR="00EA2715">
        <w:rPr>
          <w:rFonts w:ascii="Trebuchet MS" w:hAnsi="Trebuchet MS" w:cstheme="minorHAnsi"/>
          <w:sz w:val="20"/>
          <w:szCs w:val="20"/>
        </w:rPr>
        <w:t>o pateikimo metu</w:t>
      </w:r>
      <w:r w:rsidR="00EA2715" w:rsidRPr="00482A45">
        <w:rPr>
          <w:rFonts w:ascii="Trebuchet MS" w:hAnsi="Trebuchet MS" w:cstheme="minorHAnsi"/>
          <w:sz w:val="20"/>
          <w:szCs w:val="20"/>
        </w:rPr>
        <w:t xml:space="preserve"> </w:t>
      </w:r>
      <w:bookmarkEnd w:id="38"/>
      <w:r w:rsidR="00482A45">
        <w:rPr>
          <w:rFonts w:ascii="Trebuchet MS" w:hAnsi="Trebuchet MS" w:cstheme="minorHAnsi"/>
          <w:sz w:val="20"/>
          <w:szCs w:val="20"/>
        </w:rPr>
        <w:t>Perkančiajam subjektui</w:t>
      </w:r>
      <w:r w:rsidR="00482A45" w:rsidRPr="00482A45">
        <w:rPr>
          <w:rFonts w:ascii="Trebuchet MS" w:hAnsi="Trebuchet MS" w:cstheme="minorHAnsi"/>
          <w:sz w:val="20"/>
          <w:szCs w:val="20"/>
        </w:rPr>
        <w:t xml:space="preserve"> įrodyti, kad per visą </w:t>
      </w:r>
      <w:r w:rsidR="004B3B38">
        <w:rPr>
          <w:rFonts w:ascii="Trebuchet MS" w:hAnsi="Trebuchet MS" w:cstheme="minorHAnsi"/>
          <w:sz w:val="20"/>
          <w:szCs w:val="20"/>
        </w:rPr>
        <w:t>S</w:t>
      </w:r>
      <w:r w:rsidR="00482A45" w:rsidRPr="00482A45">
        <w:rPr>
          <w:rFonts w:ascii="Trebuchet MS" w:hAnsi="Trebuchet MS" w:cstheme="minorHAnsi"/>
          <w:sz w:val="20"/>
          <w:szCs w:val="20"/>
        </w:rPr>
        <w:t xml:space="preserve">utarties vykdymo laikotarpį </w:t>
      </w:r>
      <w:r w:rsidR="00B325AA">
        <w:rPr>
          <w:rFonts w:ascii="Trebuchet MS" w:hAnsi="Trebuchet MS" w:cstheme="minorHAnsi"/>
          <w:sz w:val="20"/>
          <w:szCs w:val="20"/>
        </w:rPr>
        <w:t>kitų ū</w:t>
      </w:r>
      <w:r w:rsidR="00482A45" w:rsidRPr="00482A45">
        <w:rPr>
          <w:rFonts w:ascii="Trebuchet MS" w:hAnsi="Trebuchet MS" w:cstheme="minorHAnsi"/>
          <w:sz w:val="20"/>
          <w:szCs w:val="20"/>
        </w:rPr>
        <w:t>kio subjekt</w:t>
      </w:r>
      <w:r w:rsidR="00B325AA">
        <w:rPr>
          <w:rFonts w:ascii="Trebuchet MS" w:hAnsi="Trebuchet MS" w:cstheme="minorHAnsi"/>
          <w:sz w:val="20"/>
          <w:szCs w:val="20"/>
        </w:rPr>
        <w:t xml:space="preserve">ų </w:t>
      </w:r>
      <w:r w:rsidR="00482A45" w:rsidRPr="00482A45">
        <w:rPr>
          <w:rFonts w:ascii="Trebuchet MS" w:hAnsi="Trebuchet MS" w:cstheme="minorHAnsi"/>
          <w:sz w:val="20"/>
          <w:szCs w:val="20"/>
        </w:rPr>
        <w:t xml:space="preserve">pajėgumai </w:t>
      </w:r>
      <w:r w:rsidR="000A5BEC">
        <w:rPr>
          <w:rFonts w:ascii="Trebuchet MS" w:hAnsi="Trebuchet MS" w:cstheme="minorHAnsi"/>
          <w:sz w:val="20"/>
          <w:szCs w:val="20"/>
        </w:rPr>
        <w:t>T</w:t>
      </w:r>
      <w:r w:rsidR="00482A45" w:rsidRPr="00482A45">
        <w:rPr>
          <w:rFonts w:ascii="Trebuchet MS" w:hAnsi="Trebuchet MS" w:cstheme="minorHAnsi"/>
          <w:sz w:val="20"/>
          <w:szCs w:val="20"/>
        </w:rPr>
        <w:t xml:space="preserve">iekėjui bus prieinami. Tikrindamas, ar </w:t>
      </w:r>
      <w:r w:rsidR="00DA365C">
        <w:rPr>
          <w:rFonts w:ascii="Trebuchet MS" w:hAnsi="Trebuchet MS" w:cstheme="minorHAnsi"/>
          <w:sz w:val="20"/>
          <w:szCs w:val="20"/>
        </w:rPr>
        <w:t>T</w:t>
      </w:r>
      <w:r w:rsidR="00482A45" w:rsidRPr="00482A45">
        <w:rPr>
          <w:rFonts w:ascii="Trebuchet MS" w:hAnsi="Trebuchet MS" w:cstheme="minorHAnsi"/>
          <w:sz w:val="20"/>
          <w:szCs w:val="20"/>
        </w:rPr>
        <w:t xml:space="preserve">iekėjui bus prieinami kitų </w:t>
      </w:r>
      <w:r w:rsidR="00B325AA">
        <w:rPr>
          <w:rFonts w:ascii="Trebuchet MS" w:hAnsi="Trebuchet MS" w:cstheme="minorHAnsi"/>
          <w:sz w:val="20"/>
          <w:szCs w:val="20"/>
        </w:rPr>
        <w:t>ū</w:t>
      </w:r>
      <w:r w:rsidR="00482A45" w:rsidRPr="00482A45">
        <w:rPr>
          <w:rFonts w:ascii="Trebuchet MS" w:hAnsi="Trebuchet MS" w:cstheme="minorHAnsi"/>
          <w:sz w:val="20"/>
          <w:szCs w:val="20"/>
        </w:rPr>
        <w:t>kio subjektų</w:t>
      </w:r>
      <w:r w:rsidR="00B325AA">
        <w:rPr>
          <w:rFonts w:ascii="Trebuchet MS" w:hAnsi="Trebuchet MS" w:cstheme="minorHAnsi"/>
          <w:sz w:val="20"/>
          <w:szCs w:val="20"/>
        </w:rPr>
        <w:t xml:space="preserve"> pajėgumai</w:t>
      </w:r>
      <w:r w:rsidR="00482A45" w:rsidRPr="00482A45">
        <w:rPr>
          <w:rFonts w:ascii="Trebuchet MS" w:hAnsi="Trebuchet MS" w:cstheme="minorHAnsi"/>
          <w:sz w:val="20"/>
          <w:szCs w:val="20"/>
        </w:rPr>
        <w:t xml:space="preserve">, </w:t>
      </w:r>
      <w:r w:rsidR="00DA365C">
        <w:rPr>
          <w:rFonts w:ascii="Trebuchet MS" w:hAnsi="Trebuchet MS" w:cstheme="minorHAnsi"/>
          <w:sz w:val="20"/>
          <w:szCs w:val="20"/>
        </w:rPr>
        <w:t>Perkantysis subjektas</w:t>
      </w:r>
      <w:r w:rsidR="00482A45" w:rsidRPr="00482A45">
        <w:rPr>
          <w:rFonts w:ascii="Trebuchet MS" w:hAnsi="Trebuchet MS" w:cstheme="minorHAnsi"/>
          <w:sz w:val="20"/>
          <w:szCs w:val="20"/>
        </w:rPr>
        <w:t xml:space="preserve"> iš </w:t>
      </w:r>
      <w:r w:rsidR="00DA365C">
        <w:rPr>
          <w:rFonts w:ascii="Trebuchet MS" w:hAnsi="Trebuchet MS" w:cstheme="minorHAnsi"/>
          <w:sz w:val="20"/>
          <w:szCs w:val="20"/>
        </w:rPr>
        <w:t>T</w:t>
      </w:r>
      <w:r w:rsidR="00482A45" w:rsidRPr="00482A45">
        <w:rPr>
          <w:rFonts w:ascii="Trebuchet MS" w:hAnsi="Trebuchet MS" w:cstheme="minorHAnsi"/>
          <w:sz w:val="20"/>
          <w:szCs w:val="20"/>
        </w:rPr>
        <w:t>iekėjo priima bet kokias tai patvirtinančias priemones</w:t>
      </w:r>
      <w:r w:rsidR="00482A45">
        <w:rPr>
          <w:rFonts w:ascii="Trebuchet MS" w:hAnsi="Trebuchet MS" w:cstheme="minorHAnsi"/>
          <w:sz w:val="20"/>
          <w:szCs w:val="20"/>
        </w:rPr>
        <w:t>.</w:t>
      </w:r>
    </w:p>
    <w:p w14:paraId="335A315A" w14:textId="0D738A02" w:rsidR="00FF1157" w:rsidRPr="00C054FE" w:rsidRDefault="00FF1157" w:rsidP="00FF1157">
      <w:pPr>
        <w:numPr>
          <w:ilvl w:val="1"/>
          <w:numId w:val="1"/>
        </w:numPr>
        <w:tabs>
          <w:tab w:val="left" w:pos="567"/>
        </w:tabs>
        <w:spacing w:before="60" w:after="60"/>
        <w:ind w:left="0" w:firstLine="0"/>
        <w:jc w:val="both"/>
        <w:rPr>
          <w:rFonts w:ascii="Trebuchet MS" w:hAnsi="Trebuchet MS" w:cstheme="minorHAnsi"/>
          <w:sz w:val="20"/>
          <w:szCs w:val="20"/>
        </w:rPr>
      </w:pPr>
      <w:bookmarkStart w:id="39" w:name="_Hlk38901610"/>
      <w:r w:rsidRPr="00C054FE">
        <w:rPr>
          <w:rFonts w:ascii="Trebuchet MS" w:hAnsi="Trebuchet MS" w:cstheme="minorHAnsi"/>
          <w:sz w:val="20"/>
          <w:szCs w:val="20"/>
        </w:rPr>
        <w:t>Vadovaujantis PĮ 62 str</w:t>
      </w:r>
      <w:r w:rsidR="00CC5B26">
        <w:rPr>
          <w:rFonts w:ascii="Trebuchet MS" w:hAnsi="Trebuchet MS" w:cstheme="minorHAnsi"/>
          <w:sz w:val="20"/>
          <w:szCs w:val="20"/>
        </w:rPr>
        <w:t>aipsniu</w:t>
      </w:r>
      <w:r w:rsidRPr="00C054FE">
        <w:rPr>
          <w:rFonts w:ascii="Trebuchet MS" w:hAnsi="Trebuchet MS" w:cstheme="minorHAnsi"/>
          <w:sz w:val="20"/>
          <w:szCs w:val="20"/>
        </w:rPr>
        <w:t>, Tiekėjas P</w:t>
      </w:r>
      <w:r w:rsidR="00A038FE">
        <w:rPr>
          <w:rFonts w:ascii="Trebuchet MS" w:hAnsi="Trebuchet MS" w:cstheme="minorHAnsi"/>
          <w:sz w:val="20"/>
          <w:szCs w:val="20"/>
        </w:rPr>
        <w:t>asiūlym</w:t>
      </w:r>
      <w:r w:rsidRPr="00C054FE">
        <w:rPr>
          <w:rFonts w:ascii="Trebuchet MS" w:hAnsi="Trebuchet MS" w:cstheme="minorHAnsi"/>
          <w:sz w:val="20"/>
          <w:szCs w:val="20"/>
        </w:rPr>
        <w:t xml:space="preserve">e privalo nurodyti </w:t>
      </w:r>
      <w:r w:rsidR="00A5689A">
        <w:rPr>
          <w:rFonts w:ascii="Trebuchet MS" w:hAnsi="Trebuchet MS" w:cstheme="minorHAnsi"/>
          <w:sz w:val="20"/>
          <w:szCs w:val="20"/>
        </w:rPr>
        <w:t>Ū</w:t>
      </w:r>
      <w:r w:rsidRPr="00C054FE">
        <w:rPr>
          <w:rFonts w:ascii="Trebuchet MS" w:hAnsi="Trebuchet MS" w:cstheme="minorHAnsi"/>
          <w:sz w:val="20"/>
          <w:szCs w:val="20"/>
        </w:rPr>
        <w:t xml:space="preserve">kio subjektus, kurių pajėgumais </w:t>
      </w:r>
      <w:r w:rsidR="00A5689A">
        <w:rPr>
          <w:rFonts w:ascii="Trebuchet MS" w:hAnsi="Trebuchet MS" w:cstheme="minorHAnsi"/>
          <w:sz w:val="20"/>
          <w:szCs w:val="20"/>
        </w:rPr>
        <w:t>remiamasi</w:t>
      </w:r>
      <w:r w:rsidRPr="00C054FE">
        <w:rPr>
          <w:rFonts w:ascii="Trebuchet MS" w:hAnsi="Trebuchet MS" w:cstheme="minorHAnsi"/>
          <w:sz w:val="20"/>
          <w:szCs w:val="20"/>
        </w:rPr>
        <w:t xml:space="preserve">, siekiant atitikti Pirkimo </w:t>
      </w:r>
      <w:r w:rsidR="00EF39F6">
        <w:rPr>
          <w:rFonts w:ascii="Trebuchet MS" w:hAnsi="Trebuchet MS" w:cstheme="minorHAnsi"/>
          <w:sz w:val="20"/>
          <w:szCs w:val="20"/>
        </w:rPr>
        <w:t>sąlygose</w:t>
      </w:r>
      <w:r w:rsidR="00EF39F6" w:rsidRPr="00C054FE">
        <w:rPr>
          <w:rFonts w:ascii="Trebuchet MS" w:hAnsi="Trebuchet MS" w:cstheme="minorHAnsi"/>
          <w:sz w:val="20"/>
          <w:szCs w:val="20"/>
        </w:rPr>
        <w:t xml:space="preserve"> </w:t>
      </w:r>
      <w:r w:rsidRPr="00C054FE">
        <w:rPr>
          <w:rFonts w:ascii="Trebuchet MS" w:hAnsi="Trebuchet MS" w:cstheme="minorHAnsi"/>
          <w:sz w:val="20"/>
          <w:szCs w:val="20"/>
        </w:rPr>
        <w:t xml:space="preserve">nustatytus </w:t>
      </w:r>
      <w:r w:rsidR="00EF39F6">
        <w:rPr>
          <w:rFonts w:ascii="Trebuchet MS" w:hAnsi="Trebuchet MS" w:cstheme="minorHAnsi"/>
          <w:sz w:val="20"/>
          <w:szCs w:val="20"/>
        </w:rPr>
        <w:t>K</w:t>
      </w:r>
      <w:r w:rsidRPr="00C054FE">
        <w:rPr>
          <w:rFonts w:ascii="Trebuchet MS" w:hAnsi="Trebuchet MS" w:cstheme="minorHAnsi"/>
          <w:sz w:val="20"/>
          <w:szCs w:val="20"/>
        </w:rPr>
        <w:t>valifikacijos reikalavimus</w:t>
      </w:r>
      <w:r w:rsidR="000C58AA">
        <w:rPr>
          <w:rFonts w:ascii="Trebuchet MS" w:hAnsi="Trebuchet MS" w:cstheme="minorHAnsi"/>
          <w:sz w:val="20"/>
          <w:szCs w:val="20"/>
        </w:rPr>
        <w:t xml:space="preserve"> ir </w:t>
      </w:r>
      <w:proofErr w:type="spellStart"/>
      <w:r w:rsidR="000C58AA">
        <w:rPr>
          <w:rFonts w:ascii="Trebuchet MS" w:hAnsi="Trebuchet MS" w:cstheme="minorHAnsi"/>
          <w:sz w:val="20"/>
          <w:szCs w:val="20"/>
        </w:rPr>
        <w:t>Kvazisubtiekėjus</w:t>
      </w:r>
      <w:proofErr w:type="spellEnd"/>
      <w:r w:rsidRPr="00C054FE">
        <w:rPr>
          <w:rFonts w:ascii="Trebuchet MS" w:hAnsi="Trebuchet MS" w:cstheme="minorHAnsi"/>
          <w:sz w:val="20"/>
          <w:szCs w:val="20"/>
        </w:rPr>
        <w:t>. Jeigu Tiekėjas Pa</w:t>
      </w:r>
      <w:r w:rsidR="00A038FE">
        <w:rPr>
          <w:rFonts w:ascii="Trebuchet MS" w:hAnsi="Trebuchet MS" w:cstheme="minorHAnsi"/>
          <w:sz w:val="20"/>
          <w:szCs w:val="20"/>
        </w:rPr>
        <w:t xml:space="preserve">siūlyme </w:t>
      </w:r>
      <w:r w:rsidRPr="00C054FE">
        <w:rPr>
          <w:rFonts w:ascii="Trebuchet MS" w:hAnsi="Trebuchet MS" w:cstheme="minorHAnsi"/>
          <w:sz w:val="20"/>
          <w:szCs w:val="20"/>
        </w:rPr>
        <w:t xml:space="preserve">nenurodo, </w:t>
      </w:r>
      <w:r w:rsidR="00A5689A">
        <w:rPr>
          <w:rFonts w:ascii="Trebuchet MS" w:hAnsi="Trebuchet MS" w:cstheme="minorHAnsi"/>
          <w:sz w:val="20"/>
          <w:szCs w:val="20"/>
        </w:rPr>
        <w:t>Ū</w:t>
      </w:r>
      <w:r w:rsidRPr="00C054FE">
        <w:rPr>
          <w:rFonts w:ascii="Trebuchet MS" w:hAnsi="Trebuchet MS" w:cstheme="minorHAnsi"/>
          <w:sz w:val="20"/>
          <w:szCs w:val="20"/>
        </w:rPr>
        <w:t>kio subjektų, kurių pajėgumais rem</w:t>
      </w:r>
      <w:r w:rsidR="00A5689A">
        <w:rPr>
          <w:rFonts w:ascii="Trebuchet MS" w:hAnsi="Trebuchet MS" w:cstheme="minorHAnsi"/>
          <w:sz w:val="20"/>
          <w:szCs w:val="20"/>
        </w:rPr>
        <w:t>iamasi</w:t>
      </w:r>
      <w:r w:rsidRPr="00C054FE">
        <w:rPr>
          <w:rFonts w:ascii="Trebuchet MS" w:hAnsi="Trebuchet MS" w:cstheme="minorHAnsi"/>
          <w:sz w:val="20"/>
          <w:szCs w:val="20"/>
        </w:rPr>
        <w:t xml:space="preserve">, siekiant atitikti Pirkimo </w:t>
      </w:r>
      <w:r w:rsidR="00EF39F6">
        <w:rPr>
          <w:rFonts w:ascii="Trebuchet MS" w:hAnsi="Trebuchet MS" w:cstheme="minorHAnsi"/>
          <w:sz w:val="20"/>
          <w:szCs w:val="20"/>
        </w:rPr>
        <w:t>sąlygose</w:t>
      </w:r>
      <w:r w:rsidR="00EF39F6" w:rsidRPr="00C054FE">
        <w:rPr>
          <w:rFonts w:ascii="Trebuchet MS" w:hAnsi="Trebuchet MS" w:cstheme="minorHAnsi"/>
          <w:sz w:val="20"/>
          <w:szCs w:val="20"/>
        </w:rPr>
        <w:t xml:space="preserve"> </w:t>
      </w:r>
      <w:r w:rsidRPr="00C054FE">
        <w:rPr>
          <w:rFonts w:ascii="Trebuchet MS" w:hAnsi="Trebuchet MS" w:cstheme="minorHAnsi"/>
          <w:sz w:val="20"/>
          <w:szCs w:val="20"/>
        </w:rPr>
        <w:t xml:space="preserve">nustatytus </w:t>
      </w:r>
      <w:r w:rsidR="00EF39F6">
        <w:rPr>
          <w:rFonts w:ascii="Trebuchet MS" w:hAnsi="Trebuchet MS" w:cstheme="minorHAnsi"/>
          <w:sz w:val="20"/>
          <w:szCs w:val="20"/>
        </w:rPr>
        <w:t>K</w:t>
      </w:r>
      <w:r w:rsidRPr="00C054FE">
        <w:rPr>
          <w:rFonts w:ascii="Trebuchet MS" w:hAnsi="Trebuchet MS" w:cstheme="minorHAnsi"/>
          <w:sz w:val="20"/>
          <w:szCs w:val="20"/>
        </w:rPr>
        <w:t>valifikacijos reikalavimus,</w:t>
      </w:r>
      <w:r w:rsidR="000C58AA">
        <w:rPr>
          <w:rFonts w:ascii="Trebuchet MS" w:hAnsi="Trebuchet MS" w:cstheme="minorHAnsi"/>
          <w:sz w:val="20"/>
          <w:szCs w:val="20"/>
        </w:rPr>
        <w:t xml:space="preserve"> ir/ar </w:t>
      </w:r>
      <w:proofErr w:type="spellStart"/>
      <w:r w:rsidR="000C58AA">
        <w:rPr>
          <w:rFonts w:ascii="Trebuchet MS" w:hAnsi="Trebuchet MS" w:cstheme="minorHAnsi"/>
          <w:sz w:val="20"/>
          <w:szCs w:val="20"/>
        </w:rPr>
        <w:t>Kvazisubtiekėjų</w:t>
      </w:r>
      <w:proofErr w:type="spellEnd"/>
      <w:r w:rsidR="000C58AA">
        <w:rPr>
          <w:rFonts w:ascii="Trebuchet MS" w:hAnsi="Trebuchet MS" w:cstheme="minorHAnsi"/>
          <w:sz w:val="20"/>
          <w:szCs w:val="20"/>
        </w:rPr>
        <w:t>,</w:t>
      </w:r>
      <w:r w:rsidRPr="00C054FE">
        <w:rPr>
          <w:rFonts w:ascii="Trebuchet MS" w:hAnsi="Trebuchet MS" w:cstheme="minorHAnsi"/>
          <w:sz w:val="20"/>
          <w:szCs w:val="20"/>
        </w:rPr>
        <w:t xml:space="preserve"> laikoma, kad Pirkimo </w:t>
      </w:r>
      <w:r w:rsidR="00EF39F6">
        <w:rPr>
          <w:rFonts w:ascii="Trebuchet MS" w:hAnsi="Trebuchet MS" w:cstheme="minorHAnsi"/>
          <w:sz w:val="20"/>
          <w:szCs w:val="20"/>
        </w:rPr>
        <w:t>sąlygose</w:t>
      </w:r>
      <w:r w:rsidR="00EF39F6" w:rsidRPr="00C054FE">
        <w:rPr>
          <w:rFonts w:ascii="Trebuchet MS" w:hAnsi="Trebuchet MS" w:cstheme="minorHAnsi"/>
          <w:sz w:val="20"/>
          <w:szCs w:val="20"/>
        </w:rPr>
        <w:t xml:space="preserve"> </w:t>
      </w:r>
      <w:r w:rsidRPr="00C054FE">
        <w:rPr>
          <w:rFonts w:ascii="Trebuchet MS" w:hAnsi="Trebuchet MS" w:cstheme="minorHAnsi"/>
          <w:sz w:val="20"/>
          <w:szCs w:val="20"/>
        </w:rPr>
        <w:t xml:space="preserve">nurodytus </w:t>
      </w:r>
      <w:r w:rsidR="00EF39F6">
        <w:rPr>
          <w:rFonts w:ascii="Trebuchet MS" w:hAnsi="Trebuchet MS" w:cstheme="minorHAnsi"/>
          <w:sz w:val="20"/>
          <w:szCs w:val="20"/>
        </w:rPr>
        <w:t>K</w:t>
      </w:r>
      <w:r w:rsidRPr="00C054FE">
        <w:rPr>
          <w:rFonts w:ascii="Trebuchet MS" w:hAnsi="Trebuchet MS" w:cstheme="minorHAnsi"/>
          <w:sz w:val="20"/>
          <w:szCs w:val="20"/>
        </w:rPr>
        <w:t>valifikacijos reikalavimus atitinka pats Tiekėjas.</w:t>
      </w:r>
    </w:p>
    <w:bookmarkEnd w:id="39"/>
    <w:p w14:paraId="2003F386" w14:textId="1F39F7E2" w:rsidR="006B2C4A" w:rsidRDefault="00FF1157" w:rsidP="006B2C4A">
      <w:pPr>
        <w:numPr>
          <w:ilvl w:val="1"/>
          <w:numId w:val="1"/>
        </w:numPr>
        <w:tabs>
          <w:tab w:val="left" w:pos="567"/>
        </w:tabs>
        <w:spacing w:before="60" w:after="60"/>
        <w:ind w:left="0" w:firstLine="0"/>
        <w:jc w:val="both"/>
        <w:rPr>
          <w:rFonts w:ascii="Trebuchet MS" w:hAnsi="Trebuchet MS" w:cstheme="minorHAnsi"/>
          <w:sz w:val="20"/>
          <w:szCs w:val="20"/>
        </w:rPr>
      </w:pPr>
      <w:r w:rsidRPr="00464494">
        <w:rPr>
          <w:rFonts w:ascii="Trebuchet MS" w:hAnsi="Trebuchet MS" w:cstheme="minorHAnsi"/>
          <w:sz w:val="20"/>
          <w:szCs w:val="20"/>
        </w:rPr>
        <w:t xml:space="preserve">Jeigu Tiekėjas atskirų </w:t>
      </w:r>
      <w:bookmarkStart w:id="40" w:name="_Hlk33687273"/>
      <w:r w:rsidR="00A038FE">
        <w:rPr>
          <w:rFonts w:ascii="Trebuchet MS" w:hAnsi="Trebuchet MS" w:cstheme="minorHAnsi"/>
          <w:sz w:val="20"/>
          <w:szCs w:val="20"/>
        </w:rPr>
        <w:t>darbų atlikimui/paslaugų suteikimui/prekių ti</w:t>
      </w:r>
      <w:r w:rsidR="001042FF">
        <w:rPr>
          <w:rFonts w:ascii="Trebuchet MS" w:hAnsi="Trebuchet MS" w:cstheme="minorHAnsi"/>
          <w:sz w:val="20"/>
          <w:szCs w:val="20"/>
        </w:rPr>
        <w:t>e</w:t>
      </w:r>
      <w:r w:rsidR="00A038FE">
        <w:rPr>
          <w:rFonts w:ascii="Trebuchet MS" w:hAnsi="Trebuchet MS" w:cstheme="minorHAnsi"/>
          <w:sz w:val="20"/>
          <w:szCs w:val="20"/>
        </w:rPr>
        <w:t>kimui</w:t>
      </w:r>
      <w:bookmarkEnd w:id="40"/>
      <w:r w:rsidR="00A038FE">
        <w:rPr>
          <w:rFonts w:ascii="Trebuchet MS" w:hAnsi="Trebuchet MS" w:cstheme="minorHAnsi"/>
          <w:sz w:val="20"/>
          <w:szCs w:val="20"/>
        </w:rPr>
        <w:t xml:space="preserve"> </w:t>
      </w:r>
      <w:r w:rsidRPr="00464494">
        <w:rPr>
          <w:rFonts w:ascii="Trebuchet MS" w:hAnsi="Trebuchet MS" w:cstheme="minorHAnsi"/>
          <w:sz w:val="20"/>
          <w:szCs w:val="20"/>
        </w:rPr>
        <w:t xml:space="preserve">samdo </w:t>
      </w:r>
      <w:r w:rsidR="00E007E3">
        <w:rPr>
          <w:rFonts w:ascii="Trebuchet MS" w:hAnsi="Trebuchet MS" w:cstheme="minorHAnsi"/>
          <w:sz w:val="20"/>
          <w:szCs w:val="20"/>
        </w:rPr>
        <w:t>S</w:t>
      </w:r>
      <w:r w:rsidRPr="00464494">
        <w:rPr>
          <w:rFonts w:ascii="Trebuchet MS" w:hAnsi="Trebuchet MS" w:cstheme="minorHAnsi"/>
          <w:sz w:val="20"/>
          <w:szCs w:val="20"/>
        </w:rPr>
        <w:t xml:space="preserve">ubtiekėjus (įskaitant fizinius asmenis), Tiekėjas privalo nurodyti, kuriai </w:t>
      </w:r>
      <w:r w:rsidR="001042FF">
        <w:rPr>
          <w:rFonts w:ascii="Trebuchet MS" w:hAnsi="Trebuchet MS" w:cstheme="minorHAnsi"/>
          <w:sz w:val="20"/>
          <w:szCs w:val="20"/>
        </w:rPr>
        <w:t>S</w:t>
      </w:r>
      <w:r w:rsidRPr="00464494">
        <w:rPr>
          <w:rFonts w:ascii="Trebuchet MS" w:hAnsi="Trebuchet MS" w:cstheme="minorHAnsi"/>
          <w:sz w:val="20"/>
          <w:szCs w:val="20"/>
        </w:rPr>
        <w:t xml:space="preserve">utarties daliai jis ketina pasitelkti </w:t>
      </w:r>
      <w:r w:rsidR="00E007E3">
        <w:rPr>
          <w:rFonts w:ascii="Trebuchet MS" w:hAnsi="Trebuchet MS" w:cstheme="minorHAnsi"/>
          <w:sz w:val="20"/>
          <w:szCs w:val="20"/>
        </w:rPr>
        <w:t>S</w:t>
      </w:r>
      <w:r w:rsidRPr="00464494">
        <w:rPr>
          <w:rFonts w:ascii="Trebuchet MS" w:hAnsi="Trebuchet MS" w:cstheme="minorHAnsi"/>
          <w:sz w:val="20"/>
          <w:szCs w:val="20"/>
        </w:rPr>
        <w:t xml:space="preserve">ubtiekėjus. Tiekėjas šiuos </w:t>
      </w:r>
      <w:r w:rsidR="00702049">
        <w:rPr>
          <w:rFonts w:ascii="Trebuchet MS" w:hAnsi="Trebuchet MS" w:cstheme="minorHAnsi"/>
          <w:sz w:val="20"/>
          <w:szCs w:val="20"/>
        </w:rPr>
        <w:t xml:space="preserve">trečiuosius </w:t>
      </w:r>
      <w:r w:rsidRPr="00464494">
        <w:rPr>
          <w:rFonts w:ascii="Trebuchet MS" w:hAnsi="Trebuchet MS" w:cstheme="minorHAnsi"/>
          <w:sz w:val="20"/>
          <w:szCs w:val="20"/>
        </w:rPr>
        <w:t xml:space="preserve">asmenis </w:t>
      </w:r>
      <w:r w:rsidR="00AF567F">
        <w:rPr>
          <w:rFonts w:ascii="Trebuchet MS" w:hAnsi="Trebuchet MS" w:cstheme="minorHAnsi"/>
          <w:sz w:val="20"/>
          <w:szCs w:val="20"/>
        </w:rPr>
        <w:t>turi nurodyti Pasiūlyme, jeigu jie yra žinomi.</w:t>
      </w:r>
      <w:r w:rsidR="00AF567F" w:rsidRPr="00AF567F">
        <w:t xml:space="preserve"> </w:t>
      </w:r>
      <w:r w:rsidR="00DA365C">
        <w:rPr>
          <w:rFonts w:ascii="Trebuchet MS" w:hAnsi="Trebuchet MS" w:cstheme="minorHAnsi"/>
          <w:sz w:val="20"/>
          <w:szCs w:val="20"/>
        </w:rPr>
        <w:t>T</w:t>
      </w:r>
      <w:r w:rsidR="00DA365C" w:rsidRPr="00DA365C">
        <w:rPr>
          <w:rFonts w:ascii="Trebuchet MS" w:hAnsi="Trebuchet MS" w:cstheme="minorHAnsi"/>
          <w:sz w:val="20"/>
          <w:szCs w:val="20"/>
        </w:rPr>
        <w:t xml:space="preserve">ais atvejais, kai </w:t>
      </w:r>
      <w:r w:rsidR="000A5BEC">
        <w:rPr>
          <w:rFonts w:ascii="Trebuchet MS" w:hAnsi="Trebuchet MS" w:cstheme="minorHAnsi"/>
          <w:sz w:val="20"/>
          <w:szCs w:val="20"/>
        </w:rPr>
        <w:t>T</w:t>
      </w:r>
      <w:r w:rsidR="00DA365C" w:rsidRPr="00DA365C">
        <w:rPr>
          <w:rFonts w:ascii="Trebuchet MS" w:hAnsi="Trebuchet MS" w:cstheme="minorHAnsi"/>
          <w:sz w:val="20"/>
          <w:szCs w:val="20"/>
        </w:rPr>
        <w:t xml:space="preserve">iekėjas naudojasi (naudosis) trečiųjų asmenų, kurie tiesiogiai aktyviai, savo veiksmais neprisidės prie </w:t>
      </w:r>
      <w:r w:rsidR="000A5BEC">
        <w:rPr>
          <w:rFonts w:ascii="Trebuchet MS" w:hAnsi="Trebuchet MS" w:cstheme="minorHAnsi"/>
          <w:sz w:val="20"/>
          <w:szCs w:val="20"/>
        </w:rPr>
        <w:t>Perkančiojo subjekto</w:t>
      </w:r>
      <w:r w:rsidR="00DA365C" w:rsidRPr="00DA365C">
        <w:rPr>
          <w:rFonts w:ascii="Trebuchet MS" w:hAnsi="Trebuchet MS" w:cstheme="minorHAnsi"/>
          <w:sz w:val="20"/>
          <w:szCs w:val="20"/>
        </w:rPr>
        <w:t xml:space="preserve"> poreikio įsigyti </w:t>
      </w:r>
      <w:r w:rsidR="000A5BEC">
        <w:rPr>
          <w:rFonts w:ascii="Trebuchet MS" w:hAnsi="Trebuchet MS" w:cstheme="minorHAnsi"/>
          <w:sz w:val="20"/>
          <w:szCs w:val="20"/>
        </w:rPr>
        <w:t>P</w:t>
      </w:r>
      <w:r w:rsidR="00DA365C" w:rsidRPr="00DA365C">
        <w:rPr>
          <w:rFonts w:ascii="Trebuchet MS" w:hAnsi="Trebuchet MS" w:cstheme="minorHAnsi"/>
          <w:sz w:val="20"/>
          <w:szCs w:val="20"/>
        </w:rPr>
        <w:t xml:space="preserve">irkimo objektą tenkinimo (tiesiogiai neteiks dalies paslaugų, nevykdys dalies darbų, </w:t>
      </w:r>
      <w:r w:rsidR="00DA365C" w:rsidRPr="00DA365C">
        <w:rPr>
          <w:rFonts w:ascii="Trebuchet MS" w:hAnsi="Trebuchet MS" w:cstheme="minorHAnsi"/>
          <w:sz w:val="20"/>
          <w:szCs w:val="20"/>
        </w:rPr>
        <w:lastRenderedPageBreak/>
        <w:t xml:space="preserve">tiesiogiai neprisidės prie prekių tiekimo, neprisiims solidarios atsakomybės už </w:t>
      </w:r>
      <w:r w:rsidR="00867F44">
        <w:rPr>
          <w:rFonts w:ascii="Trebuchet MS" w:hAnsi="Trebuchet MS" w:cstheme="minorHAnsi"/>
          <w:sz w:val="20"/>
          <w:szCs w:val="20"/>
        </w:rPr>
        <w:t>S</w:t>
      </w:r>
      <w:r w:rsidR="00DA365C" w:rsidRPr="00DA365C">
        <w:rPr>
          <w:rFonts w:ascii="Trebuchet MS" w:hAnsi="Trebuchet MS" w:cstheme="minorHAnsi"/>
          <w:sz w:val="20"/>
          <w:szCs w:val="20"/>
        </w:rPr>
        <w:t xml:space="preserve">utarties vykdymą ar kitaip tiesiogiai nedalyvaus vykdant </w:t>
      </w:r>
      <w:r w:rsidR="00702049">
        <w:rPr>
          <w:rFonts w:ascii="Trebuchet MS" w:hAnsi="Trebuchet MS" w:cstheme="minorHAnsi"/>
          <w:sz w:val="20"/>
          <w:szCs w:val="20"/>
        </w:rPr>
        <w:t>S</w:t>
      </w:r>
      <w:r w:rsidR="00DA365C" w:rsidRPr="00DA365C">
        <w:rPr>
          <w:rFonts w:ascii="Trebuchet MS" w:hAnsi="Trebuchet MS" w:cstheme="minorHAnsi"/>
          <w:sz w:val="20"/>
          <w:szCs w:val="20"/>
        </w:rPr>
        <w:t xml:space="preserve">utartį), priemonėmis (pavyzdžiui, tik išnuomos patalpas, išnuomos įrangą ar pan.), </w:t>
      </w:r>
      <w:r w:rsidR="000A5BEC">
        <w:rPr>
          <w:rFonts w:ascii="Trebuchet MS" w:hAnsi="Trebuchet MS" w:cstheme="minorHAnsi"/>
          <w:sz w:val="20"/>
          <w:szCs w:val="20"/>
        </w:rPr>
        <w:t>Ti</w:t>
      </w:r>
      <w:r w:rsidR="00DA365C" w:rsidRPr="00DA365C">
        <w:rPr>
          <w:rFonts w:ascii="Trebuchet MS" w:hAnsi="Trebuchet MS" w:cstheme="minorHAnsi"/>
          <w:sz w:val="20"/>
          <w:szCs w:val="20"/>
        </w:rPr>
        <w:t xml:space="preserve">ekėjas neprivalo teikti jų EBVPD ir pašalinimo pagrindų nebuvimą įrodančių dokumentų, tačiau, teikdamas </w:t>
      </w:r>
      <w:r w:rsidR="000A5BEC">
        <w:rPr>
          <w:rFonts w:ascii="Trebuchet MS" w:hAnsi="Trebuchet MS" w:cstheme="minorHAnsi"/>
          <w:sz w:val="20"/>
          <w:szCs w:val="20"/>
        </w:rPr>
        <w:t>P</w:t>
      </w:r>
      <w:r w:rsidR="00DA365C" w:rsidRPr="00DA365C">
        <w:rPr>
          <w:rFonts w:ascii="Trebuchet MS" w:hAnsi="Trebuchet MS" w:cstheme="minorHAnsi"/>
          <w:sz w:val="20"/>
          <w:szCs w:val="20"/>
        </w:rPr>
        <w:t>asiūlymą, turi pareigą įrodyti, kad atitinkamomis konkrečiomis trečiojo asmens priemonėmis</w:t>
      </w:r>
      <w:r w:rsidR="000A5BEC">
        <w:rPr>
          <w:rFonts w:ascii="Trebuchet MS" w:hAnsi="Trebuchet MS" w:cstheme="minorHAnsi"/>
          <w:sz w:val="20"/>
          <w:szCs w:val="20"/>
        </w:rPr>
        <w:t xml:space="preserve"> </w:t>
      </w:r>
      <w:r w:rsidR="00DA365C" w:rsidRPr="00DA365C">
        <w:rPr>
          <w:rFonts w:ascii="Trebuchet MS" w:hAnsi="Trebuchet MS" w:cstheme="minorHAnsi"/>
          <w:sz w:val="20"/>
          <w:szCs w:val="20"/>
        </w:rPr>
        <w:t xml:space="preserve">jis galės naudotis </w:t>
      </w:r>
      <w:r w:rsidR="00867F44">
        <w:rPr>
          <w:rFonts w:ascii="Trebuchet MS" w:hAnsi="Trebuchet MS" w:cstheme="minorHAnsi"/>
          <w:sz w:val="20"/>
          <w:szCs w:val="20"/>
        </w:rPr>
        <w:t>S</w:t>
      </w:r>
      <w:r w:rsidR="00DA365C" w:rsidRPr="00DA365C">
        <w:rPr>
          <w:rFonts w:ascii="Trebuchet MS" w:hAnsi="Trebuchet MS" w:cstheme="minorHAnsi"/>
          <w:sz w:val="20"/>
          <w:szCs w:val="20"/>
        </w:rPr>
        <w:t xml:space="preserve">utarties vykdymo laikotarpiu (teikiant </w:t>
      </w:r>
      <w:r w:rsidR="000A5BEC">
        <w:rPr>
          <w:rFonts w:ascii="Trebuchet MS" w:hAnsi="Trebuchet MS" w:cstheme="minorHAnsi"/>
          <w:sz w:val="20"/>
          <w:szCs w:val="20"/>
        </w:rPr>
        <w:t>P</w:t>
      </w:r>
      <w:r w:rsidR="00DA365C" w:rsidRPr="00DA365C">
        <w:rPr>
          <w:rFonts w:ascii="Trebuchet MS" w:hAnsi="Trebuchet MS" w:cstheme="minorHAnsi"/>
          <w:sz w:val="20"/>
          <w:szCs w:val="20"/>
        </w:rPr>
        <w:t xml:space="preserve">asiūlymą nurodyti tuos trečiuosius asmenis ir informaciją apie su jais pasirašytas </w:t>
      </w:r>
      <w:r w:rsidR="00867F44">
        <w:rPr>
          <w:rFonts w:ascii="Trebuchet MS" w:hAnsi="Trebuchet MS" w:cstheme="minorHAnsi"/>
          <w:sz w:val="20"/>
          <w:szCs w:val="20"/>
        </w:rPr>
        <w:t>s</w:t>
      </w:r>
      <w:r w:rsidR="00DA365C" w:rsidRPr="00DA365C">
        <w:rPr>
          <w:rFonts w:ascii="Trebuchet MS" w:hAnsi="Trebuchet MS" w:cstheme="minorHAnsi"/>
          <w:sz w:val="20"/>
          <w:szCs w:val="20"/>
        </w:rPr>
        <w:t>utartis, ketinimo protokolus</w:t>
      </w:r>
      <w:r w:rsidR="000A5BEC">
        <w:rPr>
          <w:rFonts w:ascii="Trebuchet MS" w:hAnsi="Trebuchet MS" w:cstheme="minorHAnsi"/>
          <w:sz w:val="20"/>
          <w:szCs w:val="20"/>
        </w:rPr>
        <w:t>, sutikimus</w:t>
      </w:r>
      <w:r w:rsidR="00DA365C" w:rsidRPr="00DA365C">
        <w:rPr>
          <w:rFonts w:ascii="Trebuchet MS" w:hAnsi="Trebuchet MS" w:cstheme="minorHAnsi"/>
          <w:sz w:val="20"/>
          <w:szCs w:val="20"/>
        </w:rPr>
        <w:t xml:space="preserve"> ir pan.). Tokiu atveju laikoma, kad </w:t>
      </w:r>
      <w:r w:rsidR="00D96B7F">
        <w:rPr>
          <w:rFonts w:ascii="Trebuchet MS" w:hAnsi="Trebuchet MS" w:cstheme="minorHAnsi"/>
          <w:sz w:val="20"/>
          <w:szCs w:val="20"/>
        </w:rPr>
        <w:t>Ti</w:t>
      </w:r>
      <w:r w:rsidR="00DA365C" w:rsidRPr="00DA365C">
        <w:rPr>
          <w:rFonts w:ascii="Trebuchet MS" w:hAnsi="Trebuchet MS" w:cstheme="minorHAnsi"/>
          <w:sz w:val="20"/>
          <w:szCs w:val="20"/>
        </w:rPr>
        <w:t>ekėjas pats turi atitinkamą kvalifikaciją</w:t>
      </w:r>
      <w:r w:rsidR="000A5BEC">
        <w:rPr>
          <w:rFonts w:ascii="Trebuchet MS" w:hAnsi="Trebuchet MS" w:cstheme="minorHAnsi"/>
          <w:sz w:val="20"/>
          <w:szCs w:val="20"/>
        </w:rPr>
        <w:t>.</w:t>
      </w:r>
    </w:p>
    <w:p w14:paraId="60C2860A" w14:textId="3EB7E7A8" w:rsidR="006B2C4A" w:rsidRPr="006B2C4A" w:rsidRDefault="006B2C4A" w:rsidP="006B2C4A">
      <w:pPr>
        <w:numPr>
          <w:ilvl w:val="1"/>
          <w:numId w:val="1"/>
        </w:numPr>
        <w:tabs>
          <w:tab w:val="left" w:pos="567"/>
        </w:tabs>
        <w:spacing w:before="60" w:after="60"/>
        <w:ind w:left="0" w:firstLine="0"/>
        <w:jc w:val="both"/>
        <w:rPr>
          <w:rFonts w:ascii="Trebuchet MS" w:hAnsi="Trebuchet MS" w:cstheme="minorHAnsi"/>
          <w:sz w:val="20"/>
          <w:szCs w:val="20"/>
        </w:rPr>
      </w:pPr>
      <w:r w:rsidRPr="006B2C4A">
        <w:rPr>
          <w:rFonts w:ascii="Trebuchet MS" w:hAnsi="Trebuchet MS" w:cs="Arial"/>
          <w:color w:val="000000" w:themeColor="text1"/>
          <w:sz w:val="20"/>
          <w:szCs w:val="20"/>
          <w:lang w:eastAsia="lt-LT"/>
        </w:rPr>
        <w:t xml:space="preserve">Jeigu Tiekėjas grindžia savo atitikį </w:t>
      </w:r>
      <w:r w:rsidR="00781B19">
        <w:rPr>
          <w:rFonts w:ascii="Trebuchet MS" w:hAnsi="Trebuchet MS" w:cs="Arial"/>
          <w:color w:val="000000" w:themeColor="text1"/>
          <w:sz w:val="20"/>
          <w:szCs w:val="20"/>
          <w:lang w:eastAsia="lt-LT"/>
        </w:rPr>
        <w:t>K</w:t>
      </w:r>
      <w:r w:rsidRPr="006B2C4A">
        <w:rPr>
          <w:rFonts w:ascii="Trebuchet MS" w:hAnsi="Trebuchet MS" w:cs="Arial"/>
          <w:color w:val="000000" w:themeColor="text1"/>
          <w:sz w:val="20"/>
          <w:szCs w:val="20"/>
          <w:lang w:eastAsia="lt-LT"/>
        </w:rPr>
        <w:t>valifikacijos reikalavimams ketinamo pasitelkti fizinio asmens</w:t>
      </w:r>
      <w:r w:rsidR="00781B19">
        <w:rPr>
          <w:rFonts w:ascii="Trebuchet MS" w:hAnsi="Trebuchet MS" w:cs="Arial"/>
          <w:color w:val="000000" w:themeColor="text1"/>
          <w:sz w:val="20"/>
          <w:szCs w:val="20"/>
          <w:lang w:eastAsia="lt-LT"/>
        </w:rPr>
        <w:t xml:space="preserve"> </w:t>
      </w:r>
      <w:r w:rsidRPr="006B2C4A">
        <w:rPr>
          <w:rFonts w:ascii="Trebuchet MS" w:hAnsi="Trebuchet MS" w:cs="Arial"/>
          <w:color w:val="000000" w:themeColor="text1"/>
          <w:sz w:val="20"/>
          <w:szCs w:val="20"/>
          <w:lang w:eastAsia="lt-LT"/>
        </w:rPr>
        <w:t>pajėgumais:</w:t>
      </w:r>
    </w:p>
    <w:p w14:paraId="65375D51" w14:textId="303EF625" w:rsidR="006B2C4A" w:rsidRDefault="006B2C4A" w:rsidP="006B2C4A">
      <w:pPr>
        <w:pStyle w:val="ListParagraph"/>
        <w:numPr>
          <w:ilvl w:val="2"/>
          <w:numId w:val="1"/>
        </w:numPr>
        <w:tabs>
          <w:tab w:val="left" w:pos="0"/>
          <w:tab w:val="left" w:pos="567"/>
          <w:tab w:val="left" w:pos="1560"/>
        </w:tabs>
        <w:ind w:left="0" w:firstLine="0"/>
        <w:jc w:val="both"/>
        <w:rPr>
          <w:rFonts w:ascii="Trebuchet MS" w:hAnsi="Trebuchet MS" w:cs="Arial"/>
          <w:color w:val="000000" w:themeColor="text1"/>
          <w:sz w:val="20"/>
          <w:szCs w:val="20"/>
        </w:rPr>
      </w:pPr>
      <w:r w:rsidRPr="006B2C4A">
        <w:rPr>
          <w:rFonts w:ascii="Trebuchet MS" w:hAnsi="Trebuchet MS" w:cs="Arial"/>
          <w:color w:val="000000" w:themeColor="text1"/>
          <w:sz w:val="20"/>
          <w:szCs w:val="20"/>
          <w:lang w:eastAsia="lt-LT"/>
        </w:rPr>
        <w:t xml:space="preserve">tačiau neplanuoja jo įdarbinti, tokiu atveju toks fizinis asmuo išviešinamas su Pasiūlymu </w:t>
      </w:r>
      <w:r>
        <w:rPr>
          <w:rFonts w:ascii="Trebuchet MS" w:hAnsi="Trebuchet MS" w:cs="Arial"/>
          <w:color w:val="000000" w:themeColor="text1"/>
          <w:sz w:val="20"/>
          <w:szCs w:val="20"/>
          <w:lang w:eastAsia="lt-LT"/>
        </w:rPr>
        <w:t xml:space="preserve">ir nurodomas </w:t>
      </w:r>
      <w:r w:rsidRPr="006B2C4A">
        <w:rPr>
          <w:rFonts w:ascii="Trebuchet MS" w:hAnsi="Trebuchet MS" w:cs="Arial"/>
          <w:color w:val="000000" w:themeColor="text1"/>
          <w:sz w:val="20"/>
          <w:szCs w:val="20"/>
          <w:lang w:eastAsia="lt-LT"/>
        </w:rPr>
        <w:t xml:space="preserve">kaip </w:t>
      </w:r>
      <w:r w:rsidR="00781B19">
        <w:rPr>
          <w:rFonts w:ascii="Trebuchet MS" w:hAnsi="Trebuchet MS" w:cs="Arial"/>
          <w:color w:val="000000" w:themeColor="text1"/>
          <w:sz w:val="20"/>
          <w:szCs w:val="20"/>
          <w:lang w:eastAsia="lt-LT"/>
        </w:rPr>
        <w:t>Ū</w:t>
      </w:r>
      <w:r w:rsidRPr="006B2C4A">
        <w:rPr>
          <w:rFonts w:ascii="Trebuchet MS" w:hAnsi="Trebuchet MS" w:cs="Arial"/>
          <w:color w:val="000000" w:themeColor="text1"/>
          <w:sz w:val="20"/>
          <w:szCs w:val="20"/>
          <w:lang w:eastAsia="lt-LT"/>
        </w:rPr>
        <w:t>kio subjektas, kurio pajėgumais remiamasi</w:t>
      </w:r>
      <w:r w:rsidR="00FB2959">
        <w:rPr>
          <w:rFonts w:ascii="Trebuchet MS" w:hAnsi="Trebuchet MS" w:cs="Arial"/>
          <w:color w:val="000000" w:themeColor="text1"/>
          <w:sz w:val="20"/>
          <w:szCs w:val="20"/>
          <w:lang w:eastAsia="lt-LT"/>
        </w:rPr>
        <w:t>.</w:t>
      </w:r>
    </w:p>
    <w:p w14:paraId="61A4E49A" w14:textId="67673291" w:rsidR="006B2C4A" w:rsidRPr="006B2C4A" w:rsidRDefault="00781B19" w:rsidP="006B2C4A">
      <w:pPr>
        <w:pStyle w:val="ListParagraph"/>
        <w:numPr>
          <w:ilvl w:val="2"/>
          <w:numId w:val="1"/>
        </w:numPr>
        <w:tabs>
          <w:tab w:val="left" w:pos="0"/>
          <w:tab w:val="left" w:pos="567"/>
          <w:tab w:val="left" w:pos="1560"/>
        </w:tabs>
        <w:ind w:left="0" w:firstLine="0"/>
        <w:jc w:val="both"/>
        <w:rPr>
          <w:rFonts w:ascii="Trebuchet MS" w:hAnsi="Trebuchet MS" w:cs="Arial"/>
          <w:color w:val="000000" w:themeColor="text1"/>
          <w:sz w:val="20"/>
          <w:szCs w:val="20"/>
        </w:rPr>
      </w:pPr>
      <w:r>
        <w:rPr>
          <w:rFonts w:ascii="Trebuchet MS" w:hAnsi="Trebuchet MS" w:cs="Arial"/>
          <w:color w:val="000000" w:themeColor="text1"/>
          <w:sz w:val="20"/>
          <w:szCs w:val="20"/>
          <w:lang w:eastAsia="lt-LT"/>
        </w:rPr>
        <w:t>kurį</w:t>
      </w:r>
      <w:r w:rsidRPr="006B2C4A">
        <w:rPr>
          <w:rFonts w:ascii="Trebuchet MS" w:hAnsi="Trebuchet MS" w:cs="Arial"/>
          <w:color w:val="000000" w:themeColor="text1"/>
          <w:sz w:val="20"/>
          <w:szCs w:val="20"/>
          <w:lang w:eastAsia="lt-LT"/>
        </w:rPr>
        <w:t xml:space="preserve"> </w:t>
      </w:r>
      <w:r w:rsidR="006B2C4A" w:rsidRPr="006B2C4A">
        <w:rPr>
          <w:rFonts w:ascii="Trebuchet MS" w:hAnsi="Trebuchet MS" w:cs="Arial"/>
          <w:color w:val="000000" w:themeColor="text1"/>
          <w:sz w:val="20"/>
          <w:szCs w:val="20"/>
          <w:lang w:eastAsia="lt-LT"/>
        </w:rPr>
        <w:t xml:space="preserve">Pirkimo laimėjimo ir </w:t>
      </w:r>
      <w:r>
        <w:rPr>
          <w:rFonts w:ascii="Trebuchet MS" w:hAnsi="Trebuchet MS" w:cs="Arial"/>
          <w:color w:val="000000" w:themeColor="text1"/>
          <w:sz w:val="20"/>
          <w:szCs w:val="20"/>
          <w:lang w:eastAsia="lt-LT"/>
        </w:rPr>
        <w:t>S</w:t>
      </w:r>
      <w:r w:rsidR="006B2C4A" w:rsidRPr="006B2C4A">
        <w:rPr>
          <w:rFonts w:ascii="Trebuchet MS" w:hAnsi="Trebuchet MS" w:cs="Arial"/>
          <w:color w:val="000000" w:themeColor="text1"/>
          <w:sz w:val="20"/>
          <w:szCs w:val="20"/>
          <w:lang w:eastAsia="lt-LT"/>
        </w:rPr>
        <w:t>utarties sudarymo atveju</w:t>
      </w:r>
      <w:r>
        <w:rPr>
          <w:rFonts w:ascii="Trebuchet MS" w:hAnsi="Trebuchet MS" w:cs="Arial"/>
          <w:color w:val="000000" w:themeColor="text1"/>
          <w:sz w:val="20"/>
          <w:szCs w:val="20"/>
          <w:lang w:eastAsia="lt-LT"/>
        </w:rPr>
        <w:t xml:space="preserve"> planuoja</w:t>
      </w:r>
      <w:r w:rsidR="006B2C4A" w:rsidRPr="006B2C4A">
        <w:rPr>
          <w:rFonts w:ascii="Trebuchet MS" w:hAnsi="Trebuchet MS" w:cs="Arial"/>
          <w:color w:val="000000" w:themeColor="text1"/>
          <w:sz w:val="20"/>
          <w:szCs w:val="20"/>
          <w:lang w:eastAsia="lt-LT"/>
        </w:rPr>
        <w:t xml:space="preserve"> įdarbinti, </w:t>
      </w:r>
      <w:bookmarkStart w:id="41" w:name="_Hlk72864290"/>
      <w:r w:rsidRPr="006B2C4A">
        <w:rPr>
          <w:rFonts w:ascii="Trebuchet MS" w:hAnsi="Trebuchet MS" w:cs="Arial"/>
          <w:color w:val="000000" w:themeColor="text1"/>
          <w:sz w:val="20"/>
          <w:szCs w:val="20"/>
          <w:lang w:eastAsia="lt-LT"/>
        </w:rPr>
        <w:t xml:space="preserve">tokiu atveju toks fizinis asmuo išviešinamas su Pasiūlymu </w:t>
      </w:r>
      <w:r>
        <w:rPr>
          <w:rFonts w:ascii="Trebuchet MS" w:hAnsi="Trebuchet MS" w:cs="Arial"/>
          <w:color w:val="000000" w:themeColor="text1"/>
          <w:sz w:val="20"/>
          <w:szCs w:val="20"/>
          <w:lang w:eastAsia="lt-LT"/>
        </w:rPr>
        <w:t xml:space="preserve">ir nurodomas </w:t>
      </w:r>
      <w:r w:rsidRPr="006B2C4A">
        <w:rPr>
          <w:rFonts w:ascii="Trebuchet MS" w:hAnsi="Trebuchet MS" w:cs="Arial"/>
          <w:color w:val="000000" w:themeColor="text1"/>
          <w:sz w:val="20"/>
          <w:szCs w:val="20"/>
          <w:lang w:eastAsia="lt-LT"/>
        </w:rPr>
        <w:t>kaip</w:t>
      </w:r>
      <w:r w:rsidRPr="006B2C4A" w:rsidDel="00781B19">
        <w:rPr>
          <w:rFonts w:ascii="Trebuchet MS" w:hAnsi="Trebuchet MS" w:cs="Arial"/>
          <w:color w:val="000000" w:themeColor="text1"/>
          <w:sz w:val="20"/>
          <w:szCs w:val="20"/>
          <w:lang w:eastAsia="lt-LT"/>
        </w:rPr>
        <w:t xml:space="preserve"> </w:t>
      </w:r>
      <w:proofErr w:type="spellStart"/>
      <w:r>
        <w:rPr>
          <w:rFonts w:ascii="Trebuchet MS" w:hAnsi="Trebuchet MS" w:cs="Arial"/>
          <w:color w:val="000000" w:themeColor="text1"/>
          <w:sz w:val="20"/>
          <w:szCs w:val="20"/>
          <w:lang w:eastAsia="lt-LT"/>
        </w:rPr>
        <w:t>Kvazisubtiekėjas</w:t>
      </w:r>
      <w:bookmarkEnd w:id="41"/>
      <w:proofErr w:type="spellEnd"/>
      <w:r w:rsidR="00FB2959">
        <w:rPr>
          <w:rFonts w:ascii="Trebuchet MS" w:hAnsi="Trebuchet MS" w:cs="Arial"/>
          <w:color w:val="000000" w:themeColor="text1"/>
          <w:sz w:val="20"/>
          <w:szCs w:val="20"/>
          <w:lang w:eastAsia="lt-LT"/>
        </w:rPr>
        <w:t>.</w:t>
      </w:r>
    </w:p>
    <w:p w14:paraId="527FBB6F" w14:textId="6550C9BE" w:rsidR="00FF1157" w:rsidRPr="00DF0A4A" w:rsidRDefault="00FF1157" w:rsidP="00FF1157">
      <w:pPr>
        <w:numPr>
          <w:ilvl w:val="1"/>
          <w:numId w:val="1"/>
        </w:numPr>
        <w:tabs>
          <w:tab w:val="left" w:pos="567"/>
        </w:tabs>
        <w:spacing w:before="60" w:after="60"/>
        <w:ind w:left="0" w:firstLine="0"/>
        <w:jc w:val="both"/>
        <w:rPr>
          <w:rFonts w:ascii="Trebuchet MS" w:hAnsi="Trebuchet MS" w:cstheme="minorHAnsi"/>
          <w:sz w:val="20"/>
          <w:szCs w:val="20"/>
        </w:rPr>
      </w:pPr>
      <w:r w:rsidRPr="00DF0A4A">
        <w:rPr>
          <w:rFonts w:ascii="Trebuchet MS" w:hAnsi="Trebuchet MS" w:cstheme="minorHAnsi"/>
          <w:sz w:val="20"/>
          <w:szCs w:val="20"/>
        </w:rPr>
        <w:t xml:space="preserve">Tiekėjas gali remtis kitų </w:t>
      </w:r>
      <w:r w:rsidR="00A2718D">
        <w:rPr>
          <w:rFonts w:ascii="Trebuchet MS" w:hAnsi="Trebuchet MS" w:cstheme="minorHAnsi"/>
          <w:sz w:val="20"/>
          <w:szCs w:val="20"/>
        </w:rPr>
        <w:t>ū</w:t>
      </w:r>
      <w:r w:rsidRPr="00DF0A4A">
        <w:rPr>
          <w:rFonts w:ascii="Trebuchet MS" w:hAnsi="Trebuchet MS" w:cstheme="minorHAnsi"/>
          <w:sz w:val="20"/>
          <w:szCs w:val="20"/>
        </w:rPr>
        <w:t>kio subjektų pajėgumais, kad atitiktų Perkančiojo subjekto Pirkimo dokumentuose nustatytą reikalavimą turėti specialų leidimą arba būti tam tikrų organizacijų nariu,</w:t>
      </w:r>
      <w:r w:rsidR="0098611D">
        <w:rPr>
          <w:rFonts w:ascii="Trebuchet MS" w:hAnsi="Trebuchet MS" w:cstheme="minorHAnsi"/>
          <w:sz w:val="20"/>
          <w:szCs w:val="20"/>
        </w:rPr>
        <w:t xml:space="preserve"> </w:t>
      </w:r>
      <w:bookmarkStart w:id="42" w:name="pn1_492"/>
      <w:bookmarkStart w:id="43" w:name="pn1_493"/>
      <w:bookmarkEnd w:id="42"/>
      <w:bookmarkEnd w:id="43"/>
      <w:r w:rsidRPr="00DF0A4A">
        <w:rPr>
          <w:rFonts w:ascii="Trebuchet MS" w:hAnsi="Trebuchet MS" w:cstheme="minorHAnsi"/>
          <w:color w:val="000000"/>
          <w:sz w:val="20"/>
          <w:szCs w:val="20"/>
          <w:shd w:val="clear" w:color="auto" w:fill="FFFFFF"/>
        </w:rPr>
        <w:t>nustatytus finansinio ir ekonominio pajėgumo reikalavimus</w:t>
      </w:r>
      <w:r w:rsidR="0098611D">
        <w:rPr>
          <w:rFonts w:ascii="Trebuchet MS" w:hAnsi="Trebuchet MS" w:cstheme="minorHAnsi"/>
          <w:color w:val="000000"/>
          <w:sz w:val="20"/>
          <w:szCs w:val="20"/>
          <w:shd w:val="clear" w:color="auto" w:fill="FFFFFF"/>
        </w:rPr>
        <w:t xml:space="preserve"> </w:t>
      </w:r>
      <w:bookmarkStart w:id="44" w:name="pn1_494"/>
      <w:bookmarkStart w:id="45" w:name="pn1_495"/>
      <w:bookmarkEnd w:id="44"/>
      <w:bookmarkEnd w:id="45"/>
      <w:r w:rsidRPr="00DF0A4A">
        <w:rPr>
          <w:rFonts w:ascii="Trebuchet MS" w:hAnsi="Trebuchet MS" w:cstheme="minorHAnsi"/>
          <w:color w:val="000000"/>
          <w:sz w:val="20"/>
          <w:szCs w:val="20"/>
          <w:shd w:val="clear" w:color="auto" w:fill="FFFFFF"/>
        </w:rPr>
        <w:t>ar techninio ir profesinio pajėgumo reikalavimus,</w:t>
      </w:r>
      <w:bookmarkStart w:id="46" w:name="pn1_496"/>
      <w:bookmarkStart w:id="47" w:name="pn1_497"/>
      <w:bookmarkEnd w:id="46"/>
      <w:bookmarkEnd w:id="47"/>
      <w:r w:rsidRPr="00DF0A4A">
        <w:rPr>
          <w:rFonts w:ascii="Trebuchet MS" w:hAnsi="Trebuchet MS" w:cstheme="minorHAnsi"/>
          <w:color w:val="000000"/>
          <w:sz w:val="20"/>
          <w:szCs w:val="20"/>
          <w:shd w:val="clear" w:color="auto" w:fill="FFFFFF"/>
        </w:rPr>
        <w:t xml:space="preserve"> neatsižvelgiant į ryšio su tais </w:t>
      </w:r>
      <w:r w:rsidR="00601640">
        <w:rPr>
          <w:rFonts w:ascii="Trebuchet MS" w:hAnsi="Trebuchet MS" w:cstheme="minorHAnsi"/>
          <w:color w:val="000000"/>
          <w:sz w:val="20"/>
          <w:szCs w:val="20"/>
          <w:shd w:val="clear" w:color="auto" w:fill="FFFFFF"/>
        </w:rPr>
        <w:t>ū</w:t>
      </w:r>
      <w:r w:rsidRPr="00DF0A4A">
        <w:rPr>
          <w:rFonts w:ascii="Trebuchet MS" w:hAnsi="Trebuchet MS" w:cstheme="minorHAnsi"/>
          <w:color w:val="000000"/>
          <w:sz w:val="20"/>
          <w:szCs w:val="20"/>
          <w:shd w:val="clear" w:color="auto" w:fill="FFFFFF"/>
        </w:rPr>
        <w:t xml:space="preserve">kio subjektais teisinį pobūdį. Jeigu reikalaujama išsilavinimo, profesinės kvalifikacijos ar profesinės patirties arba reikalaujama turėti specialų leidimą ar būti tam tikrų organizacijų nariu, </w:t>
      </w:r>
      <w:r w:rsidR="00726767">
        <w:rPr>
          <w:rFonts w:ascii="Trebuchet MS" w:hAnsi="Trebuchet MS" w:cstheme="minorHAnsi"/>
          <w:color w:val="000000"/>
          <w:sz w:val="20"/>
          <w:szCs w:val="20"/>
          <w:shd w:val="clear" w:color="auto" w:fill="FFFFFF"/>
        </w:rPr>
        <w:t>T</w:t>
      </w:r>
      <w:r w:rsidRPr="00DF0A4A">
        <w:rPr>
          <w:rFonts w:ascii="Trebuchet MS" w:hAnsi="Trebuchet MS" w:cstheme="minorHAnsi"/>
          <w:color w:val="000000"/>
          <w:sz w:val="20"/>
          <w:szCs w:val="20"/>
          <w:shd w:val="clear" w:color="auto" w:fill="FFFFFF"/>
        </w:rPr>
        <w:t xml:space="preserve">iekėjas gali remtis kitų </w:t>
      </w:r>
      <w:r w:rsidR="00601640">
        <w:rPr>
          <w:rFonts w:ascii="Trebuchet MS" w:hAnsi="Trebuchet MS" w:cstheme="minorHAnsi"/>
          <w:color w:val="000000"/>
          <w:sz w:val="20"/>
          <w:szCs w:val="20"/>
          <w:shd w:val="clear" w:color="auto" w:fill="FFFFFF"/>
        </w:rPr>
        <w:t>ū</w:t>
      </w:r>
      <w:r w:rsidRPr="00DF0A4A">
        <w:rPr>
          <w:rFonts w:ascii="Trebuchet MS" w:hAnsi="Trebuchet MS" w:cstheme="minorHAnsi"/>
          <w:color w:val="000000"/>
          <w:sz w:val="20"/>
          <w:szCs w:val="20"/>
          <w:shd w:val="clear" w:color="auto" w:fill="FFFFFF"/>
        </w:rPr>
        <w:t xml:space="preserve">kio subjektų pajėgumais tik tuo atveju, jeigu tie subjektai patys suteiks paslaugas, atliks darbus, </w:t>
      </w:r>
      <w:r w:rsidR="00726767">
        <w:rPr>
          <w:rFonts w:ascii="Trebuchet MS" w:hAnsi="Trebuchet MS" w:cstheme="minorHAnsi"/>
          <w:color w:val="000000"/>
          <w:sz w:val="20"/>
          <w:szCs w:val="20"/>
          <w:shd w:val="clear" w:color="auto" w:fill="FFFFFF"/>
        </w:rPr>
        <w:t xml:space="preserve">tieks prekes, </w:t>
      </w:r>
      <w:r w:rsidRPr="00DF0A4A">
        <w:rPr>
          <w:rFonts w:ascii="Trebuchet MS" w:hAnsi="Trebuchet MS" w:cstheme="minorHAnsi"/>
          <w:color w:val="000000"/>
          <w:sz w:val="20"/>
          <w:szCs w:val="20"/>
          <w:shd w:val="clear" w:color="auto" w:fill="FFFFFF"/>
        </w:rPr>
        <w:t>kuriems reikia jų turimų pajėgumų</w:t>
      </w:r>
      <w:bookmarkStart w:id="48" w:name="_Hlk33687312"/>
      <w:r w:rsidR="00726767">
        <w:rPr>
          <w:rFonts w:ascii="Trebuchet MS" w:hAnsi="Trebuchet MS" w:cstheme="minorHAnsi"/>
          <w:color w:val="000000"/>
          <w:sz w:val="20"/>
          <w:szCs w:val="20"/>
          <w:shd w:val="clear" w:color="auto" w:fill="FFFFFF"/>
        </w:rPr>
        <w:t xml:space="preserve"> (j</w:t>
      </w:r>
      <w:r w:rsidR="00EA502F">
        <w:rPr>
          <w:rFonts w:ascii="Trebuchet MS" w:hAnsi="Trebuchet MS" w:cstheme="minorHAnsi"/>
          <w:color w:val="000000"/>
          <w:sz w:val="20"/>
          <w:szCs w:val="20"/>
          <w:shd w:val="clear" w:color="auto" w:fill="FFFFFF"/>
        </w:rPr>
        <w:t xml:space="preserve">ei </w:t>
      </w:r>
      <w:r w:rsidR="00726767">
        <w:rPr>
          <w:rFonts w:ascii="Trebuchet MS" w:hAnsi="Trebuchet MS" w:cstheme="minorHAnsi"/>
          <w:color w:val="000000"/>
          <w:sz w:val="20"/>
          <w:szCs w:val="20"/>
          <w:shd w:val="clear" w:color="auto" w:fill="FFFFFF"/>
        </w:rPr>
        <w:t xml:space="preserve">SPS </w:t>
      </w:r>
      <w:r w:rsidR="00EA502F">
        <w:rPr>
          <w:rFonts w:ascii="Trebuchet MS" w:hAnsi="Trebuchet MS" w:cstheme="minorHAnsi"/>
          <w:color w:val="000000"/>
          <w:sz w:val="20"/>
          <w:szCs w:val="20"/>
          <w:shd w:val="clear" w:color="auto" w:fill="FFFFFF"/>
        </w:rPr>
        <w:t>nenurodyta kitaip</w:t>
      </w:r>
      <w:r w:rsidR="00726767">
        <w:rPr>
          <w:rFonts w:ascii="Trebuchet MS" w:hAnsi="Trebuchet MS" w:cstheme="minorHAnsi"/>
          <w:color w:val="000000"/>
          <w:sz w:val="20"/>
          <w:szCs w:val="20"/>
          <w:shd w:val="clear" w:color="auto" w:fill="FFFFFF"/>
        </w:rPr>
        <w:t>)</w:t>
      </w:r>
      <w:r w:rsidR="00EA502F">
        <w:rPr>
          <w:rFonts w:ascii="Trebuchet MS" w:hAnsi="Trebuchet MS" w:cstheme="minorHAnsi"/>
          <w:color w:val="000000"/>
          <w:sz w:val="20"/>
          <w:szCs w:val="20"/>
          <w:shd w:val="clear" w:color="auto" w:fill="FFFFFF"/>
        </w:rPr>
        <w:t>.</w:t>
      </w:r>
      <w:bookmarkEnd w:id="48"/>
    </w:p>
    <w:p w14:paraId="09466FBD" w14:textId="1479CD8C" w:rsidR="00FF1157" w:rsidRPr="000A5BEC" w:rsidRDefault="00FF1157" w:rsidP="00FF1157">
      <w:pPr>
        <w:numPr>
          <w:ilvl w:val="1"/>
          <w:numId w:val="1"/>
        </w:numPr>
        <w:tabs>
          <w:tab w:val="left" w:pos="567"/>
        </w:tabs>
        <w:spacing w:before="60" w:after="60"/>
        <w:ind w:left="0" w:firstLine="0"/>
        <w:jc w:val="both"/>
        <w:rPr>
          <w:rFonts w:ascii="Trebuchet MS" w:hAnsi="Trebuchet MS" w:cstheme="minorHAnsi"/>
          <w:sz w:val="20"/>
          <w:szCs w:val="20"/>
        </w:rPr>
      </w:pPr>
      <w:r w:rsidRPr="00DF0A4A">
        <w:rPr>
          <w:rFonts w:ascii="Trebuchet MS" w:hAnsi="Trebuchet MS" w:cstheme="minorHAnsi"/>
          <w:color w:val="000000"/>
          <w:sz w:val="20"/>
          <w:szCs w:val="20"/>
        </w:rPr>
        <w:t xml:space="preserve">Perkantysis subjektas, vadovaudamasis </w:t>
      </w:r>
      <w:r w:rsidRPr="00DF0A4A">
        <w:rPr>
          <w:rStyle w:val="margin-left-101"/>
          <w:rFonts w:ascii="Trebuchet MS" w:hAnsi="Trebuchet MS" w:cstheme="minorHAnsi"/>
          <w:sz w:val="20"/>
          <w:szCs w:val="20"/>
        </w:rPr>
        <w:t>PĮ</w:t>
      </w:r>
      <w:r w:rsidRPr="00DF0A4A">
        <w:rPr>
          <w:rFonts w:ascii="Trebuchet MS" w:hAnsi="Trebuchet MS" w:cstheme="minorHAnsi"/>
          <w:sz w:val="20"/>
          <w:szCs w:val="20"/>
        </w:rPr>
        <w:t xml:space="preserve"> </w:t>
      </w:r>
      <w:r w:rsidRPr="00DF0A4A">
        <w:rPr>
          <w:rFonts w:ascii="Trebuchet MS" w:hAnsi="Trebuchet MS" w:cstheme="minorHAnsi"/>
          <w:color w:val="000000"/>
          <w:sz w:val="20"/>
          <w:szCs w:val="20"/>
        </w:rPr>
        <w:t xml:space="preserve">59 straipsnio nuostatomis, patikrina, ar </w:t>
      </w:r>
      <w:r w:rsidR="00867F44">
        <w:rPr>
          <w:rFonts w:ascii="Trebuchet MS" w:hAnsi="Trebuchet MS" w:cstheme="minorHAnsi"/>
          <w:color w:val="000000"/>
          <w:sz w:val="20"/>
          <w:szCs w:val="20"/>
        </w:rPr>
        <w:t>Ū</w:t>
      </w:r>
      <w:r w:rsidRPr="00DF0A4A">
        <w:rPr>
          <w:rFonts w:ascii="Trebuchet MS" w:hAnsi="Trebuchet MS" w:cstheme="minorHAnsi"/>
          <w:color w:val="000000"/>
          <w:sz w:val="20"/>
          <w:szCs w:val="20"/>
        </w:rPr>
        <w:t>kio subjektai, kurių pajėgum</w:t>
      </w:r>
      <w:r w:rsidR="003132BF">
        <w:rPr>
          <w:rFonts w:ascii="Trebuchet MS" w:hAnsi="Trebuchet MS" w:cstheme="minorHAnsi"/>
          <w:color w:val="000000"/>
          <w:sz w:val="20"/>
          <w:szCs w:val="20"/>
        </w:rPr>
        <w:t>ais</w:t>
      </w:r>
      <w:r w:rsidRPr="00DF0A4A">
        <w:rPr>
          <w:rFonts w:ascii="Trebuchet MS" w:hAnsi="Trebuchet MS" w:cstheme="minorHAnsi"/>
          <w:color w:val="000000"/>
          <w:sz w:val="20"/>
          <w:szCs w:val="20"/>
        </w:rPr>
        <w:t xml:space="preserve"> </w:t>
      </w:r>
      <w:r w:rsidR="00B6129A" w:rsidRPr="00DF0A4A">
        <w:rPr>
          <w:rFonts w:ascii="Trebuchet MS" w:hAnsi="Trebuchet MS" w:cstheme="minorHAnsi"/>
          <w:color w:val="000000"/>
          <w:sz w:val="20"/>
          <w:szCs w:val="20"/>
        </w:rPr>
        <w:t>rem</w:t>
      </w:r>
      <w:r w:rsidR="00B6129A">
        <w:rPr>
          <w:rFonts w:ascii="Trebuchet MS" w:hAnsi="Trebuchet MS" w:cstheme="minorHAnsi"/>
          <w:color w:val="000000"/>
          <w:sz w:val="20"/>
          <w:szCs w:val="20"/>
        </w:rPr>
        <w:t>iamasi</w:t>
      </w:r>
      <w:r w:rsidRPr="00DF0A4A">
        <w:rPr>
          <w:rFonts w:ascii="Trebuchet MS" w:hAnsi="Trebuchet MS" w:cstheme="minorHAnsi"/>
          <w:color w:val="000000"/>
          <w:sz w:val="20"/>
          <w:szCs w:val="20"/>
        </w:rPr>
        <w:t>,</w:t>
      </w:r>
      <w:r w:rsidR="00615F3A">
        <w:rPr>
          <w:rFonts w:ascii="Trebuchet MS" w:hAnsi="Trebuchet MS" w:cstheme="minorHAnsi"/>
          <w:color w:val="000000"/>
          <w:sz w:val="20"/>
          <w:szCs w:val="20"/>
        </w:rPr>
        <w:t xml:space="preserve"> ir/ar </w:t>
      </w:r>
      <w:proofErr w:type="spellStart"/>
      <w:r w:rsidR="00615F3A">
        <w:rPr>
          <w:rFonts w:ascii="Trebuchet MS" w:hAnsi="Trebuchet MS" w:cstheme="minorHAnsi"/>
          <w:color w:val="000000"/>
          <w:sz w:val="20"/>
          <w:szCs w:val="20"/>
        </w:rPr>
        <w:t>Kvazisubtiekėjai</w:t>
      </w:r>
      <w:proofErr w:type="spellEnd"/>
      <w:r w:rsidRPr="00DF0A4A">
        <w:rPr>
          <w:rFonts w:ascii="Trebuchet MS" w:hAnsi="Trebuchet MS" w:cstheme="minorHAnsi"/>
          <w:color w:val="000000"/>
          <w:sz w:val="20"/>
          <w:szCs w:val="20"/>
        </w:rPr>
        <w:t xml:space="preserve"> tenkina jiems keliamus Kvalifikacijos reikalavimus</w:t>
      </w:r>
      <w:r w:rsidR="00B6129A">
        <w:rPr>
          <w:rFonts w:ascii="Trebuchet MS" w:hAnsi="Trebuchet MS" w:cstheme="minorHAnsi"/>
          <w:color w:val="000000"/>
          <w:sz w:val="20"/>
          <w:szCs w:val="20"/>
        </w:rPr>
        <w:t>,</w:t>
      </w:r>
      <w:r w:rsidRPr="00DF0A4A">
        <w:rPr>
          <w:rFonts w:ascii="Trebuchet MS" w:hAnsi="Trebuchet MS" w:cstheme="minorHAnsi"/>
          <w:color w:val="000000"/>
          <w:sz w:val="20"/>
          <w:szCs w:val="20"/>
        </w:rPr>
        <w:t xml:space="preserve"> ir ar nėra </w:t>
      </w:r>
      <w:r w:rsidR="00867F44">
        <w:rPr>
          <w:rFonts w:ascii="Trebuchet MS" w:hAnsi="Trebuchet MS" w:cstheme="minorHAnsi"/>
          <w:color w:val="000000"/>
          <w:sz w:val="20"/>
          <w:szCs w:val="20"/>
        </w:rPr>
        <w:t>Ū</w:t>
      </w:r>
      <w:r w:rsidRPr="00DF0A4A">
        <w:rPr>
          <w:rFonts w:ascii="Trebuchet MS" w:hAnsi="Trebuchet MS" w:cstheme="minorHAnsi"/>
          <w:color w:val="000000"/>
          <w:sz w:val="20"/>
          <w:szCs w:val="20"/>
        </w:rPr>
        <w:t>kio subjekt</w:t>
      </w:r>
      <w:r w:rsidR="001549B0">
        <w:rPr>
          <w:rFonts w:ascii="Trebuchet MS" w:hAnsi="Trebuchet MS" w:cstheme="minorHAnsi"/>
          <w:color w:val="000000"/>
          <w:sz w:val="20"/>
          <w:szCs w:val="20"/>
        </w:rPr>
        <w:t>ų</w:t>
      </w:r>
      <w:r w:rsidR="00615F3A">
        <w:rPr>
          <w:rFonts w:ascii="Trebuchet MS" w:hAnsi="Trebuchet MS" w:cstheme="minorHAnsi"/>
          <w:color w:val="000000"/>
          <w:sz w:val="20"/>
          <w:szCs w:val="20"/>
        </w:rPr>
        <w:t>, kurių pajėgumais remiamasi,</w:t>
      </w:r>
      <w:r w:rsidRPr="00DF0A4A">
        <w:rPr>
          <w:rFonts w:ascii="Trebuchet MS" w:hAnsi="Trebuchet MS" w:cstheme="minorHAnsi"/>
          <w:color w:val="000000"/>
          <w:sz w:val="20"/>
          <w:szCs w:val="20"/>
        </w:rPr>
        <w:t xml:space="preserve"> pašalinimo pagrindų. Jeigu </w:t>
      </w:r>
      <w:r w:rsidR="0038395E">
        <w:rPr>
          <w:rFonts w:ascii="Trebuchet MS" w:hAnsi="Trebuchet MS" w:cstheme="minorHAnsi"/>
          <w:color w:val="000000"/>
          <w:sz w:val="20"/>
          <w:szCs w:val="20"/>
        </w:rPr>
        <w:t>ū</w:t>
      </w:r>
      <w:r w:rsidRPr="00DF0A4A">
        <w:rPr>
          <w:rFonts w:ascii="Trebuchet MS" w:hAnsi="Trebuchet MS" w:cstheme="minorHAnsi"/>
          <w:color w:val="000000"/>
          <w:sz w:val="20"/>
          <w:szCs w:val="20"/>
        </w:rPr>
        <w:t xml:space="preserve">kio subjektas netenkina jam keliamų Kvalifikacijos reikalavimų arba jo padėtis atitinka bent vieną Perkančiojo subjekto nustatytą pašalinimo pagrindą, Perkantysis subjektas turi pareikalauti per jo nustatytą terminą pakeisti </w:t>
      </w:r>
      <w:r w:rsidR="00FF7D0C">
        <w:rPr>
          <w:rFonts w:ascii="Trebuchet MS" w:hAnsi="Trebuchet MS" w:cstheme="minorHAnsi"/>
          <w:color w:val="000000"/>
          <w:sz w:val="20"/>
          <w:szCs w:val="20"/>
        </w:rPr>
        <w:t xml:space="preserve">tokį </w:t>
      </w:r>
      <w:r w:rsidR="00E753D6">
        <w:rPr>
          <w:rFonts w:ascii="Trebuchet MS" w:hAnsi="Trebuchet MS" w:cstheme="minorHAnsi"/>
          <w:color w:val="000000"/>
          <w:sz w:val="20"/>
          <w:szCs w:val="20"/>
        </w:rPr>
        <w:t>ū</w:t>
      </w:r>
      <w:r w:rsidR="00FF7D0C">
        <w:rPr>
          <w:rFonts w:ascii="Trebuchet MS" w:hAnsi="Trebuchet MS" w:cstheme="minorHAnsi"/>
          <w:color w:val="000000"/>
          <w:sz w:val="20"/>
          <w:szCs w:val="20"/>
        </w:rPr>
        <w:t>kio subjektą</w:t>
      </w:r>
      <w:r w:rsidR="00FF7D0C" w:rsidRPr="00DF0A4A">
        <w:rPr>
          <w:rFonts w:ascii="Trebuchet MS" w:hAnsi="Trebuchet MS" w:cstheme="minorHAnsi"/>
          <w:color w:val="000000"/>
          <w:sz w:val="20"/>
          <w:szCs w:val="20"/>
        </w:rPr>
        <w:t xml:space="preserve"> </w:t>
      </w:r>
      <w:r w:rsidRPr="00DF0A4A">
        <w:rPr>
          <w:rFonts w:ascii="Trebuchet MS" w:hAnsi="Trebuchet MS" w:cstheme="minorHAnsi"/>
          <w:color w:val="000000"/>
          <w:sz w:val="20"/>
          <w:szCs w:val="20"/>
        </w:rPr>
        <w:t xml:space="preserve">reikalavimus atitinkančiu </w:t>
      </w:r>
      <w:r w:rsidR="00E753D6">
        <w:rPr>
          <w:rFonts w:ascii="Trebuchet MS" w:hAnsi="Trebuchet MS" w:cstheme="minorHAnsi"/>
          <w:color w:val="000000"/>
          <w:sz w:val="20"/>
          <w:szCs w:val="20"/>
        </w:rPr>
        <w:t>ū</w:t>
      </w:r>
      <w:r w:rsidRPr="00DF0A4A">
        <w:rPr>
          <w:rFonts w:ascii="Trebuchet MS" w:hAnsi="Trebuchet MS" w:cstheme="minorHAnsi"/>
          <w:color w:val="000000"/>
          <w:sz w:val="20"/>
          <w:szCs w:val="20"/>
        </w:rPr>
        <w:t>kio subjektu</w:t>
      </w:r>
      <w:r w:rsidR="000A5BEC">
        <w:rPr>
          <w:rFonts w:ascii="Trebuchet MS" w:hAnsi="Trebuchet MS" w:cstheme="minorHAnsi"/>
          <w:color w:val="000000"/>
          <w:sz w:val="20"/>
          <w:szCs w:val="20"/>
        </w:rPr>
        <w:t xml:space="preserve"> arba pateikti BPS </w:t>
      </w:r>
      <w:r w:rsidR="00A24C7F">
        <w:rPr>
          <w:rFonts w:ascii="Trebuchet MS" w:hAnsi="Trebuchet MS" w:cstheme="minorHAnsi"/>
          <w:color w:val="000000"/>
          <w:sz w:val="20"/>
          <w:szCs w:val="20"/>
        </w:rPr>
        <w:t>9</w:t>
      </w:r>
      <w:r w:rsidR="000A5BEC">
        <w:rPr>
          <w:rFonts w:ascii="Trebuchet MS" w:hAnsi="Trebuchet MS" w:cstheme="minorHAnsi"/>
          <w:color w:val="000000"/>
          <w:sz w:val="20"/>
          <w:szCs w:val="20"/>
        </w:rPr>
        <w:t>.</w:t>
      </w:r>
      <w:r w:rsidR="00A24C7F">
        <w:rPr>
          <w:rFonts w:ascii="Trebuchet MS" w:hAnsi="Trebuchet MS" w:cstheme="minorHAnsi"/>
          <w:color w:val="000000"/>
          <w:sz w:val="20"/>
          <w:szCs w:val="20"/>
          <w:lang w:val="en-US"/>
        </w:rPr>
        <w:t>10</w:t>
      </w:r>
      <w:r w:rsidR="000A5BEC">
        <w:rPr>
          <w:rFonts w:ascii="Trebuchet MS" w:hAnsi="Trebuchet MS" w:cstheme="minorHAnsi"/>
          <w:color w:val="000000"/>
          <w:sz w:val="20"/>
          <w:szCs w:val="20"/>
        </w:rPr>
        <w:t xml:space="preserve"> punkte</w:t>
      </w:r>
      <w:r w:rsidR="00A24C7F">
        <w:rPr>
          <w:rFonts w:ascii="Trebuchet MS" w:hAnsi="Trebuchet MS" w:cstheme="minorHAnsi"/>
          <w:color w:val="000000"/>
          <w:sz w:val="20"/>
          <w:szCs w:val="20"/>
        </w:rPr>
        <w:t xml:space="preserve"> nurodytus dokumentus</w:t>
      </w:r>
      <w:r w:rsidRPr="00DF0A4A">
        <w:rPr>
          <w:rFonts w:ascii="Trebuchet MS" w:hAnsi="Trebuchet MS" w:cstheme="minorHAnsi"/>
          <w:color w:val="000000"/>
          <w:sz w:val="20"/>
          <w:szCs w:val="20"/>
        </w:rPr>
        <w:t xml:space="preserve">. </w:t>
      </w:r>
    </w:p>
    <w:p w14:paraId="6E39540A" w14:textId="775338F4" w:rsidR="00FF1157" w:rsidRDefault="00FF1157" w:rsidP="00FF1157">
      <w:pPr>
        <w:numPr>
          <w:ilvl w:val="1"/>
          <w:numId w:val="1"/>
        </w:numPr>
        <w:tabs>
          <w:tab w:val="left" w:pos="567"/>
        </w:tabs>
        <w:spacing w:before="60" w:after="60"/>
        <w:ind w:left="0" w:firstLine="0"/>
        <w:jc w:val="both"/>
        <w:rPr>
          <w:rFonts w:ascii="Trebuchet MS" w:hAnsi="Trebuchet MS" w:cstheme="minorHAnsi"/>
          <w:sz w:val="20"/>
          <w:szCs w:val="20"/>
        </w:rPr>
      </w:pPr>
      <w:r w:rsidRPr="00DF0A4A">
        <w:rPr>
          <w:rFonts w:ascii="Trebuchet MS" w:hAnsi="Trebuchet MS" w:cstheme="minorHAnsi"/>
          <w:sz w:val="20"/>
          <w:szCs w:val="20"/>
        </w:rPr>
        <w:t xml:space="preserve">Jei Tiekėjas remiasi kitų </w:t>
      </w:r>
      <w:r w:rsidR="003C3DAF">
        <w:rPr>
          <w:rFonts w:ascii="Trebuchet MS" w:hAnsi="Trebuchet MS" w:cstheme="minorHAnsi"/>
          <w:sz w:val="20"/>
          <w:szCs w:val="20"/>
        </w:rPr>
        <w:t>ū</w:t>
      </w:r>
      <w:r w:rsidRPr="00DF0A4A">
        <w:rPr>
          <w:rFonts w:ascii="Trebuchet MS" w:hAnsi="Trebuchet MS" w:cstheme="minorHAnsi"/>
          <w:sz w:val="20"/>
          <w:szCs w:val="20"/>
        </w:rPr>
        <w:t xml:space="preserve">kio subjektų pajėgumais, atsižvelgdamas į Pirkimo </w:t>
      </w:r>
      <w:r w:rsidR="00847BF7">
        <w:rPr>
          <w:rFonts w:ascii="Trebuchet MS" w:hAnsi="Trebuchet MS" w:cstheme="minorHAnsi"/>
          <w:sz w:val="20"/>
          <w:szCs w:val="20"/>
        </w:rPr>
        <w:t>sąlygose</w:t>
      </w:r>
      <w:r w:rsidR="00847BF7" w:rsidRPr="00DF0A4A">
        <w:rPr>
          <w:rFonts w:ascii="Trebuchet MS" w:hAnsi="Trebuchet MS" w:cstheme="minorHAnsi"/>
          <w:sz w:val="20"/>
          <w:szCs w:val="20"/>
        </w:rPr>
        <w:t xml:space="preserve"> </w:t>
      </w:r>
      <w:r w:rsidRPr="00DF0A4A">
        <w:rPr>
          <w:rFonts w:ascii="Trebuchet MS" w:hAnsi="Trebuchet MS" w:cstheme="minorHAnsi"/>
          <w:sz w:val="20"/>
          <w:szCs w:val="20"/>
        </w:rPr>
        <w:t xml:space="preserve">nustatytus ekonominio ir finansinio pajėgumo reikalavimus, Tiekėjas ir </w:t>
      </w:r>
      <w:r w:rsidR="00615F3A">
        <w:rPr>
          <w:rFonts w:ascii="Trebuchet MS" w:hAnsi="Trebuchet MS" w:cstheme="minorHAnsi"/>
          <w:sz w:val="20"/>
          <w:szCs w:val="20"/>
        </w:rPr>
        <w:t>tokie ū</w:t>
      </w:r>
      <w:r w:rsidRPr="00DF0A4A">
        <w:rPr>
          <w:rFonts w:ascii="Trebuchet MS" w:hAnsi="Trebuchet MS" w:cstheme="minorHAnsi"/>
          <w:sz w:val="20"/>
          <w:szCs w:val="20"/>
        </w:rPr>
        <w:t>kio subjektai turi prisiimti solidarią atsakomybę už Sutarties įvykdymą.</w:t>
      </w:r>
    </w:p>
    <w:p w14:paraId="1D133FF1" w14:textId="7A9CFE7B" w:rsidR="00FF1157" w:rsidRDefault="00FF1157" w:rsidP="00FF1157">
      <w:pPr>
        <w:pStyle w:val="ListParagraph"/>
        <w:numPr>
          <w:ilvl w:val="1"/>
          <w:numId w:val="1"/>
        </w:numPr>
        <w:tabs>
          <w:tab w:val="left" w:pos="540"/>
        </w:tabs>
        <w:ind w:left="0" w:firstLine="0"/>
        <w:jc w:val="both"/>
        <w:rPr>
          <w:rFonts w:ascii="Trebuchet MS" w:hAnsi="Trebuchet MS" w:cstheme="minorHAnsi"/>
          <w:sz w:val="20"/>
          <w:szCs w:val="20"/>
        </w:rPr>
      </w:pPr>
      <w:r w:rsidRPr="00464494">
        <w:rPr>
          <w:rFonts w:ascii="Trebuchet MS" w:hAnsi="Trebuchet MS" w:cstheme="minorHAnsi"/>
          <w:sz w:val="20"/>
          <w:szCs w:val="20"/>
        </w:rPr>
        <w:t>Jeigu Pirkimo procedūrose dalyvauja jungtinės veiklos pagrindu susivienijusi Tiekėjų grupė, jie kartu su Pa</w:t>
      </w:r>
      <w:r w:rsidR="001E6B1F">
        <w:rPr>
          <w:rFonts w:ascii="Trebuchet MS" w:hAnsi="Trebuchet MS" w:cstheme="minorHAnsi"/>
          <w:sz w:val="20"/>
          <w:szCs w:val="20"/>
        </w:rPr>
        <w:t xml:space="preserve">siūlymu </w:t>
      </w:r>
      <w:r w:rsidRPr="00464494">
        <w:rPr>
          <w:rFonts w:ascii="Trebuchet MS" w:hAnsi="Trebuchet MS" w:cstheme="minorHAnsi"/>
          <w:sz w:val="20"/>
          <w:szCs w:val="20"/>
        </w:rPr>
        <w:t xml:space="preserve">turi pateikti jungtinės veiklos sutartį. Jungtinės veiklos sutartyje turi būti nurodyti kiekvienos šios sutarties šalies įsipareigojimai ir šių įsipareigojimų procentinė dalis vykdant numatomą sudaryti </w:t>
      </w:r>
      <w:r w:rsidR="00DF45B9">
        <w:rPr>
          <w:rFonts w:ascii="Trebuchet MS" w:hAnsi="Trebuchet MS" w:cstheme="minorHAnsi"/>
          <w:sz w:val="20"/>
          <w:szCs w:val="20"/>
        </w:rPr>
        <w:t>S</w:t>
      </w:r>
      <w:r w:rsidRPr="00464494">
        <w:rPr>
          <w:rFonts w:ascii="Trebuchet MS" w:hAnsi="Trebuchet MS" w:cstheme="minorHAnsi"/>
          <w:sz w:val="20"/>
          <w:szCs w:val="20"/>
        </w:rPr>
        <w:t xml:space="preserve">utartį. Jungtinės veiklos sutartis turi numatyti solidarią visų šios sutarties šalių atsakomybę už prievolių Perkančiajam subjektui pagal </w:t>
      </w:r>
      <w:r w:rsidR="00DF45B9">
        <w:rPr>
          <w:rFonts w:ascii="Trebuchet MS" w:hAnsi="Trebuchet MS" w:cstheme="minorHAnsi"/>
          <w:sz w:val="20"/>
          <w:szCs w:val="20"/>
        </w:rPr>
        <w:t>S</w:t>
      </w:r>
      <w:r w:rsidRPr="00464494">
        <w:rPr>
          <w:rFonts w:ascii="Trebuchet MS" w:hAnsi="Trebuchet MS" w:cstheme="minorHAnsi"/>
          <w:sz w:val="20"/>
          <w:szCs w:val="20"/>
        </w:rPr>
        <w:t>utartį nevykdymą. Taip pat jungtinės veiklos sutartyje turi būti nurodyti jos dalyvių įgaliojimai atstovauti Tiekėjų grupę bendraujant su Perkančiuoju subjektu Pirkimo procedūrų metu kylančiais klausimais (Pasiūlymų pateikimu, jų nagrinėjimu ar vertinimu, kit</w:t>
      </w:r>
      <w:r w:rsidR="007C049E">
        <w:rPr>
          <w:rFonts w:ascii="Trebuchet MS" w:hAnsi="Trebuchet MS" w:cstheme="minorHAnsi"/>
          <w:sz w:val="20"/>
          <w:szCs w:val="20"/>
        </w:rPr>
        <w:t>o</w:t>
      </w:r>
      <w:r w:rsidRPr="00464494">
        <w:rPr>
          <w:rFonts w:ascii="Trebuchet MS" w:hAnsi="Trebuchet MS" w:cstheme="minorHAnsi"/>
          <w:sz w:val="20"/>
          <w:szCs w:val="20"/>
        </w:rPr>
        <w:t>s su Pirkimo vykdymo klausimais susijusios informacijos teikimu</w:t>
      </w:r>
      <w:r w:rsidR="00DF45B9">
        <w:rPr>
          <w:rFonts w:ascii="Trebuchet MS" w:hAnsi="Trebuchet MS" w:cstheme="minorHAnsi"/>
          <w:sz w:val="20"/>
          <w:szCs w:val="20"/>
        </w:rPr>
        <w:t>)</w:t>
      </w:r>
      <w:r w:rsidRPr="00DF0A4A">
        <w:rPr>
          <w:rFonts w:ascii="Trebuchet MS" w:hAnsi="Trebuchet MS" w:cstheme="minorHAnsi"/>
          <w:sz w:val="20"/>
          <w:szCs w:val="20"/>
        </w:rPr>
        <w:t>.</w:t>
      </w:r>
      <w:r w:rsidR="00AF567F" w:rsidRPr="00AF567F">
        <w:t xml:space="preserve"> </w:t>
      </w:r>
      <w:r w:rsidR="00AF567F" w:rsidRPr="00AF567F">
        <w:rPr>
          <w:rFonts w:ascii="Trebuchet MS" w:hAnsi="Trebuchet MS" w:cstheme="minorHAnsi"/>
          <w:sz w:val="20"/>
          <w:szCs w:val="20"/>
        </w:rPr>
        <w:t xml:space="preserve">Jungtinės veiklos sutartyje turi būti nurodomas partneris, kuris automatiškai tampa pagrindiniu partneriu, kai pagrindinis jungtinės veiklos sutartyje nurodytas partneris susiduria su finansinėmis problemomis ir tampa nepajėgus </w:t>
      </w:r>
      <w:r w:rsidR="00DA365C">
        <w:rPr>
          <w:rFonts w:ascii="Trebuchet MS" w:hAnsi="Trebuchet MS" w:cstheme="minorHAnsi"/>
          <w:sz w:val="20"/>
          <w:szCs w:val="20"/>
        </w:rPr>
        <w:t>vykdyti Sutartį</w:t>
      </w:r>
      <w:r w:rsidR="00AF567F" w:rsidRPr="00AF567F">
        <w:rPr>
          <w:rFonts w:ascii="Trebuchet MS" w:hAnsi="Trebuchet MS" w:cstheme="minorHAnsi"/>
          <w:sz w:val="20"/>
          <w:szCs w:val="20"/>
        </w:rPr>
        <w:t>. Iškilus aukščiau nurodytoms aplinkybėms, tas partneris, kuris automatiškai tapo pagrindiniu, privalės įvykdyti pagrindinio partnerio įsipareigojimus ir už juos gaus mokėjimus iš Perkančiojo subjekto.</w:t>
      </w:r>
    </w:p>
    <w:p w14:paraId="0688C33E" w14:textId="71DBE27D" w:rsidR="00FF1157" w:rsidRDefault="00FF1157" w:rsidP="00FF1157">
      <w:pPr>
        <w:pStyle w:val="ListParagraph"/>
        <w:numPr>
          <w:ilvl w:val="1"/>
          <w:numId w:val="1"/>
        </w:numPr>
        <w:tabs>
          <w:tab w:val="left" w:pos="540"/>
        </w:tabs>
        <w:ind w:left="0" w:firstLine="0"/>
        <w:jc w:val="both"/>
        <w:rPr>
          <w:rFonts w:ascii="Trebuchet MS" w:hAnsi="Trebuchet MS" w:cstheme="minorHAnsi"/>
          <w:sz w:val="20"/>
          <w:szCs w:val="20"/>
        </w:rPr>
      </w:pPr>
      <w:r w:rsidRPr="00464494">
        <w:rPr>
          <w:rFonts w:ascii="Trebuchet MS" w:hAnsi="Trebuchet MS" w:cstheme="minorHAnsi"/>
          <w:sz w:val="20"/>
          <w:szCs w:val="20"/>
        </w:rPr>
        <w:t xml:space="preserve">Perkantysis subjektas nereikalauja, kad Tiekėjų grupės pateiktą Pasiūlymą pripažinus laimėjusiu ir Perkančiajam subjektui pasiūlius sudaryti </w:t>
      </w:r>
      <w:r w:rsidR="00E00299">
        <w:rPr>
          <w:rFonts w:ascii="Trebuchet MS" w:hAnsi="Trebuchet MS" w:cstheme="minorHAnsi"/>
          <w:sz w:val="20"/>
          <w:szCs w:val="20"/>
        </w:rPr>
        <w:t>S</w:t>
      </w:r>
      <w:r w:rsidRPr="00464494">
        <w:rPr>
          <w:rFonts w:ascii="Trebuchet MS" w:hAnsi="Trebuchet MS" w:cstheme="minorHAnsi"/>
          <w:sz w:val="20"/>
          <w:szCs w:val="20"/>
        </w:rPr>
        <w:t>utartį, ši Tiekėjų grupė įgautų tam tikrą teisinę formą.</w:t>
      </w:r>
    </w:p>
    <w:p w14:paraId="4A22092D" w14:textId="3EF00738" w:rsidR="00FF1157" w:rsidRPr="00E007E3" w:rsidRDefault="00FF1157" w:rsidP="00FB5CAD">
      <w:pPr>
        <w:pStyle w:val="ListParagraph"/>
        <w:widowControl w:val="0"/>
        <w:numPr>
          <w:ilvl w:val="1"/>
          <w:numId w:val="1"/>
        </w:numPr>
        <w:tabs>
          <w:tab w:val="left" w:pos="540"/>
          <w:tab w:val="left" w:pos="567"/>
        </w:tabs>
        <w:spacing w:before="60" w:after="60"/>
        <w:ind w:left="0" w:firstLine="0"/>
        <w:jc w:val="both"/>
        <w:rPr>
          <w:rFonts w:ascii="Trebuchet MS" w:hAnsi="Trebuchet MS" w:cstheme="minorHAnsi"/>
          <w:sz w:val="20"/>
          <w:szCs w:val="20"/>
        </w:rPr>
      </w:pPr>
      <w:r w:rsidRPr="00E007E3">
        <w:rPr>
          <w:rFonts w:ascii="Trebuchet MS" w:hAnsi="Trebuchet MS" w:cstheme="minorHAnsi"/>
          <w:sz w:val="20"/>
          <w:szCs w:val="20"/>
        </w:rPr>
        <w:t xml:space="preserve">Jeigu Tiekėjas </w:t>
      </w:r>
      <w:r w:rsidR="004D6882">
        <w:rPr>
          <w:rFonts w:ascii="Trebuchet MS" w:hAnsi="Trebuchet MS" w:cstheme="minorHAnsi"/>
          <w:sz w:val="20"/>
          <w:szCs w:val="20"/>
        </w:rPr>
        <w:t>ir/</w:t>
      </w:r>
      <w:r w:rsidRPr="00E007E3">
        <w:rPr>
          <w:rFonts w:ascii="Trebuchet MS" w:hAnsi="Trebuchet MS" w:cstheme="minorHAnsi"/>
          <w:sz w:val="20"/>
          <w:szCs w:val="20"/>
        </w:rPr>
        <w:t xml:space="preserve">ar </w:t>
      </w:r>
      <w:r w:rsidR="00867F44">
        <w:rPr>
          <w:rFonts w:ascii="Trebuchet MS" w:hAnsi="Trebuchet MS" w:cstheme="minorHAnsi"/>
          <w:sz w:val="20"/>
          <w:szCs w:val="20"/>
        </w:rPr>
        <w:t>Ū</w:t>
      </w:r>
      <w:r w:rsidRPr="00E007E3">
        <w:rPr>
          <w:rFonts w:ascii="Trebuchet MS" w:hAnsi="Trebuchet MS" w:cstheme="minorHAnsi"/>
          <w:sz w:val="20"/>
          <w:szCs w:val="20"/>
        </w:rPr>
        <w:t>kio subjektai, kuri</w:t>
      </w:r>
      <w:r w:rsidR="00E00299" w:rsidRPr="00E007E3">
        <w:rPr>
          <w:rFonts w:ascii="Trebuchet MS" w:hAnsi="Trebuchet MS" w:cstheme="minorHAnsi"/>
          <w:sz w:val="20"/>
          <w:szCs w:val="20"/>
        </w:rPr>
        <w:t>ų</w:t>
      </w:r>
      <w:r w:rsidRPr="00E007E3">
        <w:rPr>
          <w:rFonts w:ascii="Trebuchet MS" w:hAnsi="Trebuchet MS" w:cstheme="minorHAnsi"/>
          <w:sz w:val="20"/>
          <w:szCs w:val="20"/>
        </w:rPr>
        <w:t xml:space="preserve"> pajėgumais remia</w:t>
      </w:r>
      <w:r w:rsidR="009211E0">
        <w:rPr>
          <w:rFonts w:ascii="Trebuchet MS" w:hAnsi="Trebuchet MS" w:cstheme="minorHAnsi"/>
          <w:sz w:val="20"/>
          <w:szCs w:val="20"/>
        </w:rPr>
        <w:t>ma</w:t>
      </w:r>
      <w:r w:rsidRPr="00E007E3">
        <w:rPr>
          <w:rFonts w:ascii="Trebuchet MS" w:hAnsi="Trebuchet MS" w:cstheme="minorHAnsi"/>
          <w:sz w:val="20"/>
          <w:szCs w:val="20"/>
        </w:rPr>
        <w:t>si</w:t>
      </w:r>
      <w:r w:rsidR="004D6882">
        <w:rPr>
          <w:rFonts w:ascii="Trebuchet MS" w:hAnsi="Trebuchet MS" w:cstheme="minorHAnsi"/>
          <w:sz w:val="20"/>
          <w:szCs w:val="20"/>
        </w:rPr>
        <w:t xml:space="preserve">, ir/ar </w:t>
      </w:r>
      <w:proofErr w:type="spellStart"/>
      <w:r w:rsidR="004D6882">
        <w:rPr>
          <w:rFonts w:ascii="Trebuchet MS" w:hAnsi="Trebuchet MS" w:cstheme="minorHAnsi"/>
          <w:sz w:val="20"/>
          <w:szCs w:val="20"/>
        </w:rPr>
        <w:t>Kvazisubtiekėjas</w:t>
      </w:r>
      <w:proofErr w:type="spellEnd"/>
      <w:r w:rsidRPr="00E007E3">
        <w:rPr>
          <w:rFonts w:ascii="Trebuchet MS" w:hAnsi="Trebuchet MS" w:cstheme="minorHAnsi"/>
          <w:sz w:val="20"/>
          <w:szCs w:val="20"/>
        </w:rPr>
        <w:t>, negali pateikti pašalinimo pagrindų nebuvimo ir (ar) kvalifikacijos atitiktį patvirtinančių dokumentų, nes atitinkamoje šalyje tokie dokumentai neišduodami arba toje šalyje išduodami dokumentai neapima visų keliamų klausimų, jie gali būti pakeisti priesaikos deklaracija arba šalyse, kuriose ji netaikoma, oficialia Tiekėjo (</w:t>
      </w:r>
      <w:r w:rsidR="00867F44">
        <w:rPr>
          <w:rFonts w:ascii="Trebuchet MS" w:hAnsi="Trebuchet MS" w:cstheme="minorHAnsi"/>
          <w:sz w:val="20"/>
          <w:szCs w:val="20"/>
        </w:rPr>
        <w:t>Ū</w:t>
      </w:r>
      <w:r w:rsidRPr="00E007E3">
        <w:rPr>
          <w:rFonts w:ascii="Trebuchet MS" w:hAnsi="Trebuchet MS" w:cstheme="minorHAnsi"/>
          <w:sz w:val="20"/>
          <w:szCs w:val="20"/>
        </w:rPr>
        <w:t>kio subjektų, kurių pajėgumais remia</w:t>
      </w:r>
      <w:r w:rsidR="009211E0">
        <w:rPr>
          <w:rFonts w:ascii="Trebuchet MS" w:hAnsi="Trebuchet MS" w:cstheme="minorHAnsi"/>
          <w:sz w:val="20"/>
          <w:szCs w:val="20"/>
        </w:rPr>
        <w:t>ma</w:t>
      </w:r>
      <w:r w:rsidRPr="00E007E3">
        <w:rPr>
          <w:rFonts w:ascii="Trebuchet MS" w:hAnsi="Trebuchet MS" w:cstheme="minorHAnsi"/>
          <w:sz w:val="20"/>
          <w:szCs w:val="20"/>
        </w:rPr>
        <w:t>si</w:t>
      </w:r>
      <w:r w:rsidR="004D6882">
        <w:rPr>
          <w:rFonts w:ascii="Trebuchet MS" w:hAnsi="Trebuchet MS" w:cstheme="minorHAnsi"/>
          <w:sz w:val="20"/>
          <w:szCs w:val="20"/>
        </w:rPr>
        <w:t xml:space="preserve">, </w:t>
      </w:r>
      <w:bookmarkStart w:id="49" w:name="_Hlk72864696"/>
      <w:r w:rsidR="004D6882">
        <w:rPr>
          <w:rFonts w:ascii="Trebuchet MS" w:hAnsi="Trebuchet MS" w:cstheme="minorHAnsi"/>
          <w:sz w:val="20"/>
          <w:szCs w:val="20"/>
        </w:rPr>
        <w:t xml:space="preserve">ir/ar </w:t>
      </w:r>
      <w:proofErr w:type="spellStart"/>
      <w:r w:rsidR="004D6882">
        <w:rPr>
          <w:rFonts w:ascii="Trebuchet MS" w:hAnsi="Trebuchet MS" w:cstheme="minorHAnsi"/>
          <w:sz w:val="20"/>
          <w:szCs w:val="20"/>
        </w:rPr>
        <w:t>Kvazisubtiekėjo</w:t>
      </w:r>
      <w:bookmarkEnd w:id="49"/>
      <w:proofErr w:type="spellEnd"/>
      <w:r w:rsidRPr="00E007E3">
        <w:rPr>
          <w:rFonts w:ascii="Trebuchet MS" w:hAnsi="Trebuchet MS" w:cstheme="minorHAnsi"/>
          <w:sz w:val="20"/>
          <w:szCs w:val="20"/>
        </w:rPr>
        <w:t>) deklaracija, kuri turi būti patvirtinta valstybės narės ar Tiekėjo</w:t>
      </w:r>
      <w:r w:rsidR="009211E0">
        <w:rPr>
          <w:rFonts w:ascii="Trebuchet MS" w:hAnsi="Trebuchet MS" w:cstheme="minorHAnsi"/>
          <w:sz w:val="20"/>
          <w:szCs w:val="20"/>
        </w:rPr>
        <w:t xml:space="preserve"> </w:t>
      </w:r>
      <w:bookmarkStart w:id="50" w:name="_Hlk72864718"/>
      <w:r w:rsidR="009211E0">
        <w:rPr>
          <w:rFonts w:ascii="Trebuchet MS" w:hAnsi="Trebuchet MS" w:cstheme="minorHAnsi"/>
          <w:sz w:val="20"/>
          <w:szCs w:val="20"/>
        </w:rPr>
        <w:t>(Ū</w:t>
      </w:r>
      <w:r w:rsidR="009211E0" w:rsidRPr="00E007E3">
        <w:rPr>
          <w:rFonts w:ascii="Trebuchet MS" w:hAnsi="Trebuchet MS" w:cstheme="minorHAnsi"/>
          <w:sz w:val="20"/>
          <w:szCs w:val="20"/>
        </w:rPr>
        <w:t>kio subjektų, kurių pajėgumais remia</w:t>
      </w:r>
      <w:r w:rsidR="009211E0">
        <w:rPr>
          <w:rFonts w:ascii="Trebuchet MS" w:hAnsi="Trebuchet MS" w:cstheme="minorHAnsi"/>
          <w:sz w:val="20"/>
          <w:szCs w:val="20"/>
        </w:rPr>
        <w:t>ma</w:t>
      </w:r>
      <w:r w:rsidR="009211E0" w:rsidRPr="00E007E3">
        <w:rPr>
          <w:rFonts w:ascii="Trebuchet MS" w:hAnsi="Trebuchet MS" w:cstheme="minorHAnsi"/>
          <w:sz w:val="20"/>
          <w:szCs w:val="20"/>
        </w:rPr>
        <w:t>si</w:t>
      </w:r>
      <w:r w:rsidR="004D6882">
        <w:rPr>
          <w:rFonts w:ascii="Trebuchet MS" w:hAnsi="Trebuchet MS" w:cstheme="minorHAnsi"/>
          <w:sz w:val="20"/>
          <w:szCs w:val="20"/>
        </w:rPr>
        <w:t xml:space="preserve">, ir/ar </w:t>
      </w:r>
      <w:proofErr w:type="spellStart"/>
      <w:r w:rsidR="004D6882">
        <w:rPr>
          <w:rFonts w:ascii="Trebuchet MS" w:hAnsi="Trebuchet MS" w:cstheme="minorHAnsi"/>
          <w:sz w:val="20"/>
          <w:szCs w:val="20"/>
        </w:rPr>
        <w:t>Kvazisubtiekėjo</w:t>
      </w:r>
      <w:proofErr w:type="spellEnd"/>
      <w:r w:rsidR="009211E0">
        <w:rPr>
          <w:rFonts w:ascii="Trebuchet MS" w:hAnsi="Trebuchet MS" w:cstheme="minorHAnsi"/>
          <w:sz w:val="20"/>
          <w:szCs w:val="20"/>
        </w:rPr>
        <w:t>)</w:t>
      </w:r>
      <w:r w:rsidRPr="00E007E3">
        <w:rPr>
          <w:rFonts w:ascii="Trebuchet MS" w:hAnsi="Trebuchet MS" w:cstheme="minorHAnsi"/>
          <w:sz w:val="20"/>
          <w:szCs w:val="20"/>
        </w:rPr>
        <w:t xml:space="preserve"> </w:t>
      </w:r>
      <w:bookmarkEnd w:id="50"/>
      <w:r w:rsidRPr="00E007E3">
        <w:rPr>
          <w:rFonts w:ascii="Trebuchet MS" w:hAnsi="Trebuchet MS" w:cstheme="minorHAnsi"/>
          <w:sz w:val="20"/>
          <w:szCs w:val="20"/>
        </w:rPr>
        <w:t>kilmės šalies arba šalies, kurioje jis registruotas, kompetentingos teisinės ar administracinės institucijos, notaro arba kompetentingos profesinės ar prekybos organizacijos.</w:t>
      </w:r>
    </w:p>
    <w:p w14:paraId="680EEDFC" w14:textId="45DB8A45" w:rsidR="00CC65FD" w:rsidRDefault="009867FC" w:rsidP="009867FC">
      <w:pPr>
        <w:pStyle w:val="ListParagraph"/>
        <w:widowControl w:val="0"/>
        <w:numPr>
          <w:ilvl w:val="1"/>
          <w:numId w:val="1"/>
        </w:numPr>
        <w:tabs>
          <w:tab w:val="left" w:pos="540"/>
          <w:tab w:val="left" w:pos="567"/>
        </w:tabs>
        <w:spacing w:before="60" w:after="60"/>
        <w:ind w:left="0" w:firstLine="0"/>
        <w:jc w:val="both"/>
        <w:rPr>
          <w:rFonts w:ascii="Trebuchet MS" w:hAnsi="Trebuchet MS" w:cstheme="minorHAnsi"/>
          <w:sz w:val="20"/>
          <w:szCs w:val="20"/>
        </w:rPr>
      </w:pPr>
      <w:r w:rsidRPr="009867FC">
        <w:rPr>
          <w:rFonts w:ascii="Trebuchet MS" w:hAnsi="Trebuchet MS" w:cstheme="minorHAnsi"/>
          <w:sz w:val="20"/>
          <w:szCs w:val="20"/>
        </w:rPr>
        <w:t xml:space="preserve">Visos </w:t>
      </w:r>
      <w:r w:rsidR="00B71B17">
        <w:rPr>
          <w:rFonts w:ascii="Trebuchet MS" w:hAnsi="Trebuchet MS" w:cstheme="minorHAnsi"/>
          <w:sz w:val="20"/>
          <w:szCs w:val="20"/>
        </w:rPr>
        <w:t>Tiekėjo, Subtiekėjų</w:t>
      </w:r>
      <w:r w:rsidR="00867F44">
        <w:rPr>
          <w:rFonts w:ascii="Trebuchet MS" w:hAnsi="Trebuchet MS" w:cstheme="minorHAnsi"/>
          <w:sz w:val="20"/>
          <w:szCs w:val="20"/>
        </w:rPr>
        <w:t xml:space="preserve">, </w:t>
      </w:r>
      <w:bookmarkStart w:id="51" w:name="_Hlk72864748"/>
      <w:r w:rsidR="00867F44">
        <w:rPr>
          <w:rFonts w:ascii="Trebuchet MS" w:hAnsi="Trebuchet MS" w:cstheme="minorHAnsi"/>
          <w:sz w:val="20"/>
          <w:szCs w:val="20"/>
        </w:rPr>
        <w:t>Ūkio subjektų, kurių pajėgumais remiamasi</w:t>
      </w:r>
      <w:bookmarkEnd w:id="51"/>
      <w:r w:rsidR="00867F44">
        <w:rPr>
          <w:rFonts w:ascii="Trebuchet MS" w:hAnsi="Trebuchet MS" w:cstheme="minorHAnsi"/>
          <w:sz w:val="20"/>
          <w:szCs w:val="20"/>
        </w:rPr>
        <w:t>,</w:t>
      </w:r>
      <w:r w:rsidR="00B71B17">
        <w:rPr>
          <w:rFonts w:ascii="Trebuchet MS" w:hAnsi="Trebuchet MS" w:cstheme="minorHAnsi"/>
          <w:sz w:val="20"/>
          <w:szCs w:val="20"/>
        </w:rPr>
        <w:t xml:space="preserve"> ar Tiekėjų grupės narių tiekiamos p</w:t>
      </w:r>
      <w:r w:rsidRPr="009867FC">
        <w:rPr>
          <w:rFonts w:ascii="Trebuchet MS" w:hAnsi="Trebuchet MS" w:cstheme="minorHAnsi"/>
          <w:sz w:val="20"/>
          <w:szCs w:val="20"/>
        </w:rPr>
        <w:t xml:space="preserve">rekės (naudojamos medžiagos, įranga) turi atitikti kilmės šalies reikalavimus, nurodytus </w:t>
      </w:r>
      <w:r w:rsidR="00B71B17">
        <w:rPr>
          <w:rFonts w:ascii="Trebuchet MS" w:hAnsi="Trebuchet MS" w:cstheme="minorHAnsi"/>
          <w:sz w:val="20"/>
          <w:szCs w:val="20"/>
        </w:rPr>
        <w:t>Perkančiojo subjekto</w:t>
      </w:r>
      <w:r w:rsidRPr="009867FC">
        <w:rPr>
          <w:rFonts w:ascii="Trebuchet MS" w:hAnsi="Trebuchet MS" w:cstheme="minorHAnsi"/>
          <w:sz w:val="20"/>
          <w:szCs w:val="20"/>
        </w:rPr>
        <w:t xml:space="preserve"> reikalavimuose (jei nurodyta), ir negali būti importuojamos iš šalių, iš kurių importas yra draudžiamas pagal Jungtinių Tautų saugumo tarybos sprendimus arba jei taikomos Jungtinių Amerikos Valstijų, Europos Sąjungos ribojamosios priemonės (sankcijos) ar kitų tarptautinių organizacijų tarptautinės sankcijos</w:t>
      </w:r>
      <w:r w:rsidR="00314499">
        <w:rPr>
          <w:rFonts w:ascii="Trebuchet MS" w:hAnsi="Trebuchet MS" w:cstheme="minorHAnsi"/>
          <w:sz w:val="20"/>
          <w:szCs w:val="20"/>
        </w:rPr>
        <w:t xml:space="preserve"> (</w:t>
      </w:r>
      <w:r w:rsidR="00F43596">
        <w:rPr>
          <w:rFonts w:ascii="Trebuchet MS" w:hAnsi="Trebuchet MS" w:cstheme="minorHAnsi"/>
          <w:sz w:val="20"/>
          <w:szCs w:val="20"/>
        </w:rPr>
        <w:t xml:space="preserve">jei </w:t>
      </w:r>
      <w:r w:rsidR="00314499">
        <w:rPr>
          <w:rFonts w:ascii="Trebuchet MS" w:hAnsi="Trebuchet MS" w:cstheme="minorHAnsi"/>
          <w:sz w:val="20"/>
          <w:szCs w:val="20"/>
        </w:rPr>
        <w:t xml:space="preserve">SPS </w:t>
      </w:r>
      <w:r w:rsidR="00F43596">
        <w:rPr>
          <w:rFonts w:ascii="Trebuchet MS" w:hAnsi="Trebuchet MS" w:cstheme="minorHAnsi"/>
          <w:sz w:val="20"/>
          <w:szCs w:val="20"/>
        </w:rPr>
        <w:t>ne</w:t>
      </w:r>
      <w:r w:rsidR="00314499">
        <w:rPr>
          <w:rFonts w:ascii="Trebuchet MS" w:hAnsi="Trebuchet MS" w:cstheme="minorHAnsi"/>
          <w:sz w:val="20"/>
          <w:szCs w:val="20"/>
        </w:rPr>
        <w:t>nurodyta kitaip)</w:t>
      </w:r>
      <w:r w:rsidRPr="009867FC">
        <w:rPr>
          <w:rFonts w:ascii="Trebuchet MS" w:hAnsi="Trebuchet MS" w:cstheme="minorHAnsi"/>
          <w:sz w:val="20"/>
          <w:szCs w:val="20"/>
        </w:rPr>
        <w:t>.</w:t>
      </w:r>
    </w:p>
    <w:p w14:paraId="30109EEE" w14:textId="732E2DD3" w:rsidR="00370A3F" w:rsidRDefault="000A5BEC" w:rsidP="00370A3F">
      <w:pPr>
        <w:numPr>
          <w:ilvl w:val="1"/>
          <w:numId w:val="1"/>
        </w:numPr>
        <w:tabs>
          <w:tab w:val="left" w:pos="567"/>
        </w:tabs>
        <w:spacing w:before="60" w:after="60"/>
        <w:ind w:left="0" w:firstLine="0"/>
        <w:jc w:val="both"/>
        <w:rPr>
          <w:rFonts w:ascii="Trebuchet MS" w:hAnsi="Trebuchet MS" w:cstheme="minorHAnsi"/>
          <w:sz w:val="20"/>
          <w:szCs w:val="20"/>
        </w:rPr>
      </w:pPr>
      <w:r>
        <w:rPr>
          <w:rFonts w:ascii="Trebuchet MS" w:hAnsi="Trebuchet MS" w:cstheme="minorHAnsi"/>
          <w:sz w:val="20"/>
          <w:szCs w:val="20"/>
        </w:rPr>
        <w:t>P</w:t>
      </w:r>
      <w:r w:rsidRPr="000A5BEC">
        <w:rPr>
          <w:rFonts w:ascii="Trebuchet MS" w:hAnsi="Trebuchet MS" w:cstheme="minorHAnsi"/>
          <w:sz w:val="20"/>
          <w:szCs w:val="20"/>
        </w:rPr>
        <w:t xml:space="preserve">irkimo dokumentuose nurodytą reikalaujamą kvalifikaciją </w:t>
      </w:r>
      <w:r>
        <w:rPr>
          <w:rFonts w:ascii="Trebuchet MS" w:hAnsi="Trebuchet MS" w:cstheme="minorHAnsi"/>
          <w:sz w:val="20"/>
          <w:szCs w:val="20"/>
        </w:rPr>
        <w:t>T</w:t>
      </w:r>
      <w:r w:rsidRPr="000A5BEC">
        <w:rPr>
          <w:rFonts w:ascii="Trebuchet MS" w:hAnsi="Trebuchet MS" w:cstheme="minorHAnsi"/>
          <w:sz w:val="20"/>
          <w:szCs w:val="20"/>
        </w:rPr>
        <w:t>iekėjai</w:t>
      </w:r>
      <w:r w:rsidR="00777673">
        <w:rPr>
          <w:rFonts w:ascii="Trebuchet MS" w:hAnsi="Trebuchet MS" w:cstheme="minorHAnsi"/>
          <w:sz w:val="20"/>
          <w:szCs w:val="20"/>
        </w:rPr>
        <w:t>,</w:t>
      </w:r>
      <w:r w:rsidRPr="000A5BEC">
        <w:rPr>
          <w:rFonts w:ascii="Trebuchet MS" w:hAnsi="Trebuchet MS" w:cstheme="minorHAnsi"/>
          <w:sz w:val="20"/>
          <w:szCs w:val="20"/>
        </w:rPr>
        <w:t xml:space="preserve"> </w:t>
      </w:r>
      <w:bookmarkStart w:id="52" w:name="_Hlk72864784"/>
      <w:r w:rsidR="00B26CAE">
        <w:rPr>
          <w:rFonts w:ascii="Trebuchet MS" w:hAnsi="Trebuchet MS" w:cstheme="minorHAnsi"/>
          <w:sz w:val="20"/>
          <w:szCs w:val="20"/>
        </w:rPr>
        <w:t>Ūkio subjektai, kurių pajėgumais remiamasi,</w:t>
      </w:r>
      <w:r w:rsidRPr="000A5BEC">
        <w:rPr>
          <w:rFonts w:ascii="Trebuchet MS" w:hAnsi="Trebuchet MS" w:cstheme="minorHAnsi"/>
          <w:sz w:val="20"/>
          <w:szCs w:val="20"/>
        </w:rPr>
        <w:t xml:space="preserve"> </w:t>
      </w:r>
      <w:proofErr w:type="spellStart"/>
      <w:r w:rsidR="004D6882">
        <w:rPr>
          <w:rFonts w:ascii="Trebuchet MS" w:hAnsi="Trebuchet MS" w:cstheme="minorHAnsi"/>
          <w:sz w:val="20"/>
          <w:szCs w:val="20"/>
        </w:rPr>
        <w:t>Kvazisubtiekėjai</w:t>
      </w:r>
      <w:bookmarkEnd w:id="52"/>
      <w:proofErr w:type="spellEnd"/>
      <w:r w:rsidR="004D6882">
        <w:rPr>
          <w:rFonts w:ascii="Trebuchet MS" w:hAnsi="Trebuchet MS" w:cstheme="minorHAnsi"/>
          <w:sz w:val="20"/>
          <w:szCs w:val="20"/>
        </w:rPr>
        <w:t xml:space="preserve"> </w:t>
      </w:r>
      <w:r w:rsidRPr="000A5BEC">
        <w:rPr>
          <w:rFonts w:ascii="Trebuchet MS" w:hAnsi="Trebuchet MS" w:cstheme="minorHAnsi"/>
          <w:sz w:val="20"/>
          <w:szCs w:val="20"/>
        </w:rPr>
        <w:t xml:space="preserve">privalo būti įgiję iki </w:t>
      </w:r>
      <w:r>
        <w:rPr>
          <w:rFonts w:ascii="Trebuchet MS" w:hAnsi="Trebuchet MS" w:cstheme="minorHAnsi"/>
          <w:sz w:val="20"/>
          <w:szCs w:val="20"/>
        </w:rPr>
        <w:t>P</w:t>
      </w:r>
      <w:r w:rsidRPr="000A5BEC">
        <w:rPr>
          <w:rFonts w:ascii="Trebuchet MS" w:hAnsi="Trebuchet MS" w:cstheme="minorHAnsi"/>
          <w:sz w:val="20"/>
          <w:szCs w:val="20"/>
        </w:rPr>
        <w:t xml:space="preserve">asiūlymų pateikimo termino pabaigos. </w:t>
      </w:r>
      <w:r>
        <w:rPr>
          <w:rFonts w:ascii="Trebuchet MS" w:hAnsi="Trebuchet MS" w:cstheme="minorHAnsi"/>
          <w:sz w:val="20"/>
          <w:szCs w:val="20"/>
        </w:rPr>
        <w:t>I</w:t>
      </w:r>
      <w:r w:rsidRPr="000A5BEC">
        <w:rPr>
          <w:rFonts w:ascii="Trebuchet MS" w:hAnsi="Trebuchet MS" w:cstheme="minorHAnsi"/>
          <w:sz w:val="20"/>
          <w:szCs w:val="20"/>
        </w:rPr>
        <w:t xml:space="preserve">š </w:t>
      </w:r>
      <w:r w:rsidR="00F730F8">
        <w:rPr>
          <w:rFonts w:ascii="Trebuchet MS" w:hAnsi="Trebuchet MS" w:cstheme="minorHAnsi"/>
          <w:sz w:val="20"/>
          <w:szCs w:val="20"/>
        </w:rPr>
        <w:t>T</w:t>
      </w:r>
      <w:r w:rsidRPr="000A5BEC">
        <w:rPr>
          <w:rFonts w:ascii="Trebuchet MS" w:hAnsi="Trebuchet MS" w:cstheme="minorHAnsi"/>
          <w:sz w:val="20"/>
          <w:szCs w:val="20"/>
        </w:rPr>
        <w:t>iekėjų,</w:t>
      </w:r>
      <w:r w:rsidR="00B26CAE">
        <w:rPr>
          <w:rFonts w:ascii="Trebuchet MS" w:hAnsi="Trebuchet MS" w:cstheme="minorHAnsi"/>
          <w:sz w:val="20"/>
          <w:szCs w:val="20"/>
        </w:rPr>
        <w:t xml:space="preserve"> </w:t>
      </w:r>
      <w:bookmarkStart w:id="53" w:name="_Hlk72864801"/>
      <w:r w:rsidR="00B26CAE">
        <w:rPr>
          <w:rFonts w:ascii="Trebuchet MS" w:hAnsi="Trebuchet MS" w:cstheme="minorHAnsi"/>
          <w:sz w:val="20"/>
          <w:szCs w:val="20"/>
        </w:rPr>
        <w:t>Ūkio subjekt</w:t>
      </w:r>
      <w:r w:rsidR="00864FC7">
        <w:rPr>
          <w:rFonts w:ascii="Trebuchet MS" w:hAnsi="Trebuchet MS" w:cstheme="minorHAnsi"/>
          <w:sz w:val="20"/>
          <w:szCs w:val="20"/>
        </w:rPr>
        <w:t>ų</w:t>
      </w:r>
      <w:r w:rsidR="00B26CAE">
        <w:rPr>
          <w:rFonts w:ascii="Trebuchet MS" w:hAnsi="Trebuchet MS" w:cstheme="minorHAnsi"/>
          <w:sz w:val="20"/>
          <w:szCs w:val="20"/>
        </w:rPr>
        <w:t>, kurių pajėgumais remiamasi,</w:t>
      </w:r>
      <w:r w:rsidR="004D6882">
        <w:rPr>
          <w:rFonts w:ascii="Trebuchet MS" w:hAnsi="Trebuchet MS" w:cstheme="minorHAnsi"/>
          <w:sz w:val="20"/>
          <w:szCs w:val="20"/>
        </w:rPr>
        <w:t xml:space="preserve"> </w:t>
      </w:r>
      <w:proofErr w:type="spellStart"/>
      <w:r w:rsidR="004D6882">
        <w:rPr>
          <w:rFonts w:ascii="Trebuchet MS" w:hAnsi="Trebuchet MS" w:cstheme="minorHAnsi"/>
          <w:sz w:val="20"/>
          <w:szCs w:val="20"/>
        </w:rPr>
        <w:t>Kvazisubtiekėjų</w:t>
      </w:r>
      <w:bookmarkEnd w:id="53"/>
      <w:proofErr w:type="spellEnd"/>
      <w:r w:rsidR="004D6882">
        <w:rPr>
          <w:rFonts w:ascii="Trebuchet MS" w:hAnsi="Trebuchet MS" w:cstheme="minorHAnsi"/>
          <w:sz w:val="20"/>
          <w:szCs w:val="20"/>
        </w:rPr>
        <w:t>,</w:t>
      </w:r>
      <w:r w:rsidRPr="000A5BEC">
        <w:rPr>
          <w:rFonts w:ascii="Trebuchet MS" w:hAnsi="Trebuchet MS" w:cstheme="minorHAnsi"/>
          <w:sz w:val="20"/>
          <w:szCs w:val="20"/>
        </w:rPr>
        <w:t xml:space="preserve"> registruotų Europos Sąjungos valstybėje narėje, </w:t>
      </w:r>
      <w:r w:rsidRPr="000A5BEC">
        <w:rPr>
          <w:rFonts w:ascii="Trebuchet MS" w:hAnsi="Trebuchet MS" w:cstheme="minorHAnsi"/>
          <w:sz w:val="20"/>
          <w:szCs w:val="20"/>
        </w:rPr>
        <w:lastRenderedPageBreak/>
        <w:t xml:space="preserve">Europos ekonominės erdvės valstybėje narėje, Šveicarijos Konfederacijoje arba trečiojoje šalyje, priimami </w:t>
      </w:r>
      <w:r w:rsidR="00867F44">
        <w:rPr>
          <w:rFonts w:ascii="Trebuchet MS" w:hAnsi="Trebuchet MS" w:cstheme="minorHAnsi"/>
          <w:sz w:val="20"/>
          <w:szCs w:val="20"/>
        </w:rPr>
        <w:t>T</w:t>
      </w:r>
      <w:r w:rsidRPr="000A5BEC">
        <w:rPr>
          <w:rFonts w:ascii="Trebuchet MS" w:hAnsi="Trebuchet MS" w:cstheme="minorHAnsi"/>
          <w:sz w:val="20"/>
          <w:szCs w:val="20"/>
        </w:rPr>
        <w:t>iekėjo</w:t>
      </w:r>
      <w:r w:rsidR="00B26CAE">
        <w:rPr>
          <w:rFonts w:ascii="Trebuchet MS" w:hAnsi="Trebuchet MS" w:cstheme="minorHAnsi"/>
          <w:sz w:val="20"/>
          <w:szCs w:val="20"/>
        </w:rPr>
        <w:t xml:space="preserve">, </w:t>
      </w:r>
      <w:bookmarkStart w:id="54" w:name="_Hlk72864821"/>
      <w:r w:rsidR="00B26CAE">
        <w:rPr>
          <w:rFonts w:ascii="Trebuchet MS" w:hAnsi="Trebuchet MS" w:cstheme="minorHAnsi"/>
          <w:sz w:val="20"/>
          <w:szCs w:val="20"/>
        </w:rPr>
        <w:t>Ūkio subjekto, kurio pajėgumais remiamasi,</w:t>
      </w:r>
      <w:r w:rsidR="004D6882">
        <w:rPr>
          <w:rFonts w:ascii="Trebuchet MS" w:hAnsi="Trebuchet MS" w:cstheme="minorHAnsi"/>
          <w:sz w:val="20"/>
          <w:szCs w:val="20"/>
        </w:rPr>
        <w:t xml:space="preserve"> </w:t>
      </w:r>
      <w:proofErr w:type="spellStart"/>
      <w:r w:rsidR="004D6882">
        <w:rPr>
          <w:rFonts w:ascii="Trebuchet MS" w:hAnsi="Trebuchet MS" w:cstheme="minorHAnsi"/>
          <w:sz w:val="20"/>
          <w:szCs w:val="20"/>
        </w:rPr>
        <w:t>Kvazisubtiekėjo</w:t>
      </w:r>
      <w:proofErr w:type="spellEnd"/>
      <w:r w:rsidRPr="000A5BEC">
        <w:rPr>
          <w:rFonts w:ascii="Trebuchet MS" w:hAnsi="Trebuchet MS" w:cstheme="minorHAnsi"/>
          <w:sz w:val="20"/>
          <w:szCs w:val="20"/>
        </w:rPr>
        <w:t xml:space="preserve"> </w:t>
      </w:r>
      <w:bookmarkEnd w:id="54"/>
      <w:r w:rsidRPr="000A5BEC">
        <w:rPr>
          <w:rFonts w:ascii="Trebuchet MS" w:hAnsi="Trebuchet MS" w:cstheme="minorHAnsi"/>
          <w:sz w:val="20"/>
          <w:szCs w:val="20"/>
        </w:rPr>
        <w:t xml:space="preserve">kilmės šalies kompetentingų institucijų išduoti dokumentai, tačiau toks užsienio šalies </w:t>
      </w:r>
      <w:r w:rsidR="00867F44">
        <w:rPr>
          <w:rFonts w:ascii="Trebuchet MS" w:hAnsi="Trebuchet MS" w:cstheme="minorHAnsi"/>
          <w:sz w:val="20"/>
          <w:szCs w:val="20"/>
        </w:rPr>
        <w:t>T</w:t>
      </w:r>
      <w:r w:rsidRPr="000A5BEC">
        <w:rPr>
          <w:rFonts w:ascii="Trebuchet MS" w:hAnsi="Trebuchet MS" w:cstheme="minorHAnsi"/>
          <w:sz w:val="20"/>
          <w:szCs w:val="20"/>
        </w:rPr>
        <w:t>iekėjas</w:t>
      </w:r>
      <w:r w:rsidR="00912569">
        <w:rPr>
          <w:rFonts w:ascii="Trebuchet MS" w:hAnsi="Trebuchet MS" w:cstheme="minorHAnsi"/>
          <w:sz w:val="20"/>
          <w:szCs w:val="20"/>
        </w:rPr>
        <w:t>,</w:t>
      </w:r>
      <w:r w:rsidR="00B26CAE">
        <w:rPr>
          <w:rFonts w:ascii="Trebuchet MS" w:hAnsi="Trebuchet MS" w:cstheme="minorHAnsi"/>
          <w:sz w:val="20"/>
          <w:szCs w:val="20"/>
        </w:rPr>
        <w:t xml:space="preserve"> </w:t>
      </w:r>
      <w:bookmarkStart w:id="55" w:name="_Hlk72864850"/>
      <w:r w:rsidR="00B26CAE">
        <w:rPr>
          <w:rFonts w:ascii="Trebuchet MS" w:hAnsi="Trebuchet MS" w:cstheme="minorHAnsi"/>
          <w:sz w:val="20"/>
          <w:szCs w:val="20"/>
        </w:rPr>
        <w:t>Ūkio subjektas, kurio pajėgumais remiamasi,</w:t>
      </w:r>
      <w:r w:rsidR="004D6882">
        <w:rPr>
          <w:rFonts w:ascii="Trebuchet MS" w:hAnsi="Trebuchet MS" w:cstheme="minorHAnsi"/>
          <w:sz w:val="20"/>
          <w:szCs w:val="20"/>
        </w:rPr>
        <w:t xml:space="preserve"> </w:t>
      </w:r>
      <w:proofErr w:type="spellStart"/>
      <w:r w:rsidR="004D6882">
        <w:rPr>
          <w:rFonts w:ascii="Trebuchet MS" w:hAnsi="Trebuchet MS" w:cstheme="minorHAnsi"/>
          <w:sz w:val="20"/>
          <w:szCs w:val="20"/>
        </w:rPr>
        <w:t>Kvazisubtiekėjas</w:t>
      </w:r>
      <w:bookmarkEnd w:id="55"/>
      <w:proofErr w:type="spellEnd"/>
      <w:r w:rsidRPr="000A5BEC">
        <w:rPr>
          <w:rFonts w:ascii="Trebuchet MS" w:hAnsi="Trebuchet MS" w:cstheme="minorHAnsi"/>
          <w:sz w:val="20"/>
          <w:szCs w:val="20"/>
        </w:rPr>
        <w:t xml:space="preserve"> turi pareigą, per protingą laiką, kreiptis į atitinkamą Lietuvos Respublikos instituciją dėl teisės pripažinimo dokumento išdavimo. Užsienio </w:t>
      </w:r>
      <w:r w:rsidR="00F730F8">
        <w:rPr>
          <w:rFonts w:ascii="Trebuchet MS" w:hAnsi="Trebuchet MS" w:cstheme="minorHAnsi"/>
          <w:sz w:val="20"/>
          <w:szCs w:val="20"/>
        </w:rPr>
        <w:t>T</w:t>
      </w:r>
      <w:r w:rsidRPr="000A5BEC">
        <w:rPr>
          <w:rFonts w:ascii="Trebuchet MS" w:hAnsi="Trebuchet MS" w:cstheme="minorHAnsi"/>
          <w:sz w:val="20"/>
          <w:szCs w:val="20"/>
        </w:rPr>
        <w:t>iekėjo</w:t>
      </w:r>
      <w:r w:rsidR="00B26CAE">
        <w:rPr>
          <w:rFonts w:ascii="Trebuchet MS" w:hAnsi="Trebuchet MS" w:cstheme="minorHAnsi"/>
          <w:sz w:val="20"/>
          <w:szCs w:val="20"/>
        </w:rPr>
        <w:t xml:space="preserve">, </w:t>
      </w:r>
      <w:bookmarkStart w:id="56" w:name="_Hlk72864873"/>
      <w:r w:rsidR="00B26CAE">
        <w:rPr>
          <w:rFonts w:ascii="Trebuchet MS" w:hAnsi="Trebuchet MS" w:cstheme="minorHAnsi"/>
          <w:sz w:val="20"/>
          <w:szCs w:val="20"/>
        </w:rPr>
        <w:t>Ūkio subjekto, kurio pajėgumais remiamasi,</w:t>
      </w:r>
      <w:r w:rsidR="004D6882">
        <w:rPr>
          <w:rFonts w:ascii="Trebuchet MS" w:hAnsi="Trebuchet MS" w:cstheme="minorHAnsi"/>
          <w:sz w:val="20"/>
          <w:szCs w:val="20"/>
        </w:rPr>
        <w:t xml:space="preserve"> </w:t>
      </w:r>
      <w:proofErr w:type="spellStart"/>
      <w:r w:rsidR="004D6882">
        <w:rPr>
          <w:rFonts w:ascii="Trebuchet MS" w:hAnsi="Trebuchet MS" w:cstheme="minorHAnsi"/>
          <w:sz w:val="20"/>
          <w:szCs w:val="20"/>
        </w:rPr>
        <w:t>Kvazisubtiekėjo</w:t>
      </w:r>
      <w:proofErr w:type="spellEnd"/>
      <w:r w:rsidRPr="000A5BEC">
        <w:rPr>
          <w:rFonts w:ascii="Trebuchet MS" w:hAnsi="Trebuchet MS" w:cstheme="minorHAnsi"/>
          <w:sz w:val="20"/>
          <w:szCs w:val="20"/>
        </w:rPr>
        <w:t xml:space="preserve"> </w:t>
      </w:r>
      <w:bookmarkEnd w:id="56"/>
      <w:r w:rsidRPr="000A5BEC">
        <w:rPr>
          <w:rFonts w:ascii="Trebuchet MS" w:hAnsi="Trebuchet MS" w:cstheme="minorHAnsi"/>
          <w:sz w:val="20"/>
          <w:szCs w:val="20"/>
        </w:rPr>
        <w:t>turimos kvalifikacijos patvirtinimo dokumentai Lietuvoje gali būti išduoti ir po galutinės pasiūlymų pateikimo datos</w:t>
      </w:r>
      <w:r>
        <w:rPr>
          <w:rStyle w:val="FootnoteReference"/>
          <w:rFonts w:ascii="Trebuchet MS" w:hAnsi="Trebuchet MS" w:cstheme="minorHAnsi"/>
          <w:sz w:val="20"/>
          <w:szCs w:val="20"/>
        </w:rPr>
        <w:footnoteReference w:id="3"/>
      </w:r>
      <w:r w:rsidRPr="000A5BEC">
        <w:rPr>
          <w:rFonts w:ascii="Trebuchet MS" w:hAnsi="Trebuchet MS" w:cstheme="minorHAnsi"/>
          <w:sz w:val="20"/>
          <w:szCs w:val="20"/>
        </w:rPr>
        <w:t xml:space="preserve">. </w:t>
      </w:r>
      <w:r>
        <w:rPr>
          <w:rFonts w:ascii="Trebuchet MS" w:hAnsi="Trebuchet MS" w:cstheme="minorHAnsi"/>
          <w:sz w:val="20"/>
          <w:szCs w:val="20"/>
        </w:rPr>
        <w:t>Š</w:t>
      </w:r>
      <w:r w:rsidRPr="000A5BEC">
        <w:rPr>
          <w:rFonts w:ascii="Trebuchet MS" w:hAnsi="Trebuchet MS" w:cstheme="minorHAnsi"/>
          <w:sz w:val="20"/>
          <w:szCs w:val="20"/>
        </w:rPr>
        <w:t>ie dokumentai turės būti pateikti</w:t>
      </w:r>
      <w:r>
        <w:rPr>
          <w:rFonts w:ascii="Trebuchet MS" w:hAnsi="Trebuchet MS" w:cstheme="minorHAnsi"/>
          <w:sz w:val="20"/>
          <w:szCs w:val="20"/>
        </w:rPr>
        <w:t xml:space="preserve"> iki Sutarties </w:t>
      </w:r>
      <w:bookmarkStart w:id="57" w:name="_Hlk72864899"/>
      <w:r w:rsidR="000C4297">
        <w:rPr>
          <w:rFonts w:ascii="Trebuchet MS" w:hAnsi="Trebuchet MS" w:cstheme="minorHAnsi"/>
          <w:sz w:val="20"/>
          <w:szCs w:val="20"/>
        </w:rPr>
        <w:t xml:space="preserve">vykdymo pradžios, </w:t>
      </w:r>
      <w:r w:rsidR="000C4297">
        <w:rPr>
          <w:rFonts w:ascii="Trebuchet MS" w:hAnsi="Trebuchet MS" w:cstheme="minorHAnsi"/>
          <w:sz w:val="20"/>
          <w:szCs w:val="20"/>
          <w:lang w:eastAsia="lt-LT"/>
        </w:rPr>
        <w:t>jeigu SPS nenurodytas kitoks terminas</w:t>
      </w:r>
      <w:bookmarkEnd w:id="57"/>
      <w:r w:rsidR="00D96B7F">
        <w:rPr>
          <w:rFonts w:ascii="Trebuchet MS" w:hAnsi="Trebuchet MS" w:cstheme="minorHAnsi"/>
          <w:sz w:val="20"/>
          <w:szCs w:val="20"/>
        </w:rPr>
        <w:t>.</w:t>
      </w:r>
    </w:p>
    <w:p w14:paraId="79BD559D" w14:textId="568B10CE" w:rsidR="00370A3F" w:rsidRPr="00370A3F" w:rsidRDefault="00370A3F" w:rsidP="00370A3F">
      <w:pPr>
        <w:numPr>
          <w:ilvl w:val="1"/>
          <w:numId w:val="1"/>
        </w:numPr>
        <w:tabs>
          <w:tab w:val="left" w:pos="567"/>
        </w:tabs>
        <w:spacing w:before="60" w:after="60"/>
        <w:ind w:left="0" w:firstLine="0"/>
        <w:jc w:val="both"/>
        <w:rPr>
          <w:rFonts w:ascii="Trebuchet MS" w:hAnsi="Trebuchet MS" w:cstheme="minorHAnsi"/>
          <w:sz w:val="20"/>
          <w:szCs w:val="20"/>
        </w:rPr>
      </w:pPr>
      <w:r w:rsidRPr="00370A3F">
        <w:rPr>
          <w:rFonts w:ascii="Trebuchet MS" w:hAnsi="Trebuchet MS" w:cstheme="minorHAnsi"/>
          <w:sz w:val="20"/>
          <w:szCs w:val="20"/>
        </w:rPr>
        <w:t>Tiekėjų grupė gali remtis Tiekėjų grupės narių arba kitų ūkio subjektų pajėgumais tokiomis pačiomis sąlygomis, kaip ir pavienis Tiekėjas.</w:t>
      </w:r>
    </w:p>
    <w:p w14:paraId="4A8CC43E" w14:textId="77777777" w:rsidR="000A5BEC" w:rsidRDefault="000A5BEC" w:rsidP="000A5BEC">
      <w:pPr>
        <w:pStyle w:val="ListParagraph"/>
        <w:widowControl w:val="0"/>
        <w:tabs>
          <w:tab w:val="left" w:pos="540"/>
          <w:tab w:val="left" w:pos="567"/>
        </w:tabs>
        <w:spacing w:before="60" w:after="60"/>
        <w:ind w:left="0"/>
        <w:jc w:val="both"/>
        <w:rPr>
          <w:rFonts w:ascii="Trebuchet MS" w:hAnsi="Trebuchet MS" w:cstheme="minorHAnsi"/>
          <w:sz w:val="20"/>
          <w:szCs w:val="20"/>
        </w:rPr>
      </w:pPr>
    </w:p>
    <w:p w14:paraId="17681336" w14:textId="7E2CD65A" w:rsidR="00AE62EB" w:rsidRPr="00B258EA" w:rsidRDefault="00AE62EB" w:rsidP="00FF1157">
      <w:pPr>
        <w:tabs>
          <w:tab w:val="left" w:pos="567"/>
        </w:tabs>
        <w:spacing w:before="60" w:after="60"/>
        <w:jc w:val="both"/>
        <w:rPr>
          <w:rFonts w:ascii="Trebuchet MS" w:hAnsi="Trebuchet MS" w:cstheme="minorHAnsi"/>
          <w:iCs/>
          <w:sz w:val="20"/>
          <w:szCs w:val="20"/>
        </w:rPr>
      </w:pPr>
    </w:p>
    <w:p w14:paraId="0EB5BA0A" w14:textId="77777777" w:rsidR="007B4F20" w:rsidRPr="00B258EA" w:rsidRDefault="00A804DD" w:rsidP="00AE62EB">
      <w:pPr>
        <w:pStyle w:val="Heading1"/>
        <w:numPr>
          <w:ilvl w:val="0"/>
          <w:numId w:val="1"/>
        </w:numPr>
        <w:spacing w:before="60" w:after="60"/>
        <w:jc w:val="center"/>
        <w:rPr>
          <w:rFonts w:ascii="Trebuchet MS" w:hAnsi="Trebuchet MS" w:cstheme="minorHAnsi"/>
          <w:b/>
          <w:bCs/>
          <w:sz w:val="20"/>
          <w:szCs w:val="20"/>
        </w:rPr>
      </w:pPr>
      <w:bookmarkStart w:id="58" w:name="_Toc71192968"/>
      <w:r w:rsidRPr="00B258EA">
        <w:rPr>
          <w:rFonts w:ascii="Trebuchet MS" w:hAnsi="Trebuchet MS" w:cstheme="minorHAnsi"/>
          <w:b/>
          <w:bCs/>
          <w:sz w:val="20"/>
          <w:szCs w:val="20"/>
        </w:rPr>
        <w:t>R</w:t>
      </w:r>
      <w:r w:rsidR="00F93CB4" w:rsidRPr="00B258EA">
        <w:rPr>
          <w:rFonts w:ascii="Trebuchet MS" w:hAnsi="Trebuchet MS" w:cstheme="minorHAnsi"/>
          <w:b/>
          <w:bCs/>
          <w:sz w:val="20"/>
          <w:szCs w:val="20"/>
        </w:rPr>
        <w:t>EIKALAVIMAI</w:t>
      </w:r>
      <w:r w:rsidRPr="00B258EA">
        <w:rPr>
          <w:rFonts w:ascii="Trebuchet MS" w:hAnsi="Trebuchet MS" w:cstheme="minorHAnsi"/>
          <w:b/>
          <w:bCs/>
          <w:sz w:val="20"/>
          <w:szCs w:val="20"/>
        </w:rPr>
        <w:t xml:space="preserve"> </w:t>
      </w:r>
      <w:r w:rsidR="007B4F20" w:rsidRPr="00B258EA">
        <w:rPr>
          <w:rFonts w:ascii="Trebuchet MS" w:hAnsi="Trebuchet MS" w:cstheme="minorHAnsi"/>
          <w:b/>
          <w:bCs/>
          <w:sz w:val="20"/>
          <w:szCs w:val="20"/>
        </w:rPr>
        <w:t>PASIŪLYMŲ PATEIKIM</w:t>
      </w:r>
      <w:r w:rsidR="00B45776" w:rsidRPr="00B258EA">
        <w:rPr>
          <w:rFonts w:ascii="Trebuchet MS" w:hAnsi="Trebuchet MS" w:cstheme="minorHAnsi"/>
          <w:b/>
          <w:bCs/>
          <w:sz w:val="20"/>
          <w:szCs w:val="20"/>
        </w:rPr>
        <w:t>UI</w:t>
      </w:r>
      <w:bookmarkEnd w:id="28"/>
      <w:bookmarkEnd w:id="29"/>
      <w:bookmarkEnd w:id="58"/>
    </w:p>
    <w:p w14:paraId="0072CE2F" w14:textId="205CB9E2" w:rsidR="001E6B1F" w:rsidRPr="00B258EA" w:rsidRDefault="001E6B1F" w:rsidP="001E6B1F">
      <w:pPr>
        <w:pStyle w:val="ListParagraph"/>
        <w:widowControl w:val="0"/>
        <w:numPr>
          <w:ilvl w:val="1"/>
          <w:numId w:val="1"/>
        </w:numPr>
        <w:tabs>
          <w:tab w:val="left" w:pos="567"/>
        </w:tabs>
        <w:spacing w:before="60" w:after="60"/>
        <w:ind w:left="0" w:firstLine="0"/>
        <w:contextualSpacing w:val="0"/>
        <w:jc w:val="both"/>
        <w:rPr>
          <w:rFonts w:ascii="Trebuchet MS" w:hAnsi="Trebuchet MS" w:cstheme="minorHAnsi"/>
          <w:sz w:val="20"/>
          <w:szCs w:val="20"/>
        </w:rPr>
      </w:pPr>
      <w:bookmarkStart w:id="59" w:name="_Hlk33697391"/>
      <w:bookmarkStart w:id="60" w:name="_Toc60289593"/>
      <w:bookmarkStart w:id="61" w:name="_Toc47844940"/>
      <w:bookmarkStart w:id="62" w:name="_Toc81827725"/>
      <w:r w:rsidRPr="00B258EA">
        <w:rPr>
          <w:rFonts w:ascii="Trebuchet MS" w:hAnsi="Trebuchet MS" w:cstheme="minorHAnsi"/>
          <w:sz w:val="20"/>
          <w:szCs w:val="20"/>
        </w:rPr>
        <w:t>Bet kuris Tiekėjas Pirkimui gali teikti tik vieną Pasiūlymą, nepriklausomai nuo to, ar Pasiūlymą jis teikia kaip atskiras Tiekėjas, ar kaip Tiekėjų grupės narys</w:t>
      </w:r>
      <w:r w:rsidR="00B258EA" w:rsidRPr="00B258EA">
        <w:rPr>
          <w:rFonts w:ascii="Trebuchet MS" w:hAnsi="Trebuchet MS" w:cstheme="minorHAnsi"/>
          <w:sz w:val="20"/>
          <w:szCs w:val="20"/>
        </w:rPr>
        <w:t xml:space="preserve">. </w:t>
      </w:r>
    </w:p>
    <w:bookmarkEnd w:id="59"/>
    <w:p w14:paraId="4CFC238C" w14:textId="77777777" w:rsidR="00B258EA" w:rsidRPr="00B258EA" w:rsidRDefault="001E6B1F" w:rsidP="00B258EA">
      <w:pPr>
        <w:pStyle w:val="ListParagraph"/>
        <w:widowControl w:val="0"/>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B258EA">
        <w:rPr>
          <w:rFonts w:ascii="Trebuchet MS" w:hAnsi="Trebuchet MS" w:cstheme="minorHAnsi"/>
          <w:iCs/>
          <w:sz w:val="20"/>
          <w:szCs w:val="20"/>
        </w:rPr>
        <w:t>P</w:t>
      </w:r>
      <w:r w:rsidRPr="00B258EA">
        <w:rPr>
          <w:rFonts w:ascii="Trebuchet MS" w:hAnsi="Trebuchet MS" w:cstheme="minorHAnsi"/>
          <w:sz w:val="20"/>
          <w:szCs w:val="20"/>
        </w:rPr>
        <w:t>asiūlymas turi būti pateiktas pagal Pirkimo sąlygų reikalavimus, kartu pateikiant visą Perkančiojo subjekto prašomą informaciją.</w:t>
      </w:r>
    </w:p>
    <w:p w14:paraId="14B140DA" w14:textId="018D16CE" w:rsidR="00B258EA" w:rsidRPr="00E8539B" w:rsidRDefault="00B258EA" w:rsidP="00EF6AA9">
      <w:pPr>
        <w:pStyle w:val="ListParagraph"/>
        <w:widowControl w:val="0"/>
        <w:numPr>
          <w:ilvl w:val="1"/>
          <w:numId w:val="1"/>
        </w:numPr>
        <w:tabs>
          <w:tab w:val="left" w:pos="567"/>
        </w:tabs>
        <w:spacing w:before="60" w:after="60"/>
        <w:ind w:left="0" w:firstLine="0"/>
        <w:contextualSpacing w:val="0"/>
        <w:jc w:val="both"/>
        <w:rPr>
          <w:rFonts w:ascii="Trebuchet MS" w:eastAsiaTheme="minorHAnsi" w:hAnsi="Trebuchet MS" w:cstheme="minorHAnsi"/>
          <w:color w:val="000000"/>
          <w:sz w:val="20"/>
          <w:szCs w:val="20"/>
        </w:rPr>
      </w:pPr>
      <w:bookmarkStart w:id="63" w:name="_Hlk500078106"/>
      <w:r w:rsidRPr="00E8539B">
        <w:rPr>
          <w:rFonts w:ascii="Trebuchet MS" w:eastAsiaTheme="minorHAnsi" w:hAnsi="Trebuchet MS" w:cstheme="minorHAnsi"/>
          <w:color w:val="000000"/>
          <w:sz w:val="20"/>
          <w:szCs w:val="20"/>
        </w:rPr>
        <w:t>Jeigu Perkantysis numato Pasiūlymus vertinti pagal kainos ar sąnaudų ir kokybės santykį ir Perkančiojo subjekto pasirinktos vertinti Pasiūlymo techninės charakteristikos nėra kiekybiškai vertinamos, Pirkimo sąlygose nurodoma, kad Tiekėjai Pasiūlymą pateikia dve</w:t>
      </w:r>
      <w:r w:rsidR="00EF6AA9" w:rsidRPr="00E8539B">
        <w:rPr>
          <w:rFonts w:ascii="Trebuchet MS" w:eastAsiaTheme="minorHAnsi" w:hAnsi="Trebuchet MS" w:cstheme="minorHAnsi"/>
          <w:color w:val="000000"/>
          <w:sz w:val="20"/>
          <w:szCs w:val="20"/>
        </w:rPr>
        <w:t>jo</w:t>
      </w:r>
      <w:r w:rsidRPr="00E8539B">
        <w:rPr>
          <w:rFonts w:ascii="Trebuchet MS" w:eastAsiaTheme="minorHAnsi" w:hAnsi="Trebuchet MS" w:cstheme="minorHAnsi"/>
          <w:color w:val="000000"/>
          <w:sz w:val="20"/>
          <w:szCs w:val="20"/>
        </w:rPr>
        <w:t>m</w:t>
      </w:r>
      <w:r w:rsidR="00EF6AA9" w:rsidRPr="00E8539B">
        <w:rPr>
          <w:rFonts w:ascii="Trebuchet MS" w:eastAsiaTheme="minorHAnsi" w:hAnsi="Trebuchet MS" w:cstheme="minorHAnsi"/>
          <w:color w:val="000000"/>
          <w:sz w:val="20"/>
          <w:szCs w:val="20"/>
        </w:rPr>
        <w:t xml:space="preserve">is </w:t>
      </w:r>
      <w:r w:rsidRPr="00E8539B">
        <w:rPr>
          <w:rFonts w:ascii="Trebuchet MS" w:eastAsiaTheme="minorHAnsi" w:hAnsi="Trebuchet MS" w:cstheme="minorHAnsi"/>
          <w:color w:val="000000"/>
          <w:sz w:val="20"/>
          <w:szCs w:val="20"/>
        </w:rPr>
        <w:t>dalimis (dvejose elektroninių Pasiūlymų dėžutėse arba dviejuose vokuose), kurių vienoje būtų pateikta kaina arba sąnaudos, kitoje – likęs Pasiūlymas (techniniai Pasiūlymo duomenys, kita informacija ir dokumentai). Perkantysis subjektas užtikrina, kad su Pasiūlymo dalimi, kurioje pateikta kaina arba sąnaudos, galėtų susipažinti tik po to, kai bus įvertinta Pasiūlymo dalis, kurioje pateikti techniniai Pasiūlymo duomenys, kita informacija ir dokumentai.</w:t>
      </w:r>
      <w:r w:rsidR="00E8539B" w:rsidRPr="00E8539B">
        <w:rPr>
          <w:rFonts w:ascii="Trebuchet MS" w:hAnsi="Trebuchet MS"/>
          <w:sz w:val="20"/>
          <w:szCs w:val="20"/>
        </w:rPr>
        <w:t xml:space="preserve"> Jeigu </w:t>
      </w:r>
      <w:r w:rsidR="00E8539B" w:rsidRPr="00E8539B">
        <w:rPr>
          <w:rFonts w:ascii="Trebuchet MS" w:eastAsiaTheme="minorHAnsi" w:hAnsi="Trebuchet MS" w:cstheme="minorHAnsi"/>
          <w:color w:val="000000"/>
          <w:sz w:val="20"/>
          <w:szCs w:val="20"/>
        </w:rPr>
        <w:t xml:space="preserve">Pasiūlymo techninės charakteristikos </w:t>
      </w:r>
      <w:r w:rsidR="00E8539B">
        <w:rPr>
          <w:rFonts w:ascii="Trebuchet MS" w:eastAsiaTheme="minorHAnsi" w:hAnsi="Trebuchet MS" w:cstheme="minorHAnsi"/>
          <w:color w:val="000000"/>
          <w:sz w:val="20"/>
          <w:szCs w:val="20"/>
        </w:rPr>
        <w:t>yra</w:t>
      </w:r>
      <w:r w:rsidR="00E8539B" w:rsidRPr="00E8539B">
        <w:rPr>
          <w:rFonts w:ascii="Trebuchet MS" w:eastAsiaTheme="minorHAnsi" w:hAnsi="Trebuchet MS" w:cstheme="minorHAnsi"/>
          <w:color w:val="000000"/>
          <w:sz w:val="20"/>
          <w:szCs w:val="20"/>
        </w:rPr>
        <w:t xml:space="preserve"> kiekybiškai vertinamos</w:t>
      </w:r>
      <w:r w:rsidR="00E8539B">
        <w:rPr>
          <w:rFonts w:ascii="Trebuchet MS" w:eastAsiaTheme="minorHAnsi" w:hAnsi="Trebuchet MS" w:cstheme="minorHAnsi"/>
          <w:color w:val="000000"/>
          <w:sz w:val="20"/>
          <w:szCs w:val="20"/>
        </w:rPr>
        <w:t xml:space="preserve">, </w:t>
      </w:r>
      <w:r w:rsidR="00E8539B" w:rsidRPr="00E8539B">
        <w:rPr>
          <w:rFonts w:ascii="Trebuchet MS" w:eastAsiaTheme="minorHAnsi" w:hAnsi="Trebuchet MS" w:cstheme="minorHAnsi"/>
          <w:color w:val="000000"/>
          <w:sz w:val="20"/>
          <w:szCs w:val="20"/>
        </w:rPr>
        <w:t xml:space="preserve">Tiekėjai Pasiūlymą </w:t>
      </w:r>
      <w:r w:rsidR="00E8539B">
        <w:rPr>
          <w:rFonts w:ascii="Trebuchet MS" w:eastAsiaTheme="minorHAnsi" w:hAnsi="Trebuchet MS" w:cstheme="minorHAnsi"/>
          <w:color w:val="000000"/>
          <w:sz w:val="20"/>
          <w:szCs w:val="20"/>
        </w:rPr>
        <w:t xml:space="preserve">teikia vienoje </w:t>
      </w:r>
      <w:r w:rsidR="00E8539B" w:rsidRPr="00E8539B">
        <w:rPr>
          <w:rFonts w:ascii="Trebuchet MS" w:eastAsiaTheme="minorHAnsi" w:hAnsi="Trebuchet MS" w:cstheme="minorHAnsi"/>
          <w:color w:val="000000"/>
          <w:sz w:val="20"/>
          <w:szCs w:val="20"/>
        </w:rPr>
        <w:t>elektroninių Pasiūlymų dėžutė</w:t>
      </w:r>
      <w:r w:rsidR="00E8539B">
        <w:rPr>
          <w:rFonts w:ascii="Trebuchet MS" w:eastAsiaTheme="minorHAnsi" w:hAnsi="Trebuchet MS" w:cstheme="minorHAnsi"/>
          <w:color w:val="000000"/>
          <w:sz w:val="20"/>
          <w:szCs w:val="20"/>
        </w:rPr>
        <w:t>je.</w:t>
      </w:r>
    </w:p>
    <w:bookmarkEnd w:id="63"/>
    <w:p w14:paraId="6F11BA18" w14:textId="77D4B3D5" w:rsidR="00B258EA" w:rsidRPr="00B258EA" w:rsidRDefault="00AE5A60" w:rsidP="00B258EA">
      <w:pPr>
        <w:pStyle w:val="NormalWeb"/>
        <w:numPr>
          <w:ilvl w:val="1"/>
          <w:numId w:val="1"/>
        </w:numPr>
        <w:tabs>
          <w:tab w:val="left" w:pos="567"/>
        </w:tabs>
        <w:spacing w:before="60" w:beforeAutospacing="0" w:after="60" w:afterAutospacing="0"/>
        <w:ind w:left="0" w:firstLine="0"/>
        <w:jc w:val="both"/>
        <w:rPr>
          <w:rFonts w:ascii="Trebuchet MS" w:hAnsi="Trebuchet MS" w:cstheme="minorHAnsi"/>
          <w:color w:val="auto"/>
          <w:sz w:val="20"/>
          <w:szCs w:val="20"/>
        </w:rPr>
      </w:pPr>
      <w:r>
        <w:rPr>
          <w:rFonts w:ascii="Trebuchet MS" w:hAnsi="Trebuchet MS" w:cstheme="minorHAnsi"/>
          <w:color w:val="auto"/>
          <w:sz w:val="20"/>
          <w:szCs w:val="20"/>
        </w:rPr>
        <w:t xml:space="preserve">Perkantysis subjektas, norėdamas patikrinti EBVPD pateiktą informaciją, pagal tai, kaip yra nurodyta </w:t>
      </w:r>
      <w:r w:rsidR="00B258EA" w:rsidRPr="00B258EA">
        <w:rPr>
          <w:rFonts w:ascii="Trebuchet MS" w:hAnsi="Trebuchet MS" w:cstheme="minorHAnsi"/>
          <w:color w:val="auto"/>
          <w:sz w:val="20"/>
          <w:szCs w:val="20"/>
        </w:rPr>
        <w:t>SPS</w:t>
      </w:r>
      <w:r>
        <w:rPr>
          <w:rFonts w:ascii="Trebuchet MS" w:hAnsi="Trebuchet MS" w:cstheme="minorHAnsi"/>
          <w:color w:val="auto"/>
          <w:sz w:val="20"/>
          <w:szCs w:val="20"/>
        </w:rPr>
        <w:t>,</w:t>
      </w:r>
      <w:r w:rsidR="00B258EA" w:rsidRPr="00B258EA">
        <w:rPr>
          <w:rFonts w:ascii="Trebuchet MS" w:hAnsi="Trebuchet MS" w:cstheme="minorHAnsi"/>
          <w:color w:val="auto"/>
          <w:sz w:val="20"/>
          <w:szCs w:val="20"/>
        </w:rPr>
        <w:t xml:space="preserve"> </w:t>
      </w:r>
      <w:r>
        <w:rPr>
          <w:rFonts w:ascii="Trebuchet MS" w:hAnsi="Trebuchet MS" w:cstheme="minorHAnsi"/>
          <w:color w:val="auto"/>
          <w:sz w:val="20"/>
          <w:szCs w:val="20"/>
        </w:rPr>
        <w:t>gali</w:t>
      </w:r>
      <w:r w:rsidR="00B258EA" w:rsidRPr="00B258EA">
        <w:rPr>
          <w:rFonts w:ascii="Trebuchet MS" w:hAnsi="Trebuchet MS" w:cstheme="minorHAnsi"/>
          <w:color w:val="auto"/>
          <w:sz w:val="20"/>
          <w:szCs w:val="20"/>
        </w:rPr>
        <w:t>:</w:t>
      </w:r>
    </w:p>
    <w:p w14:paraId="161D0ED3" w14:textId="7E155C3C" w:rsidR="00B258EA" w:rsidRPr="00B258EA" w:rsidRDefault="00B258EA" w:rsidP="00B258EA">
      <w:pPr>
        <w:pStyle w:val="NormalWeb"/>
        <w:numPr>
          <w:ilvl w:val="2"/>
          <w:numId w:val="1"/>
        </w:numPr>
        <w:tabs>
          <w:tab w:val="left" w:pos="567"/>
          <w:tab w:val="left" w:pos="709"/>
        </w:tabs>
        <w:spacing w:before="60" w:beforeAutospacing="0" w:after="60" w:afterAutospacing="0"/>
        <w:ind w:left="0" w:firstLine="0"/>
        <w:jc w:val="both"/>
        <w:rPr>
          <w:rFonts w:ascii="Trebuchet MS" w:hAnsi="Trebuchet MS" w:cstheme="minorHAnsi"/>
          <w:color w:val="auto"/>
          <w:sz w:val="20"/>
          <w:szCs w:val="20"/>
        </w:rPr>
      </w:pPr>
      <w:r w:rsidRPr="00B258EA">
        <w:rPr>
          <w:rFonts w:ascii="Trebuchet MS" w:hAnsi="Trebuchet MS" w:cstheme="minorHAnsi"/>
          <w:color w:val="auto"/>
          <w:sz w:val="20"/>
          <w:szCs w:val="20"/>
        </w:rPr>
        <w:t>atitiktį EBVPD patvirtinančių dokumentų reikalauti tik iš to Tiekėjo, kurio Pasiūlymas pagal vertinimo rezultatus galės būti pripažintas laimėjusiu</w:t>
      </w:r>
      <w:r w:rsidR="00485014">
        <w:rPr>
          <w:rFonts w:ascii="Trebuchet MS" w:hAnsi="Trebuchet MS" w:cstheme="minorHAnsi"/>
          <w:color w:val="auto"/>
          <w:sz w:val="20"/>
          <w:szCs w:val="20"/>
        </w:rPr>
        <w:t xml:space="preserve"> (jeigu SPS nenurodyta kitaip)</w:t>
      </w:r>
      <w:r w:rsidR="00AE5A60">
        <w:rPr>
          <w:rFonts w:ascii="Trebuchet MS" w:hAnsi="Trebuchet MS" w:cstheme="minorHAnsi"/>
          <w:color w:val="auto"/>
          <w:sz w:val="20"/>
          <w:szCs w:val="20"/>
        </w:rPr>
        <w:t>:</w:t>
      </w:r>
    </w:p>
    <w:p w14:paraId="73CE81E7" w14:textId="4B2B58E4" w:rsidR="00B258EA" w:rsidRPr="00B258EA" w:rsidRDefault="00B258EA" w:rsidP="00AE5A60">
      <w:pPr>
        <w:pStyle w:val="NormalWeb"/>
        <w:numPr>
          <w:ilvl w:val="3"/>
          <w:numId w:val="1"/>
        </w:numPr>
        <w:tabs>
          <w:tab w:val="left" w:pos="567"/>
          <w:tab w:val="left" w:pos="709"/>
          <w:tab w:val="left" w:pos="851"/>
        </w:tabs>
        <w:spacing w:before="60" w:beforeAutospacing="0" w:after="60" w:afterAutospacing="0"/>
        <w:ind w:left="0" w:firstLine="0"/>
        <w:jc w:val="both"/>
        <w:rPr>
          <w:rFonts w:ascii="Trebuchet MS" w:hAnsi="Trebuchet MS" w:cstheme="minorHAnsi"/>
          <w:color w:val="auto"/>
          <w:sz w:val="20"/>
          <w:szCs w:val="20"/>
        </w:rPr>
      </w:pPr>
      <w:bookmarkStart w:id="64" w:name="_Hlk38894224"/>
      <w:r w:rsidRPr="00B258EA">
        <w:rPr>
          <w:rFonts w:ascii="Trebuchet MS" w:hAnsi="Trebuchet MS" w:cstheme="minorHAnsi"/>
          <w:color w:val="auto"/>
          <w:sz w:val="20"/>
          <w:szCs w:val="20"/>
        </w:rPr>
        <w:t>Jeigu Tiekėjas, kurio Pasiūlymas gali būti pripažintas laimėjusiu, P</w:t>
      </w:r>
      <w:r w:rsidR="000E623D">
        <w:rPr>
          <w:rFonts w:ascii="Trebuchet MS" w:hAnsi="Trebuchet MS" w:cstheme="minorHAnsi"/>
          <w:color w:val="auto"/>
          <w:sz w:val="20"/>
          <w:szCs w:val="20"/>
        </w:rPr>
        <w:t>erkančiojo subjekto</w:t>
      </w:r>
      <w:r w:rsidRPr="00B258EA">
        <w:rPr>
          <w:rFonts w:ascii="Trebuchet MS" w:hAnsi="Trebuchet MS" w:cstheme="minorHAnsi"/>
          <w:color w:val="auto"/>
          <w:sz w:val="20"/>
          <w:szCs w:val="20"/>
        </w:rPr>
        <w:t xml:space="preserve"> prašymu pateikė visus dokumentus, įrodančius </w:t>
      </w:r>
      <w:r w:rsidR="00AE5A60">
        <w:rPr>
          <w:rFonts w:ascii="Trebuchet MS" w:hAnsi="Trebuchet MS" w:cstheme="minorHAnsi"/>
          <w:color w:val="auto"/>
          <w:sz w:val="20"/>
          <w:szCs w:val="20"/>
        </w:rPr>
        <w:t>Tiekėjo</w:t>
      </w:r>
      <w:r w:rsidRPr="00B258EA">
        <w:rPr>
          <w:rFonts w:ascii="Trebuchet MS" w:hAnsi="Trebuchet MS" w:cstheme="minorHAnsi"/>
          <w:color w:val="auto"/>
          <w:sz w:val="20"/>
          <w:szCs w:val="20"/>
        </w:rPr>
        <w:t xml:space="preserve"> atitikimą EBVPD nurodytai informacijai, kitų Tiekėjų dokumentai</w:t>
      </w:r>
      <w:r w:rsidR="00AE5A60">
        <w:rPr>
          <w:rFonts w:ascii="Trebuchet MS" w:hAnsi="Trebuchet MS" w:cstheme="minorHAnsi"/>
          <w:color w:val="auto"/>
          <w:sz w:val="20"/>
          <w:szCs w:val="20"/>
        </w:rPr>
        <w:t>,</w:t>
      </w:r>
      <w:r w:rsidRPr="00B258EA">
        <w:rPr>
          <w:rFonts w:ascii="Trebuchet MS" w:hAnsi="Trebuchet MS" w:cstheme="minorHAnsi"/>
          <w:color w:val="auto"/>
          <w:sz w:val="20"/>
          <w:szCs w:val="20"/>
        </w:rPr>
        <w:t xml:space="preserve"> </w:t>
      </w:r>
      <w:r w:rsidR="00AE5A60" w:rsidRPr="00B258EA">
        <w:rPr>
          <w:rFonts w:ascii="Trebuchet MS" w:hAnsi="Trebuchet MS" w:cstheme="minorHAnsi"/>
          <w:color w:val="auto"/>
          <w:sz w:val="20"/>
          <w:szCs w:val="20"/>
        </w:rPr>
        <w:t>įrodan</w:t>
      </w:r>
      <w:r w:rsidR="00AE5A60">
        <w:rPr>
          <w:rFonts w:ascii="Trebuchet MS" w:hAnsi="Trebuchet MS" w:cstheme="minorHAnsi"/>
          <w:color w:val="auto"/>
          <w:sz w:val="20"/>
          <w:szCs w:val="20"/>
        </w:rPr>
        <w:t>tys tų</w:t>
      </w:r>
      <w:r w:rsidR="00AE5A60" w:rsidRPr="00B258EA">
        <w:rPr>
          <w:rFonts w:ascii="Trebuchet MS" w:hAnsi="Trebuchet MS" w:cstheme="minorHAnsi"/>
          <w:color w:val="auto"/>
          <w:sz w:val="20"/>
          <w:szCs w:val="20"/>
        </w:rPr>
        <w:t xml:space="preserve"> </w:t>
      </w:r>
      <w:r w:rsidR="00AE5A60">
        <w:rPr>
          <w:rFonts w:ascii="Trebuchet MS" w:hAnsi="Trebuchet MS" w:cstheme="minorHAnsi"/>
          <w:color w:val="auto"/>
          <w:sz w:val="20"/>
          <w:szCs w:val="20"/>
        </w:rPr>
        <w:t>Tiekėjų</w:t>
      </w:r>
      <w:r w:rsidR="00AE5A60" w:rsidRPr="00B258EA">
        <w:rPr>
          <w:rFonts w:ascii="Trebuchet MS" w:hAnsi="Trebuchet MS" w:cstheme="minorHAnsi"/>
          <w:color w:val="auto"/>
          <w:sz w:val="20"/>
          <w:szCs w:val="20"/>
        </w:rPr>
        <w:t xml:space="preserve"> atitikimą EBVPD nurodytai informacijai</w:t>
      </w:r>
      <w:r w:rsidR="00AE5A60">
        <w:rPr>
          <w:rFonts w:ascii="Trebuchet MS" w:hAnsi="Trebuchet MS" w:cstheme="minorHAnsi"/>
          <w:color w:val="auto"/>
          <w:sz w:val="20"/>
          <w:szCs w:val="20"/>
        </w:rPr>
        <w:t>,</w:t>
      </w:r>
      <w:r w:rsidR="00AE5A60" w:rsidRPr="00B258EA">
        <w:rPr>
          <w:rFonts w:ascii="Trebuchet MS" w:hAnsi="Trebuchet MS" w:cstheme="minorHAnsi"/>
          <w:color w:val="auto"/>
          <w:sz w:val="20"/>
          <w:szCs w:val="20"/>
        </w:rPr>
        <w:t xml:space="preserve"> </w:t>
      </w:r>
      <w:r w:rsidRPr="00B258EA">
        <w:rPr>
          <w:rFonts w:ascii="Trebuchet MS" w:hAnsi="Trebuchet MS" w:cstheme="minorHAnsi"/>
          <w:color w:val="auto"/>
          <w:sz w:val="20"/>
          <w:szCs w:val="20"/>
        </w:rPr>
        <w:t>nėra tikrinami;</w:t>
      </w:r>
    </w:p>
    <w:p w14:paraId="545A5F2C" w14:textId="684CABBF" w:rsidR="00B258EA" w:rsidRDefault="001375CC" w:rsidP="001375CC">
      <w:pPr>
        <w:pStyle w:val="NormalWeb"/>
        <w:tabs>
          <w:tab w:val="left" w:pos="567"/>
          <w:tab w:val="left" w:pos="851"/>
        </w:tabs>
        <w:spacing w:before="60" w:beforeAutospacing="0" w:after="60" w:afterAutospacing="0"/>
        <w:jc w:val="both"/>
        <w:rPr>
          <w:rFonts w:ascii="Trebuchet MS" w:hAnsi="Trebuchet MS" w:cstheme="minorHAnsi"/>
          <w:color w:val="auto"/>
          <w:sz w:val="20"/>
          <w:szCs w:val="20"/>
        </w:rPr>
      </w:pPr>
      <w:bookmarkStart w:id="65" w:name="_Hlk38894202"/>
      <w:bookmarkEnd w:id="64"/>
      <w:r>
        <w:rPr>
          <w:rFonts w:ascii="Trebuchet MS" w:hAnsi="Trebuchet MS" w:cstheme="minorHAnsi"/>
          <w:color w:val="auto"/>
          <w:sz w:val="20"/>
          <w:szCs w:val="20"/>
          <w:lang w:val="en-US"/>
        </w:rPr>
        <w:t>7.4.1.2.</w:t>
      </w:r>
      <w:r w:rsidR="000E35DD">
        <w:rPr>
          <w:rFonts w:ascii="Trebuchet MS" w:hAnsi="Trebuchet MS" w:cstheme="minorHAnsi"/>
          <w:color w:val="auto"/>
          <w:sz w:val="20"/>
          <w:szCs w:val="20"/>
          <w:lang w:val="en-US"/>
        </w:rPr>
        <w:t xml:space="preserve"> </w:t>
      </w:r>
      <w:r w:rsidR="00B258EA" w:rsidRPr="00B258EA">
        <w:rPr>
          <w:rFonts w:ascii="Trebuchet MS" w:hAnsi="Trebuchet MS" w:cstheme="minorHAnsi"/>
          <w:color w:val="auto"/>
          <w:sz w:val="20"/>
          <w:szCs w:val="20"/>
        </w:rPr>
        <w:t xml:space="preserve">Jeigu Tiekėjas, kurio Pasiūlymas gali būti pripažintas laimėjusiu, per </w:t>
      </w:r>
      <w:r w:rsidR="00415BEE">
        <w:rPr>
          <w:rFonts w:ascii="Trebuchet MS" w:hAnsi="Trebuchet MS" w:cstheme="minorHAnsi"/>
          <w:color w:val="auto"/>
          <w:sz w:val="20"/>
          <w:szCs w:val="20"/>
        </w:rPr>
        <w:t>Perkančiojo subjekto</w:t>
      </w:r>
      <w:r w:rsidR="00B258EA" w:rsidRPr="00B258EA">
        <w:rPr>
          <w:rFonts w:ascii="Trebuchet MS" w:hAnsi="Trebuchet MS" w:cstheme="minorHAnsi"/>
          <w:color w:val="auto"/>
          <w:sz w:val="20"/>
          <w:szCs w:val="20"/>
        </w:rPr>
        <w:t xml:space="preserve"> nurodytą terminą nepateikė dokumentų,</w:t>
      </w:r>
      <w:r w:rsidR="00F80F9B" w:rsidRPr="00F80F9B">
        <w:rPr>
          <w:rFonts w:ascii="Trebuchet MS" w:hAnsi="Trebuchet MS" w:cstheme="minorHAnsi"/>
          <w:color w:val="auto"/>
          <w:sz w:val="20"/>
          <w:szCs w:val="20"/>
        </w:rPr>
        <w:t xml:space="preserve"> </w:t>
      </w:r>
      <w:r w:rsidR="00F80F9B" w:rsidRPr="00B258EA">
        <w:rPr>
          <w:rFonts w:ascii="Trebuchet MS" w:hAnsi="Trebuchet MS" w:cstheme="minorHAnsi"/>
          <w:color w:val="auto"/>
          <w:sz w:val="20"/>
          <w:szCs w:val="20"/>
        </w:rPr>
        <w:t>įrodanči</w:t>
      </w:r>
      <w:r w:rsidR="00F80F9B">
        <w:rPr>
          <w:rFonts w:ascii="Trebuchet MS" w:hAnsi="Trebuchet MS" w:cstheme="minorHAnsi"/>
          <w:color w:val="auto"/>
          <w:sz w:val="20"/>
          <w:szCs w:val="20"/>
        </w:rPr>
        <w:t>ų</w:t>
      </w:r>
      <w:r w:rsidR="00F80F9B" w:rsidRPr="00B258EA">
        <w:rPr>
          <w:rFonts w:ascii="Trebuchet MS" w:hAnsi="Trebuchet MS" w:cstheme="minorHAnsi"/>
          <w:color w:val="auto"/>
          <w:sz w:val="20"/>
          <w:szCs w:val="20"/>
        </w:rPr>
        <w:t xml:space="preserve"> </w:t>
      </w:r>
      <w:r w:rsidR="00F80F9B">
        <w:rPr>
          <w:rFonts w:ascii="Trebuchet MS" w:hAnsi="Trebuchet MS" w:cstheme="minorHAnsi"/>
          <w:color w:val="auto"/>
          <w:sz w:val="20"/>
          <w:szCs w:val="20"/>
        </w:rPr>
        <w:t>Tiekėjo</w:t>
      </w:r>
      <w:r w:rsidR="00F80F9B" w:rsidRPr="00B258EA">
        <w:rPr>
          <w:rFonts w:ascii="Trebuchet MS" w:hAnsi="Trebuchet MS" w:cstheme="minorHAnsi"/>
          <w:color w:val="auto"/>
          <w:sz w:val="20"/>
          <w:szCs w:val="20"/>
        </w:rPr>
        <w:t xml:space="preserve"> atitikimą EBVPD nurodytai informacijai</w:t>
      </w:r>
      <w:r w:rsidR="00F80F9B">
        <w:rPr>
          <w:rFonts w:ascii="Trebuchet MS" w:hAnsi="Trebuchet MS" w:cstheme="minorHAnsi"/>
          <w:color w:val="auto"/>
          <w:sz w:val="20"/>
          <w:szCs w:val="20"/>
        </w:rPr>
        <w:t>,</w:t>
      </w:r>
      <w:r w:rsidR="00B258EA" w:rsidRPr="00B258EA">
        <w:rPr>
          <w:rFonts w:ascii="Trebuchet MS" w:hAnsi="Trebuchet MS" w:cstheme="minorHAnsi"/>
          <w:color w:val="auto"/>
          <w:sz w:val="20"/>
          <w:szCs w:val="20"/>
        </w:rPr>
        <w:t xml:space="preserve"> arba P</w:t>
      </w:r>
      <w:r w:rsidR="00415BEE">
        <w:rPr>
          <w:rFonts w:ascii="Trebuchet MS" w:hAnsi="Trebuchet MS" w:cstheme="minorHAnsi"/>
          <w:color w:val="auto"/>
          <w:sz w:val="20"/>
          <w:szCs w:val="20"/>
        </w:rPr>
        <w:t>erkančiojo subjekto</w:t>
      </w:r>
      <w:r w:rsidR="00B258EA" w:rsidRPr="00B258EA">
        <w:rPr>
          <w:rFonts w:ascii="Trebuchet MS" w:hAnsi="Trebuchet MS" w:cstheme="minorHAnsi"/>
          <w:color w:val="auto"/>
          <w:sz w:val="20"/>
          <w:szCs w:val="20"/>
        </w:rPr>
        <w:t xml:space="preserve"> prašymu nepatikslino pateiktų netikslių ar neišsamių duomenų apie </w:t>
      </w:r>
      <w:r w:rsidR="00F80F9B" w:rsidRPr="00B258EA">
        <w:rPr>
          <w:rFonts w:ascii="Trebuchet MS" w:hAnsi="Trebuchet MS" w:cstheme="minorHAnsi"/>
          <w:color w:val="auto"/>
          <w:sz w:val="20"/>
          <w:szCs w:val="20"/>
        </w:rPr>
        <w:t>atitikimą EBVPD nurodytai informacijai</w:t>
      </w:r>
      <w:r w:rsidR="00B258EA" w:rsidRPr="00B258EA">
        <w:rPr>
          <w:rFonts w:ascii="Trebuchet MS" w:hAnsi="Trebuchet MS" w:cstheme="minorHAnsi"/>
          <w:color w:val="auto"/>
          <w:sz w:val="20"/>
          <w:szCs w:val="20"/>
        </w:rPr>
        <w:t>, arba Tiekėjas neatitiko EBVPD nurodytos informacijos, arba Tiekėjas, kurio Pasiūlymas gali būti pripažintas laimėjusiu, atmetamas</w:t>
      </w:r>
      <w:r w:rsidR="00563C8D" w:rsidRPr="00563C8D">
        <w:t xml:space="preserve"> </w:t>
      </w:r>
      <w:r w:rsidR="00563C8D" w:rsidRPr="00563C8D">
        <w:rPr>
          <w:rFonts w:ascii="Trebuchet MS" w:hAnsi="Trebuchet MS" w:cstheme="minorHAnsi"/>
          <w:color w:val="auto"/>
          <w:sz w:val="20"/>
          <w:szCs w:val="20"/>
        </w:rPr>
        <w:t>dėl kitų Pirkimo sąlygose nurodyt</w:t>
      </w:r>
      <w:r w:rsidR="00563C8D">
        <w:rPr>
          <w:rFonts w:ascii="Trebuchet MS" w:hAnsi="Trebuchet MS" w:cstheme="minorHAnsi"/>
          <w:color w:val="auto"/>
          <w:sz w:val="20"/>
          <w:szCs w:val="20"/>
        </w:rPr>
        <w:t xml:space="preserve">ų </w:t>
      </w:r>
      <w:r w:rsidR="00563C8D" w:rsidRPr="00563C8D">
        <w:rPr>
          <w:rFonts w:ascii="Trebuchet MS" w:hAnsi="Trebuchet MS" w:cstheme="minorHAnsi"/>
          <w:color w:val="auto"/>
          <w:sz w:val="20"/>
          <w:szCs w:val="20"/>
        </w:rPr>
        <w:t>pagrind</w:t>
      </w:r>
      <w:r w:rsidR="00563C8D">
        <w:rPr>
          <w:rFonts w:ascii="Trebuchet MS" w:hAnsi="Trebuchet MS" w:cstheme="minorHAnsi"/>
          <w:color w:val="auto"/>
          <w:sz w:val="20"/>
          <w:szCs w:val="20"/>
        </w:rPr>
        <w:t>ų</w:t>
      </w:r>
      <w:r w:rsidR="00B258EA" w:rsidRPr="00B258EA">
        <w:rPr>
          <w:rFonts w:ascii="Trebuchet MS" w:hAnsi="Trebuchet MS" w:cstheme="minorHAnsi"/>
          <w:color w:val="auto"/>
          <w:sz w:val="20"/>
          <w:szCs w:val="20"/>
        </w:rPr>
        <w:t>, tikrinami kito</w:t>
      </w:r>
      <w:r w:rsidR="00C84C70">
        <w:rPr>
          <w:rFonts w:ascii="Trebuchet MS" w:hAnsi="Trebuchet MS" w:cstheme="minorHAnsi"/>
          <w:color w:val="auto"/>
          <w:sz w:val="20"/>
          <w:szCs w:val="20"/>
        </w:rPr>
        <w:t xml:space="preserve"> Tiekėjo, kurio pasiūlymas yra</w:t>
      </w:r>
      <w:r w:rsidR="00B258EA" w:rsidRPr="00B258EA">
        <w:rPr>
          <w:rFonts w:ascii="Trebuchet MS" w:hAnsi="Trebuchet MS" w:cstheme="minorHAnsi"/>
          <w:color w:val="auto"/>
          <w:sz w:val="20"/>
          <w:szCs w:val="20"/>
        </w:rPr>
        <w:t xml:space="preserve"> </w:t>
      </w:r>
      <w:r w:rsidR="00F80F9B">
        <w:rPr>
          <w:rFonts w:ascii="Trebuchet MS" w:hAnsi="Trebuchet MS" w:cstheme="minorHAnsi"/>
          <w:color w:val="auto"/>
          <w:sz w:val="20"/>
          <w:szCs w:val="20"/>
        </w:rPr>
        <w:t>pirm</w:t>
      </w:r>
      <w:r w:rsidR="00C84C70">
        <w:rPr>
          <w:rFonts w:ascii="Trebuchet MS" w:hAnsi="Trebuchet MS" w:cstheme="minorHAnsi"/>
          <w:color w:val="auto"/>
          <w:sz w:val="20"/>
          <w:szCs w:val="20"/>
        </w:rPr>
        <w:t>as</w:t>
      </w:r>
      <w:r w:rsidR="00F80F9B" w:rsidRPr="00B258EA">
        <w:rPr>
          <w:rFonts w:ascii="Trebuchet MS" w:hAnsi="Trebuchet MS" w:cstheme="minorHAnsi"/>
          <w:color w:val="auto"/>
          <w:sz w:val="20"/>
          <w:szCs w:val="20"/>
        </w:rPr>
        <w:t xml:space="preserve"> </w:t>
      </w:r>
      <w:r w:rsidR="00B258EA" w:rsidRPr="00B258EA">
        <w:rPr>
          <w:rFonts w:ascii="Trebuchet MS" w:hAnsi="Trebuchet MS" w:cstheme="minorHAnsi"/>
          <w:color w:val="auto"/>
          <w:sz w:val="20"/>
          <w:szCs w:val="20"/>
        </w:rPr>
        <w:t>po Tiekėjo, pagal vertinimo rezultatus galėjusio būti pripažinto laimėjusiu,</w:t>
      </w:r>
      <w:r w:rsidR="00C84C70">
        <w:rPr>
          <w:rFonts w:ascii="Trebuchet MS" w:hAnsi="Trebuchet MS" w:cstheme="minorHAnsi"/>
          <w:color w:val="auto"/>
          <w:sz w:val="20"/>
          <w:szCs w:val="20"/>
        </w:rPr>
        <w:t xml:space="preserve"> pasiūlymo,</w:t>
      </w:r>
      <w:r w:rsidR="00B258EA" w:rsidRPr="00B258EA">
        <w:rPr>
          <w:rFonts w:ascii="Trebuchet MS" w:hAnsi="Trebuchet MS" w:cstheme="minorHAnsi"/>
          <w:color w:val="auto"/>
          <w:sz w:val="20"/>
          <w:szCs w:val="20"/>
        </w:rPr>
        <w:t xml:space="preserve"> EBVPD </w:t>
      </w:r>
      <w:r w:rsidR="00EE0D7E">
        <w:rPr>
          <w:rFonts w:ascii="Trebuchet MS" w:hAnsi="Trebuchet MS" w:cstheme="minorHAnsi"/>
          <w:color w:val="auto"/>
          <w:sz w:val="20"/>
          <w:szCs w:val="20"/>
        </w:rPr>
        <w:t xml:space="preserve">nurodytą informaciją </w:t>
      </w:r>
      <w:r w:rsidR="00B258EA" w:rsidRPr="00B258EA">
        <w:rPr>
          <w:rFonts w:ascii="Trebuchet MS" w:hAnsi="Trebuchet MS" w:cstheme="minorHAnsi"/>
          <w:color w:val="auto"/>
          <w:sz w:val="20"/>
          <w:szCs w:val="20"/>
        </w:rPr>
        <w:t>patvirtinantys dokumentai.</w:t>
      </w:r>
    </w:p>
    <w:bookmarkEnd w:id="65"/>
    <w:p w14:paraId="7D08843D" w14:textId="03D3B7E6" w:rsidR="00AE5A60" w:rsidRPr="00B258EA" w:rsidRDefault="001375CC" w:rsidP="001A669C">
      <w:pPr>
        <w:pStyle w:val="NormalWeb"/>
        <w:numPr>
          <w:ilvl w:val="2"/>
          <w:numId w:val="1"/>
        </w:numPr>
        <w:tabs>
          <w:tab w:val="left" w:pos="567"/>
          <w:tab w:val="left" w:pos="709"/>
        </w:tabs>
        <w:spacing w:before="60" w:beforeAutospacing="0" w:after="60" w:afterAutospacing="0"/>
        <w:ind w:left="0" w:firstLine="0"/>
        <w:jc w:val="both"/>
        <w:rPr>
          <w:rFonts w:ascii="Trebuchet MS" w:hAnsi="Trebuchet MS" w:cstheme="minorHAnsi"/>
          <w:color w:val="auto"/>
          <w:sz w:val="20"/>
          <w:szCs w:val="20"/>
        </w:rPr>
      </w:pPr>
      <w:r>
        <w:rPr>
          <w:rFonts w:ascii="Trebuchet MS" w:hAnsi="Trebuchet MS" w:cstheme="minorHAnsi"/>
          <w:sz w:val="20"/>
          <w:szCs w:val="20"/>
        </w:rPr>
        <w:t>P</w:t>
      </w:r>
      <w:r w:rsidR="00AE5A60" w:rsidRPr="00B258EA">
        <w:rPr>
          <w:rFonts w:ascii="Trebuchet MS" w:hAnsi="Trebuchet MS" w:cstheme="minorHAnsi"/>
          <w:sz w:val="20"/>
          <w:szCs w:val="20"/>
        </w:rPr>
        <w:t>atikrinti visus Tiekėjus</w:t>
      </w:r>
      <w:r w:rsidR="00B709DB">
        <w:rPr>
          <w:rFonts w:ascii="Trebuchet MS" w:hAnsi="Trebuchet MS" w:cstheme="minorHAnsi"/>
          <w:sz w:val="20"/>
          <w:szCs w:val="20"/>
        </w:rPr>
        <w:t xml:space="preserve"> (kai atitikimas Kvalifikacijos reikalavimams tikrinamas visų Tiekėjų)</w:t>
      </w:r>
      <w:r w:rsidR="00AE5A60" w:rsidRPr="00B258EA">
        <w:rPr>
          <w:rFonts w:ascii="Trebuchet MS" w:hAnsi="Trebuchet MS" w:cstheme="minorHAnsi"/>
          <w:sz w:val="20"/>
          <w:szCs w:val="20"/>
        </w:rPr>
        <w:t xml:space="preserve">, t. y., ar nėra Pirkimo </w:t>
      </w:r>
      <w:r w:rsidR="000B7703">
        <w:rPr>
          <w:rFonts w:ascii="Trebuchet MS" w:hAnsi="Trebuchet MS" w:cstheme="minorHAnsi"/>
          <w:sz w:val="20"/>
          <w:szCs w:val="20"/>
        </w:rPr>
        <w:t>sąlygose</w:t>
      </w:r>
      <w:r w:rsidR="00AE5A60" w:rsidRPr="00B258EA">
        <w:rPr>
          <w:rFonts w:ascii="Trebuchet MS" w:hAnsi="Trebuchet MS" w:cstheme="minorHAnsi"/>
          <w:sz w:val="20"/>
          <w:szCs w:val="20"/>
        </w:rPr>
        <w:t xml:space="preserve"> nustatytų </w:t>
      </w:r>
      <w:r w:rsidR="000B7703">
        <w:rPr>
          <w:rFonts w:ascii="Trebuchet MS" w:hAnsi="Trebuchet MS" w:cstheme="minorHAnsi"/>
          <w:sz w:val="20"/>
          <w:szCs w:val="20"/>
        </w:rPr>
        <w:t>tiekėjų</w:t>
      </w:r>
      <w:r w:rsidR="00AE5A60" w:rsidRPr="00B258EA">
        <w:rPr>
          <w:rFonts w:ascii="Trebuchet MS" w:hAnsi="Trebuchet MS" w:cstheme="minorHAnsi"/>
          <w:sz w:val="20"/>
          <w:szCs w:val="20"/>
        </w:rPr>
        <w:t xml:space="preserve"> pašalinimo pagrindų, ar Tiekėjai atitinka keliamus Kvalifikacijos reikalavimus ir, jeigu taikytina, reikalaujamus kokybės vadybos sistemos ir (arba) aplinkos apsaugos vadybos sistemos standartus, iki Tiekėjų pateiktų Pasiūlymų nagrinėjimo, vadovaudamasis Pirkimo </w:t>
      </w:r>
      <w:r w:rsidR="000B7703">
        <w:rPr>
          <w:rFonts w:ascii="Trebuchet MS" w:hAnsi="Trebuchet MS" w:cstheme="minorHAnsi"/>
          <w:sz w:val="20"/>
          <w:szCs w:val="20"/>
        </w:rPr>
        <w:t>sąlygose</w:t>
      </w:r>
      <w:r w:rsidR="00AE5A60" w:rsidRPr="00B258EA">
        <w:rPr>
          <w:rFonts w:ascii="Trebuchet MS" w:hAnsi="Trebuchet MS" w:cstheme="minorHAnsi"/>
          <w:sz w:val="20"/>
          <w:szCs w:val="20"/>
        </w:rPr>
        <w:t xml:space="preserve"> nustatyt</w:t>
      </w:r>
      <w:r w:rsidR="000B7703">
        <w:rPr>
          <w:rFonts w:ascii="Trebuchet MS" w:hAnsi="Trebuchet MS" w:cstheme="minorHAnsi"/>
          <w:sz w:val="20"/>
          <w:szCs w:val="20"/>
        </w:rPr>
        <w:t>ai</w:t>
      </w:r>
      <w:r w:rsidR="00AE5A60" w:rsidRPr="00B258EA">
        <w:rPr>
          <w:rFonts w:ascii="Trebuchet MS" w:hAnsi="Trebuchet MS" w:cstheme="minorHAnsi"/>
          <w:sz w:val="20"/>
          <w:szCs w:val="20"/>
        </w:rPr>
        <w:t xml:space="preserve">s </w:t>
      </w:r>
      <w:r w:rsidR="000B7703">
        <w:rPr>
          <w:rFonts w:ascii="Trebuchet MS" w:hAnsi="Trebuchet MS" w:cstheme="minorHAnsi"/>
          <w:sz w:val="20"/>
          <w:szCs w:val="20"/>
        </w:rPr>
        <w:t>reikalavimais.</w:t>
      </w:r>
    </w:p>
    <w:p w14:paraId="2A01F653" w14:textId="700C2FE7" w:rsidR="00B258EA" w:rsidRPr="00B258EA" w:rsidRDefault="00B258EA" w:rsidP="001A669C">
      <w:pPr>
        <w:numPr>
          <w:ilvl w:val="1"/>
          <w:numId w:val="1"/>
        </w:numPr>
        <w:tabs>
          <w:tab w:val="left" w:pos="567"/>
        </w:tabs>
        <w:spacing w:before="60" w:after="60"/>
        <w:ind w:left="0" w:firstLine="0"/>
        <w:jc w:val="both"/>
        <w:rPr>
          <w:rFonts w:ascii="Trebuchet MS" w:hAnsi="Trebuchet MS" w:cstheme="minorHAnsi"/>
          <w:sz w:val="20"/>
          <w:szCs w:val="20"/>
        </w:rPr>
      </w:pPr>
      <w:bookmarkStart w:id="66" w:name="_Hlk38894355"/>
      <w:r w:rsidRPr="00B258EA">
        <w:rPr>
          <w:rFonts w:ascii="Trebuchet MS" w:hAnsi="Trebuchet MS" w:cstheme="minorHAnsi"/>
          <w:sz w:val="20"/>
          <w:szCs w:val="20"/>
        </w:rPr>
        <w:t xml:space="preserve">Pasiūlymai privalo būti pasirašyti fiziniu arba </w:t>
      </w:r>
      <w:r w:rsidR="002C67D6">
        <w:rPr>
          <w:rFonts w:ascii="Trebuchet MS" w:hAnsi="Trebuchet MS" w:cstheme="minorHAnsi"/>
          <w:bCs/>
          <w:iCs/>
          <w:color w:val="000000"/>
          <w:sz w:val="20"/>
          <w:szCs w:val="20"/>
        </w:rPr>
        <w:t>kvalifikuotu</w:t>
      </w:r>
      <w:r w:rsidRPr="00B258EA">
        <w:rPr>
          <w:rFonts w:ascii="Trebuchet MS" w:hAnsi="Trebuchet MS" w:cstheme="minorHAnsi"/>
          <w:bCs/>
          <w:iCs/>
          <w:color w:val="000000"/>
          <w:sz w:val="20"/>
          <w:szCs w:val="20"/>
        </w:rPr>
        <w:t xml:space="preserve"> elektroniniu parašu, atitinkančiu Lietuvos Respublikos elektronin</w:t>
      </w:r>
      <w:r w:rsidR="00C0636B">
        <w:rPr>
          <w:rFonts w:ascii="Trebuchet MS" w:hAnsi="Trebuchet MS" w:cstheme="minorHAnsi"/>
          <w:bCs/>
          <w:iCs/>
          <w:color w:val="000000"/>
          <w:sz w:val="20"/>
          <w:szCs w:val="20"/>
        </w:rPr>
        <w:t>ės atpažinties ir elektroninių operacijų patikimumo užtikrinimo paslaugų</w:t>
      </w:r>
      <w:r w:rsidRPr="00B258EA">
        <w:rPr>
          <w:rFonts w:ascii="Trebuchet MS" w:hAnsi="Trebuchet MS" w:cstheme="minorHAnsi"/>
          <w:bCs/>
          <w:iCs/>
          <w:color w:val="000000"/>
          <w:sz w:val="20"/>
          <w:szCs w:val="20"/>
        </w:rPr>
        <w:t xml:space="preserve"> įstatymo reikalavimus, ir</w:t>
      </w:r>
      <w:r w:rsidRPr="00B258EA">
        <w:rPr>
          <w:rFonts w:ascii="Trebuchet MS" w:hAnsi="Trebuchet MS" w:cstheme="minorHAnsi"/>
          <w:sz w:val="20"/>
          <w:szCs w:val="20"/>
        </w:rPr>
        <w:t xml:space="preserve"> perduodam</w:t>
      </w:r>
      <w:r w:rsidR="00C0636B">
        <w:rPr>
          <w:rFonts w:ascii="Trebuchet MS" w:hAnsi="Trebuchet MS" w:cstheme="minorHAnsi"/>
          <w:sz w:val="20"/>
          <w:szCs w:val="20"/>
        </w:rPr>
        <w:t>i</w:t>
      </w:r>
      <w:r w:rsidRPr="00B258EA">
        <w:rPr>
          <w:rFonts w:ascii="Trebuchet MS" w:hAnsi="Trebuchet MS" w:cstheme="minorHAnsi"/>
          <w:sz w:val="20"/>
          <w:szCs w:val="20"/>
        </w:rPr>
        <w:t xml:space="preserve"> elektroninėmis priemonėmis, laikantis </w:t>
      </w:r>
      <w:r w:rsidRPr="00B258EA">
        <w:rPr>
          <w:rStyle w:val="margin-left-101"/>
          <w:rFonts w:ascii="Trebuchet MS" w:hAnsi="Trebuchet MS" w:cstheme="minorHAnsi"/>
          <w:sz w:val="20"/>
          <w:szCs w:val="20"/>
        </w:rPr>
        <w:t>PĮ</w:t>
      </w:r>
      <w:r w:rsidRPr="00B258EA">
        <w:rPr>
          <w:rFonts w:ascii="Trebuchet MS" w:hAnsi="Trebuchet MS" w:cstheme="minorHAnsi"/>
          <w:sz w:val="20"/>
          <w:szCs w:val="20"/>
        </w:rPr>
        <w:t xml:space="preserve"> 34 straipsnyje nustatytų reikalavimų, jei SPS nėra nurodyta kitaip.</w:t>
      </w:r>
    </w:p>
    <w:bookmarkEnd w:id="66"/>
    <w:p w14:paraId="290AD35B" w14:textId="444EF92C" w:rsidR="00B258EA" w:rsidRPr="00B258EA" w:rsidRDefault="00B258EA" w:rsidP="001A669C">
      <w:pPr>
        <w:numPr>
          <w:ilvl w:val="1"/>
          <w:numId w:val="1"/>
        </w:numPr>
        <w:tabs>
          <w:tab w:val="left" w:pos="567"/>
        </w:tabs>
        <w:spacing w:before="60" w:after="60"/>
        <w:ind w:left="0" w:firstLine="0"/>
        <w:jc w:val="both"/>
        <w:rPr>
          <w:rFonts w:ascii="Trebuchet MS" w:hAnsi="Trebuchet MS" w:cstheme="minorHAnsi"/>
          <w:sz w:val="20"/>
          <w:szCs w:val="20"/>
          <w:lang w:eastAsia="lt-LT"/>
        </w:rPr>
      </w:pPr>
      <w:r w:rsidRPr="00B258EA">
        <w:rPr>
          <w:rFonts w:ascii="Trebuchet MS" w:hAnsi="Trebuchet MS" w:cstheme="minorHAnsi"/>
          <w:sz w:val="20"/>
          <w:szCs w:val="20"/>
          <w:lang w:eastAsia="lt-LT"/>
        </w:rPr>
        <w:t>Alternatyvių Pasiūlymų pateikti neleidžiama, išskyrus kai SPS nurodyta kitaip.</w:t>
      </w:r>
      <w:r w:rsidR="00B709DB" w:rsidRPr="00B709DB">
        <w:t xml:space="preserve"> </w:t>
      </w:r>
      <w:bookmarkStart w:id="67" w:name="_Hlk68179977"/>
      <w:r w:rsidR="00B709DB" w:rsidRPr="00B709DB">
        <w:rPr>
          <w:rFonts w:ascii="Trebuchet MS" w:hAnsi="Trebuchet MS" w:cstheme="minorHAnsi"/>
          <w:sz w:val="20"/>
          <w:szCs w:val="20"/>
          <w:lang w:eastAsia="lt-LT"/>
        </w:rPr>
        <w:t xml:space="preserve">Alternatyviu Pasiūlymu taip pat laikomas jungtinės veiklos sutarties pagrindu pateiktas bendras Pasiūlymas su kitu </w:t>
      </w:r>
      <w:r w:rsidR="001F1735">
        <w:rPr>
          <w:rFonts w:ascii="Trebuchet MS" w:hAnsi="Trebuchet MS" w:cstheme="minorHAnsi"/>
          <w:sz w:val="20"/>
          <w:szCs w:val="20"/>
          <w:lang w:eastAsia="lt-LT"/>
        </w:rPr>
        <w:t>ū</w:t>
      </w:r>
      <w:r w:rsidR="00B709DB" w:rsidRPr="00B709DB">
        <w:rPr>
          <w:rFonts w:ascii="Trebuchet MS" w:hAnsi="Trebuchet MS" w:cstheme="minorHAnsi"/>
          <w:sz w:val="20"/>
          <w:szCs w:val="20"/>
          <w:lang w:eastAsia="lt-LT"/>
        </w:rPr>
        <w:t>kio subjektu.</w:t>
      </w:r>
      <w:r w:rsidR="00B709DB" w:rsidRPr="00B709DB">
        <w:t xml:space="preserve"> </w:t>
      </w:r>
      <w:r w:rsidR="00B709DB" w:rsidRPr="00B709DB">
        <w:rPr>
          <w:rFonts w:ascii="Trebuchet MS" w:hAnsi="Trebuchet MS" w:cstheme="minorHAnsi"/>
          <w:sz w:val="20"/>
          <w:szCs w:val="20"/>
          <w:lang w:eastAsia="lt-LT"/>
        </w:rPr>
        <w:t xml:space="preserve">Alternatyviu pasiūlymu nebus traktuojamas </w:t>
      </w:r>
      <w:r w:rsidR="00B709DB">
        <w:rPr>
          <w:rFonts w:ascii="Trebuchet MS" w:hAnsi="Trebuchet MS" w:cstheme="minorHAnsi"/>
          <w:sz w:val="20"/>
          <w:szCs w:val="20"/>
          <w:lang w:eastAsia="lt-LT"/>
        </w:rPr>
        <w:t>T</w:t>
      </w:r>
      <w:r w:rsidR="00B709DB" w:rsidRPr="00B709DB">
        <w:rPr>
          <w:rFonts w:ascii="Trebuchet MS" w:hAnsi="Trebuchet MS" w:cstheme="minorHAnsi"/>
          <w:sz w:val="20"/>
          <w:szCs w:val="20"/>
          <w:lang w:eastAsia="lt-LT"/>
        </w:rPr>
        <w:t xml:space="preserve">iekėjo dalyvavimas </w:t>
      </w:r>
      <w:r w:rsidR="00563C8D">
        <w:rPr>
          <w:rFonts w:ascii="Trebuchet MS" w:hAnsi="Trebuchet MS" w:cstheme="minorHAnsi"/>
          <w:sz w:val="20"/>
          <w:szCs w:val="20"/>
          <w:lang w:eastAsia="lt-LT"/>
        </w:rPr>
        <w:t>Ū</w:t>
      </w:r>
      <w:r w:rsidR="00B709DB" w:rsidRPr="00B709DB">
        <w:rPr>
          <w:rFonts w:ascii="Trebuchet MS" w:hAnsi="Trebuchet MS" w:cstheme="minorHAnsi"/>
          <w:sz w:val="20"/>
          <w:szCs w:val="20"/>
          <w:lang w:eastAsia="lt-LT"/>
        </w:rPr>
        <w:t xml:space="preserve">kio subjekto, kurio pajėgumais remiamasi, arba </w:t>
      </w:r>
      <w:r w:rsidR="00563C8D">
        <w:rPr>
          <w:rFonts w:ascii="Trebuchet MS" w:hAnsi="Trebuchet MS" w:cstheme="minorHAnsi"/>
          <w:sz w:val="20"/>
          <w:szCs w:val="20"/>
          <w:lang w:eastAsia="lt-LT"/>
        </w:rPr>
        <w:t>S</w:t>
      </w:r>
      <w:r w:rsidR="00B709DB" w:rsidRPr="00B709DB">
        <w:rPr>
          <w:rFonts w:ascii="Trebuchet MS" w:hAnsi="Trebuchet MS" w:cstheme="minorHAnsi"/>
          <w:sz w:val="20"/>
          <w:szCs w:val="20"/>
          <w:lang w:eastAsia="lt-LT"/>
        </w:rPr>
        <w:t>ubtiekėjo pagrindais keliuose pasiūlymuose</w:t>
      </w:r>
      <w:r w:rsidR="00B709DB">
        <w:rPr>
          <w:rFonts w:ascii="Trebuchet MS" w:hAnsi="Trebuchet MS" w:cstheme="minorHAnsi"/>
          <w:sz w:val="20"/>
          <w:szCs w:val="20"/>
          <w:lang w:eastAsia="lt-LT"/>
        </w:rPr>
        <w:t xml:space="preserve"> (jeigu SPS nenurodyta kitaip)</w:t>
      </w:r>
      <w:r w:rsidR="00B709DB" w:rsidRPr="00B709DB">
        <w:rPr>
          <w:rFonts w:ascii="Trebuchet MS" w:hAnsi="Trebuchet MS" w:cstheme="minorHAnsi"/>
          <w:sz w:val="20"/>
          <w:szCs w:val="20"/>
          <w:lang w:eastAsia="lt-LT"/>
        </w:rPr>
        <w:t>.</w:t>
      </w:r>
      <w:bookmarkEnd w:id="67"/>
    </w:p>
    <w:p w14:paraId="1F5B1FC7" w14:textId="3083FC60" w:rsidR="00B258EA" w:rsidRPr="00B258EA" w:rsidRDefault="00B258EA" w:rsidP="001A669C">
      <w:pPr>
        <w:numPr>
          <w:ilvl w:val="1"/>
          <w:numId w:val="1"/>
        </w:numPr>
        <w:tabs>
          <w:tab w:val="left" w:pos="567"/>
        </w:tabs>
        <w:spacing w:before="60" w:after="60"/>
        <w:ind w:left="0" w:firstLine="0"/>
        <w:jc w:val="both"/>
        <w:rPr>
          <w:rFonts w:ascii="Trebuchet MS" w:hAnsi="Trebuchet MS" w:cstheme="minorHAnsi"/>
          <w:bCs/>
          <w:iCs/>
          <w:sz w:val="20"/>
          <w:szCs w:val="20"/>
        </w:rPr>
      </w:pPr>
      <w:r w:rsidRPr="00B258EA">
        <w:rPr>
          <w:rFonts w:ascii="Trebuchet MS" w:hAnsi="Trebuchet MS" w:cstheme="minorHAnsi"/>
          <w:iCs/>
          <w:sz w:val="20"/>
          <w:szCs w:val="20"/>
        </w:rPr>
        <w:lastRenderedPageBreak/>
        <w:t>Pasiūlyme turi būti nurodyta, ar Pasiūlyme yra konfidenciali informacij</w:t>
      </w:r>
      <w:r w:rsidR="000E5F22">
        <w:rPr>
          <w:rFonts w:ascii="Trebuchet MS" w:hAnsi="Trebuchet MS" w:cstheme="minorHAnsi"/>
          <w:iCs/>
          <w:sz w:val="20"/>
          <w:szCs w:val="20"/>
        </w:rPr>
        <w:t>a</w:t>
      </w:r>
      <w:r w:rsidRPr="00B258EA">
        <w:rPr>
          <w:rFonts w:ascii="Trebuchet MS" w:hAnsi="Trebuchet MS" w:cstheme="minorHAnsi"/>
          <w:iCs/>
          <w:sz w:val="20"/>
          <w:szCs w:val="20"/>
        </w:rPr>
        <w:t>. Jei Pasiūlyme yra konfidenciali informacij</w:t>
      </w:r>
      <w:r w:rsidR="000E5F22">
        <w:rPr>
          <w:rFonts w:ascii="Trebuchet MS" w:hAnsi="Trebuchet MS" w:cstheme="minorHAnsi"/>
          <w:iCs/>
          <w:sz w:val="20"/>
          <w:szCs w:val="20"/>
        </w:rPr>
        <w:t>a</w:t>
      </w:r>
      <w:r w:rsidRPr="00B258EA">
        <w:rPr>
          <w:rFonts w:ascii="Trebuchet MS" w:hAnsi="Trebuchet MS" w:cstheme="minorHAnsi"/>
          <w:iCs/>
          <w:sz w:val="20"/>
          <w:szCs w:val="20"/>
        </w:rPr>
        <w:t>, Tiekėjas turi nurodyti,</w:t>
      </w:r>
      <w:r w:rsidRPr="00B258EA">
        <w:rPr>
          <w:rFonts w:ascii="Trebuchet MS" w:hAnsi="Trebuchet MS" w:cstheme="minorHAnsi"/>
          <w:sz w:val="20"/>
          <w:szCs w:val="20"/>
        </w:rPr>
        <w:t xml:space="preserve"> kuri informacija yra konfidenciali, vadovaujantis </w:t>
      </w:r>
      <w:r w:rsidRPr="00B258EA">
        <w:rPr>
          <w:rStyle w:val="margin-left-101"/>
          <w:rFonts w:ascii="Trebuchet MS" w:hAnsi="Trebuchet MS" w:cstheme="minorHAnsi"/>
          <w:sz w:val="20"/>
          <w:szCs w:val="20"/>
        </w:rPr>
        <w:t>PĮ</w:t>
      </w:r>
      <w:r w:rsidRPr="00B258EA">
        <w:rPr>
          <w:rFonts w:ascii="Trebuchet MS" w:hAnsi="Trebuchet MS" w:cstheme="minorHAnsi"/>
          <w:sz w:val="20"/>
          <w:szCs w:val="20"/>
        </w:rPr>
        <w:t xml:space="preserve"> 32 straipsnio 2 dalimi.</w:t>
      </w:r>
      <w:r w:rsidR="00B709DB">
        <w:rPr>
          <w:rFonts w:ascii="Trebuchet MS" w:hAnsi="Trebuchet MS" w:cstheme="minorHAnsi"/>
          <w:sz w:val="20"/>
          <w:szCs w:val="20"/>
        </w:rPr>
        <w:t xml:space="preserve"> </w:t>
      </w:r>
      <w:bookmarkStart w:id="68" w:name="_Hlk68180073"/>
      <w:r w:rsidR="00B709DB">
        <w:rPr>
          <w:rFonts w:ascii="Trebuchet MS" w:hAnsi="Trebuchet MS" w:cstheme="minorHAnsi"/>
          <w:sz w:val="20"/>
          <w:szCs w:val="20"/>
        </w:rPr>
        <w:t xml:space="preserve">Jeigu Tiekėjas </w:t>
      </w:r>
      <w:r w:rsidR="00B709DB" w:rsidRPr="00B709DB">
        <w:rPr>
          <w:rFonts w:ascii="Trebuchet MS" w:hAnsi="Trebuchet MS" w:cstheme="minorHAnsi"/>
          <w:sz w:val="20"/>
          <w:szCs w:val="20"/>
        </w:rPr>
        <w:t>n</w:t>
      </w:r>
      <w:r w:rsidR="00B709DB">
        <w:rPr>
          <w:rFonts w:ascii="Trebuchet MS" w:hAnsi="Trebuchet MS" w:cstheme="minorHAnsi"/>
          <w:sz w:val="20"/>
          <w:szCs w:val="20"/>
        </w:rPr>
        <w:t>en</w:t>
      </w:r>
      <w:r w:rsidR="00B709DB" w:rsidRPr="00B709DB">
        <w:rPr>
          <w:rFonts w:ascii="Trebuchet MS" w:hAnsi="Trebuchet MS" w:cstheme="minorHAnsi"/>
          <w:sz w:val="20"/>
          <w:szCs w:val="20"/>
        </w:rPr>
        <w:t>urod</w:t>
      </w:r>
      <w:r w:rsidR="00B709DB">
        <w:rPr>
          <w:rFonts w:ascii="Trebuchet MS" w:hAnsi="Trebuchet MS" w:cstheme="minorHAnsi"/>
          <w:sz w:val="20"/>
          <w:szCs w:val="20"/>
        </w:rPr>
        <w:t>o</w:t>
      </w:r>
      <w:r w:rsidR="00B709DB" w:rsidRPr="00B709DB">
        <w:rPr>
          <w:rFonts w:ascii="Trebuchet MS" w:hAnsi="Trebuchet MS" w:cstheme="minorHAnsi"/>
          <w:sz w:val="20"/>
          <w:szCs w:val="20"/>
        </w:rPr>
        <w:t>, kuri informacija yra konfidenciali,</w:t>
      </w:r>
      <w:r w:rsidR="00B709DB">
        <w:rPr>
          <w:rFonts w:ascii="Trebuchet MS" w:hAnsi="Trebuchet MS" w:cstheme="minorHAnsi"/>
          <w:sz w:val="20"/>
          <w:szCs w:val="20"/>
        </w:rPr>
        <w:t xml:space="preserve"> laikoma, kad konfidencialios informacijos nėra.</w:t>
      </w:r>
      <w:bookmarkEnd w:id="68"/>
    </w:p>
    <w:p w14:paraId="05DEE758" w14:textId="64793167" w:rsidR="00B258EA" w:rsidRPr="00B258EA" w:rsidRDefault="00B258EA" w:rsidP="001A669C">
      <w:pPr>
        <w:numPr>
          <w:ilvl w:val="1"/>
          <w:numId w:val="1"/>
        </w:numPr>
        <w:tabs>
          <w:tab w:val="left" w:pos="567"/>
        </w:tabs>
        <w:spacing w:before="60" w:after="60"/>
        <w:ind w:left="0" w:firstLine="0"/>
        <w:jc w:val="both"/>
        <w:rPr>
          <w:rFonts w:ascii="Trebuchet MS" w:hAnsi="Trebuchet MS" w:cstheme="minorHAnsi"/>
          <w:bCs/>
          <w:iCs/>
          <w:sz w:val="20"/>
          <w:szCs w:val="20"/>
        </w:rPr>
      </w:pPr>
      <w:r w:rsidRPr="00B258EA">
        <w:rPr>
          <w:rFonts w:ascii="Trebuchet MS" w:hAnsi="Trebuchet MS" w:cstheme="minorHAnsi"/>
          <w:color w:val="000000"/>
          <w:sz w:val="20"/>
          <w:szCs w:val="20"/>
        </w:rPr>
        <w:t xml:space="preserve">Jeigu </w:t>
      </w:r>
      <w:r w:rsidR="00415BEE" w:rsidRPr="00415BEE">
        <w:rPr>
          <w:rFonts w:ascii="Trebuchet MS" w:hAnsi="Trebuchet MS" w:cstheme="minorHAnsi"/>
          <w:color w:val="000000"/>
          <w:sz w:val="20"/>
          <w:szCs w:val="20"/>
        </w:rPr>
        <w:t>Perkan</w:t>
      </w:r>
      <w:r w:rsidR="00415BEE">
        <w:rPr>
          <w:rFonts w:ascii="Trebuchet MS" w:hAnsi="Trebuchet MS" w:cstheme="minorHAnsi"/>
          <w:color w:val="000000"/>
          <w:sz w:val="20"/>
          <w:szCs w:val="20"/>
        </w:rPr>
        <w:t>čiajam</w:t>
      </w:r>
      <w:r w:rsidR="00415BEE" w:rsidRPr="00415BEE">
        <w:rPr>
          <w:rFonts w:ascii="Trebuchet MS" w:hAnsi="Trebuchet MS" w:cstheme="minorHAnsi"/>
          <w:color w:val="000000"/>
          <w:sz w:val="20"/>
          <w:szCs w:val="20"/>
        </w:rPr>
        <w:t xml:space="preserve"> subjekt</w:t>
      </w:r>
      <w:r w:rsidR="00415BEE">
        <w:rPr>
          <w:rFonts w:ascii="Trebuchet MS" w:hAnsi="Trebuchet MS" w:cstheme="minorHAnsi"/>
          <w:color w:val="000000"/>
          <w:sz w:val="20"/>
          <w:szCs w:val="20"/>
        </w:rPr>
        <w:t>ui</w:t>
      </w:r>
      <w:r w:rsidR="00415BEE" w:rsidRPr="00415BEE">
        <w:rPr>
          <w:rFonts w:ascii="Trebuchet MS" w:hAnsi="Trebuchet MS" w:cstheme="minorHAnsi"/>
          <w:color w:val="000000"/>
          <w:sz w:val="20"/>
          <w:szCs w:val="20"/>
        </w:rPr>
        <w:t xml:space="preserve"> </w:t>
      </w:r>
      <w:r w:rsidRPr="00B258EA">
        <w:rPr>
          <w:rFonts w:ascii="Trebuchet MS" w:hAnsi="Trebuchet MS" w:cstheme="minorHAnsi"/>
          <w:color w:val="000000"/>
          <w:sz w:val="20"/>
          <w:szCs w:val="20"/>
        </w:rPr>
        <w:t xml:space="preserve">kyla abejonių dėl Tiekėjo Pasiūlyme nurodytos informacijos konfidencialumo, </w:t>
      </w:r>
      <w:r w:rsidR="00415BEE" w:rsidRPr="00415BEE">
        <w:rPr>
          <w:rFonts w:ascii="Trebuchet MS" w:hAnsi="Trebuchet MS" w:cstheme="minorHAnsi"/>
          <w:color w:val="000000"/>
          <w:sz w:val="20"/>
          <w:szCs w:val="20"/>
        </w:rPr>
        <w:t xml:space="preserve">Perkantysis subjektas </w:t>
      </w:r>
      <w:r w:rsidRPr="00B258EA">
        <w:rPr>
          <w:rFonts w:ascii="Trebuchet MS" w:hAnsi="Trebuchet MS" w:cstheme="minorHAnsi"/>
          <w:color w:val="000000"/>
          <w:sz w:val="20"/>
          <w:szCs w:val="20"/>
        </w:rPr>
        <w:t xml:space="preserve">prašo Tiekėjo įrodyti, kodėl nurodyta informacija yra konfidenciali. Jeigu Tiekėjas per </w:t>
      </w:r>
      <w:r w:rsidR="00415BEE" w:rsidRPr="00415BEE">
        <w:rPr>
          <w:rFonts w:ascii="Trebuchet MS" w:hAnsi="Trebuchet MS" w:cstheme="minorHAnsi"/>
          <w:color w:val="000000"/>
          <w:sz w:val="20"/>
          <w:szCs w:val="20"/>
        </w:rPr>
        <w:t>Perkan</w:t>
      </w:r>
      <w:r w:rsidR="00415BEE">
        <w:rPr>
          <w:rFonts w:ascii="Trebuchet MS" w:hAnsi="Trebuchet MS" w:cstheme="minorHAnsi"/>
          <w:color w:val="000000"/>
          <w:sz w:val="20"/>
          <w:szCs w:val="20"/>
        </w:rPr>
        <w:t>čiojo</w:t>
      </w:r>
      <w:r w:rsidR="00415BEE" w:rsidRPr="00415BEE">
        <w:rPr>
          <w:rFonts w:ascii="Trebuchet MS" w:hAnsi="Trebuchet MS" w:cstheme="minorHAnsi"/>
          <w:color w:val="000000"/>
          <w:sz w:val="20"/>
          <w:szCs w:val="20"/>
        </w:rPr>
        <w:t xml:space="preserve"> subjekt</w:t>
      </w:r>
      <w:r w:rsidR="00415BEE">
        <w:rPr>
          <w:rFonts w:ascii="Trebuchet MS" w:hAnsi="Trebuchet MS" w:cstheme="minorHAnsi"/>
          <w:color w:val="000000"/>
          <w:sz w:val="20"/>
          <w:szCs w:val="20"/>
        </w:rPr>
        <w:t>o</w:t>
      </w:r>
      <w:r w:rsidR="00015B72">
        <w:rPr>
          <w:rFonts w:ascii="Trebuchet MS" w:hAnsi="Trebuchet MS" w:cstheme="minorHAnsi"/>
          <w:color w:val="000000"/>
          <w:sz w:val="20"/>
          <w:szCs w:val="20"/>
        </w:rPr>
        <w:t xml:space="preserve"> </w:t>
      </w:r>
      <w:r w:rsidRPr="00B258EA">
        <w:rPr>
          <w:rFonts w:ascii="Trebuchet MS" w:hAnsi="Trebuchet MS" w:cstheme="minorHAnsi"/>
          <w:color w:val="000000"/>
          <w:sz w:val="20"/>
          <w:szCs w:val="20"/>
        </w:rPr>
        <w:t>nurodytą terminą, kuris negali būti trumpesnis kaip 5 darbo dienos, nepateikia tokių įrodymų arba pateikia netinkamus įrodymus, laikoma, kad tokia informacija yra nekonfidenciali.</w:t>
      </w:r>
    </w:p>
    <w:p w14:paraId="79997535" w14:textId="68BDE84A" w:rsidR="00BF7ABA" w:rsidRPr="00B258EA" w:rsidRDefault="00B258EA" w:rsidP="001A669C">
      <w:pPr>
        <w:numPr>
          <w:ilvl w:val="1"/>
          <w:numId w:val="1"/>
        </w:numPr>
        <w:tabs>
          <w:tab w:val="left" w:pos="567"/>
        </w:tabs>
        <w:spacing w:before="60" w:after="60"/>
        <w:ind w:left="0" w:firstLine="0"/>
        <w:jc w:val="both"/>
        <w:rPr>
          <w:rFonts w:ascii="Trebuchet MS" w:hAnsi="Trebuchet MS" w:cstheme="minorHAnsi"/>
          <w:bCs/>
          <w:iCs/>
          <w:sz w:val="20"/>
          <w:szCs w:val="20"/>
        </w:rPr>
      </w:pPr>
      <w:r w:rsidRPr="00B258EA">
        <w:rPr>
          <w:rFonts w:ascii="Trebuchet MS" w:hAnsi="Trebuchet MS" w:cstheme="minorHAnsi"/>
          <w:sz w:val="20"/>
          <w:szCs w:val="20"/>
        </w:rPr>
        <w:t>Visas Tiekėjo Pasiūlymas negali būti laikomas konfidencialia informacija.</w:t>
      </w:r>
    </w:p>
    <w:p w14:paraId="3FC72C4C" w14:textId="1E76464C" w:rsidR="00D96B7F" w:rsidRDefault="00BF7ABA" w:rsidP="001A669C">
      <w:pPr>
        <w:numPr>
          <w:ilvl w:val="1"/>
          <w:numId w:val="1"/>
        </w:numPr>
        <w:tabs>
          <w:tab w:val="left" w:pos="567"/>
        </w:tabs>
        <w:spacing w:before="60" w:after="60"/>
        <w:ind w:left="0" w:firstLine="0"/>
        <w:jc w:val="both"/>
        <w:rPr>
          <w:rFonts w:ascii="Trebuchet MS" w:hAnsi="Trebuchet MS" w:cstheme="minorHAnsi"/>
          <w:iCs/>
          <w:sz w:val="20"/>
          <w:szCs w:val="20"/>
        </w:rPr>
      </w:pPr>
      <w:bookmarkStart w:id="69" w:name="_Hlk68180179"/>
      <w:bookmarkStart w:id="70" w:name="_Hlk34035350"/>
      <w:r w:rsidRPr="00BF7ABA">
        <w:rPr>
          <w:rFonts w:ascii="Trebuchet MS" w:hAnsi="Trebuchet MS" w:cstheme="minorHAnsi"/>
          <w:iCs/>
          <w:sz w:val="20"/>
          <w:szCs w:val="20"/>
        </w:rPr>
        <w:t xml:space="preserve">Visi Tiekėjų Pasiūlyme pateikiami </w:t>
      </w:r>
      <w:r w:rsidRPr="00861966">
        <w:rPr>
          <w:rFonts w:ascii="Trebuchet MS" w:hAnsi="Trebuchet MS" w:cstheme="minorHAnsi"/>
          <w:iCs/>
          <w:sz w:val="20"/>
          <w:szCs w:val="20"/>
        </w:rPr>
        <w:t>dokumentai turi būti pateikti CVP IS elektronine forma, t. y. tiesiogiai suformuoti elektroninėmis priemonėmis arba pateikiant skaitmenines dokumentų kopijas</w:t>
      </w:r>
      <w:r w:rsidRPr="00BF7ABA">
        <w:rPr>
          <w:rFonts w:ascii="Trebuchet MS" w:hAnsi="Trebuchet MS" w:cstheme="minorHAnsi"/>
          <w:iCs/>
          <w:sz w:val="20"/>
          <w:szCs w:val="20"/>
        </w:rPr>
        <w:t xml:space="preserve">. Pateikiami dokumentai ar skaitmeninės dokumentų kopijos turi būti prieinami naudojant nediskriminuojančius, visuotinai prieinamus duomenų failų formatus (pvz., </w:t>
      </w:r>
      <w:proofErr w:type="spellStart"/>
      <w:r w:rsidRPr="00BF7ABA">
        <w:rPr>
          <w:rFonts w:ascii="Trebuchet MS" w:hAnsi="Trebuchet MS" w:cstheme="minorHAnsi"/>
          <w:iCs/>
          <w:sz w:val="20"/>
          <w:szCs w:val="20"/>
        </w:rPr>
        <w:t>pdf</w:t>
      </w:r>
      <w:proofErr w:type="spellEnd"/>
      <w:r w:rsidRPr="00BF7ABA">
        <w:rPr>
          <w:rFonts w:ascii="Trebuchet MS" w:hAnsi="Trebuchet MS" w:cstheme="minorHAnsi"/>
          <w:iCs/>
          <w:sz w:val="20"/>
          <w:szCs w:val="20"/>
        </w:rPr>
        <w:t xml:space="preserve">, jpg, doc.). </w:t>
      </w:r>
      <w:r w:rsidR="000E5F22" w:rsidRPr="000E5F22">
        <w:rPr>
          <w:rFonts w:ascii="Trebuchet MS" w:hAnsi="Trebuchet MS" w:cstheme="minorHAnsi"/>
          <w:iCs/>
          <w:sz w:val="20"/>
          <w:szCs w:val="20"/>
        </w:rPr>
        <w:t>Tiekėjui Pasiūlymą pateikus kitomis, nei nurodyta, priemonėmis, jo Pasiūlymas bus</w:t>
      </w:r>
      <w:r w:rsidR="000E5F22">
        <w:rPr>
          <w:rFonts w:ascii="Trebuchet MS" w:hAnsi="Trebuchet MS" w:cstheme="minorHAnsi"/>
          <w:iCs/>
          <w:sz w:val="20"/>
          <w:szCs w:val="20"/>
        </w:rPr>
        <w:t xml:space="preserve"> nenagrinėjimas ir nevertinamas.</w:t>
      </w:r>
    </w:p>
    <w:p w14:paraId="785FE22C" w14:textId="46B24328" w:rsidR="00B258EA" w:rsidRPr="00B258EA" w:rsidRDefault="00BF7ABA" w:rsidP="001A669C">
      <w:pPr>
        <w:numPr>
          <w:ilvl w:val="1"/>
          <w:numId w:val="1"/>
        </w:numPr>
        <w:tabs>
          <w:tab w:val="left" w:pos="567"/>
        </w:tabs>
        <w:spacing w:before="60" w:after="60"/>
        <w:ind w:left="0" w:firstLine="0"/>
        <w:jc w:val="both"/>
        <w:rPr>
          <w:rFonts w:ascii="Trebuchet MS" w:hAnsi="Trebuchet MS" w:cstheme="minorHAnsi"/>
          <w:iCs/>
          <w:sz w:val="20"/>
          <w:szCs w:val="20"/>
        </w:rPr>
      </w:pPr>
      <w:r w:rsidRPr="00BF7ABA">
        <w:rPr>
          <w:rFonts w:ascii="Trebuchet MS" w:hAnsi="Trebuchet MS" w:cstheme="minorHAnsi"/>
          <w:iCs/>
          <w:sz w:val="20"/>
          <w:szCs w:val="20"/>
        </w:rPr>
        <w:t xml:space="preserve">Perkantysis subjektas pasilieka sau teisę prašyti dokumentų originalų. </w:t>
      </w:r>
      <w:bookmarkEnd w:id="69"/>
      <w:r w:rsidR="00B258EA" w:rsidRPr="00B258EA">
        <w:rPr>
          <w:rFonts w:ascii="Trebuchet MS" w:hAnsi="Trebuchet MS" w:cstheme="minorHAnsi"/>
          <w:iCs/>
          <w:sz w:val="20"/>
          <w:szCs w:val="20"/>
        </w:rPr>
        <w:t>Pasiūlymai, taip pat kita korespondencija bei dokumentai gali būti pateikiami kalbomis, nurodytomis SPS. Jei atitinkami dokumentai (pažymos, sertifikatai ir kt.), techniniai aprašymai ar analogiški dokumentai, įrodantys atitikimą Sąlygose išdėstytiems reikalavimams, yra išduoti kitomis</w:t>
      </w:r>
      <w:r w:rsidR="00EC5366">
        <w:rPr>
          <w:rFonts w:ascii="Trebuchet MS" w:hAnsi="Trebuchet MS" w:cstheme="minorHAnsi"/>
          <w:iCs/>
          <w:sz w:val="20"/>
          <w:szCs w:val="20"/>
        </w:rPr>
        <w:t>,</w:t>
      </w:r>
      <w:r w:rsidR="00B258EA" w:rsidRPr="00B258EA">
        <w:rPr>
          <w:rFonts w:ascii="Trebuchet MS" w:hAnsi="Trebuchet MS" w:cstheme="minorHAnsi"/>
          <w:iCs/>
          <w:sz w:val="20"/>
          <w:szCs w:val="20"/>
        </w:rPr>
        <w:t xml:space="preserve"> nei SPS nurodytos kalbomis, prie šių dokumentų turi būti pridedamas </w:t>
      </w:r>
      <w:r w:rsidR="001375CC">
        <w:rPr>
          <w:rFonts w:ascii="Trebuchet MS" w:hAnsi="Trebuchet MS" w:cstheme="minorHAnsi"/>
          <w:iCs/>
          <w:sz w:val="20"/>
          <w:szCs w:val="20"/>
        </w:rPr>
        <w:t>Tiekėjo vadovo</w:t>
      </w:r>
      <w:r w:rsidR="00465F7D">
        <w:rPr>
          <w:rFonts w:ascii="Trebuchet MS" w:hAnsi="Trebuchet MS" w:cstheme="minorHAnsi"/>
          <w:iCs/>
          <w:sz w:val="20"/>
          <w:szCs w:val="20"/>
        </w:rPr>
        <w:t xml:space="preserve"> ar</w:t>
      </w:r>
      <w:r w:rsidR="001375CC">
        <w:rPr>
          <w:rFonts w:ascii="Trebuchet MS" w:hAnsi="Trebuchet MS" w:cstheme="minorHAnsi"/>
          <w:iCs/>
          <w:sz w:val="20"/>
          <w:szCs w:val="20"/>
        </w:rPr>
        <w:t xml:space="preserve"> </w:t>
      </w:r>
      <w:r w:rsidR="00B258EA" w:rsidRPr="00B258EA">
        <w:rPr>
          <w:rFonts w:ascii="Trebuchet MS" w:hAnsi="Trebuchet MS" w:cstheme="minorHAnsi"/>
          <w:iCs/>
          <w:sz w:val="20"/>
          <w:szCs w:val="20"/>
        </w:rPr>
        <w:t xml:space="preserve">vertėjo parašu ir vertimų biuro anspaudu patvirtintas dokumento vertimas į bent vieną iš </w:t>
      </w:r>
      <w:r>
        <w:rPr>
          <w:rFonts w:ascii="Trebuchet MS" w:hAnsi="Trebuchet MS" w:cstheme="minorHAnsi"/>
          <w:iCs/>
          <w:sz w:val="20"/>
          <w:szCs w:val="20"/>
        </w:rPr>
        <w:t xml:space="preserve">SPS </w:t>
      </w:r>
      <w:r w:rsidR="00B258EA" w:rsidRPr="00B258EA">
        <w:rPr>
          <w:rFonts w:ascii="Trebuchet MS" w:hAnsi="Trebuchet MS" w:cstheme="minorHAnsi"/>
          <w:iCs/>
          <w:sz w:val="20"/>
          <w:szCs w:val="20"/>
        </w:rPr>
        <w:t xml:space="preserve">nurodytų kalbų. </w:t>
      </w:r>
    </w:p>
    <w:bookmarkEnd w:id="70"/>
    <w:p w14:paraId="00604B69" w14:textId="77777777" w:rsidR="00061067" w:rsidRPr="00CB018D" w:rsidRDefault="00061067" w:rsidP="006404F6">
      <w:pPr>
        <w:tabs>
          <w:tab w:val="left" w:pos="567"/>
        </w:tabs>
        <w:spacing w:before="60" w:after="60"/>
        <w:jc w:val="both"/>
        <w:rPr>
          <w:rFonts w:asciiTheme="minorHAnsi" w:hAnsiTheme="minorHAnsi" w:cstheme="minorHAnsi"/>
          <w:iCs/>
          <w:sz w:val="22"/>
          <w:szCs w:val="22"/>
        </w:rPr>
      </w:pPr>
    </w:p>
    <w:p w14:paraId="0939BA77" w14:textId="77777777" w:rsidR="00B77F75" w:rsidRPr="00415BEE" w:rsidRDefault="00B77F75" w:rsidP="001A669C">
      <w:pPr>
        <w:pStyle w:val="Heading1"/>
        <w:numPr>
          <w:ilvl w:val="0"/>
          <w:numId w:val="1"/>
        </w:numPr>
        <w:spacing w:before="60" w:after="60"/>
        <w:jc w:val="center"/>
        <w:rPr>
          <w:rFonts w:ascii="Trebuchet MS" w:hAnsi="Trebuchet MS" w:cstheme="minorHAnsi"/>
          <w:b/>
          <w:bCs/>
          <w:sz w:val="20"/>
          <w:szCs w:val="20"/>
        </w:rPr>
      </w:pPr>
      <w:bookmarkStart w:id="71" w:name="_Toc341687222"/>
      <w:bookmarkStart w:id="72" w:name="_Toc387142381"/>
      <w:bookmarkStart w:id="73" w:name="_Toc474390874"/>
      <w:bookmarkStart w:id="74" w:name="_Toc71192969"/>
      <w:bookmarkStart w:id="75" w:name="_Toc47844934"/>
      <w:bookmarkStart w:id="76" w:name="_Toc60479646"/>
      <w:bookmarkStart w:id="77" w:name="_Toc60289588"/>
      <w:r w:rsidRPr="00415BEE">
        <w:rPr>
          <w:rFonts w:ascii="Trebuchet MS" w:hAnsi="Trebuchet MS" w:cstheme="minorHAnsi"/>
          <w:b/>
          <w:bCs/>
          <w:sz w:val="20"/>
          <w:szCs w:val="20"/>
        </w:rPr>
        <w:t>PASIŪLYMŲ PATEIKIMO TERMINAI</w:t>
      </w:r>
      <w:bookmarkEnd w:id="71"/>
      <w:bookmarkEnd w:id="72"/>
      <w:bookmarkEnd w:id="73"/>
      <w:bookmarkEnd w:id="74"/>
    </w:p>
    <w:p w14:paraId="06B31E00" w14:textId="0D1C9D82" w:rsidR="003F473D" w:rsidRPr="00870701" w:rsidRDefault="003A0CBB" w:rsidP="00870701">
      <w:pPr>
        <w:pStyle w:val="ListParagraph"/>
        <w:numPr>
          <w:ilvl w:val="1"/>
          <w:numId w:val="26"/>
        </w:numPr>
        <w:tabs>
          <w:tab w:val="left" w:pos="284"/>
          <w:tab w:val="left" w:pos="426"/>
        </w:tabs>
        <w:spacing w:before="60" w:after="60"/>
        <w:ind w:left="0" w:firstLine="0"/>
        <w:jc w:val="both"/>
        <w:rPr>
          <w:rFonts w:ascii="Trebuchet MS" w:hAnsi="Trebuchet MS" w:cstheme="minorHAnsi"/>
          <w:sz w:val="20"/>
          <w:szCs w:val="20"/>
          <w:lang w:eastAsia="lt-LT"/>
        </w:rPr>
      </w:pPr>
      <w:bookmarkStart w:id="78" w:name="_Hlk34035375"/>
      <w:r w:rsidRPr="00870701">
        <w:rPr>
          <w:rFonts w:ascii="Trebuchet MS" w:hAnsi="Trebuchet MS" w:cstheme="minorHAnsi"/>
          <w:sz w:val="20"/>
          <w:szCs w:val="20"/>
          <w:lang w:eastAsia="lt-LT"/>
        </w:rPr>
        <w:t>Informacij</w:t>
      </w:r>
      <w:r w:rsidR="000B1328" w:rsidRPr="00870701">
        <w:rPr>
          <w:rFonts w:ascii="Trebuchet MS" w:hAnsi="Trebuchet MS" w:cstheme="minorHAnsi"/>
          <w:sz w:val="20"/>
          <w:szCs w:val="20"/>
          <w:lang w:eastAsia="lt-LT"/>
        </w:rPr>
        <w:t>a</w:t>
      </w:r>
      <w:r w:rsidRPr="00870701">
        <w:rPr>
          <w:rFonts w:ascii="Trebuchet MS" w:hAnsi="Trebuchet MS" w:cstheme="minorHAnsi"/>
          <w:sz w:val="20"/>
          <w:szCs w:val="20"/>
          <w:lang w:eastAsia="lt-LT"/>
        </w:rPr>
        <w:t xml:space="preserve"> apie Pasiūlym</w:t>
      </w:r>
      <w:r w:rsidR="00603327" w:rsidRPr="00870701">
        <w:rPr>
          <w:rFonts w:ascii="Trebuchet MS" w:hAnsi="Trebuchet MS" w:cstheme="minorHAnsi"/>
          <w:sz w:val="20"/>
          <w:szCs w:val="20"/>
          <w:lang w:eastAsia="lt-LT"/>
        </w:rPr>
        <w:t>ų</w:t>
      </w:r>
      <w:r w:rsidRPr="00870701">
        <w:rPr>
          <w:rFonts w:ascii="Trebuchet MS" w:hAnsi="Trebuchet MS" w:cstheme="minorHAnsi"/>
          <w:sz w:val="20"/>
          <w:szCs w:val="20"/>
          <w:lang w:eastAsia="lt-LT"/>
        </w:rPr>
        <w:t xml:space="preserve"> pateikimo terminą pateikiama SPS</w:t>
      </w:r>
      <w:r w:rsidR="00D86672" w:rsidRPr="00870701">
        <w:rPr>
          <w:rFonts w:ascii="Trebuchet MS" w:hAnsi="Trebuchet MS" w:cstheme="minorHAnsi"/>
          <w:sz w:val="20"/>
          <w:szCs w:val="20"/>
          <w:lang w:eastAsia="lt-LT"/>
        </w:rPr>
        <w:t xml:space="preserve"> ir (arba) nurodoma CVP IS</w:t>
      </w:r>
      <w:r w:rsidRPr="00870701">
        <w:rPr>
          <w:rFonts w:ascii="Trebuchet MS" w:hAnsi="Trebuchet MS" w:cstheme="minorHAnsi"/>
          <w:sz w:val="20"/>
          <w:szCs w:val="20"/>
          <w:lang w:eastAsia="lt-LT"/>
        </w:rPr>
        <w:t>.</w:t>
      </w:r>
      <w:r w:rsidR="00FE51E9" w:rsidRPr="00870701">
        <w:rPr>
          <w:rFonts w:ascii="Trebuchet MS" w:hAnsi="Trebuchet MS" w:cstheme="minorHAnsi"/>
          <w:sz w:val="20"/>
          <w:szCs w:val="20"/>
          <w:lang w:eastAsia="lt-LT"/>
        </w:rPr>
        <w:t xml:space="preserve"> </w:t>
      </w:r>
      <w:r w:rsidR="00FE51E9" w:rsidRPr="00870701">
        <w:rPr>
          <w:rFonts w:ascii="Trebuchet MS" w:hAnsi="Trebuchet MS" w:cstheme="minorHAnsi"/>
          <w:sz w:val="20"/>
          <w:szCs w:val="20"/>
        </w:rPr>
        <w:t>P</w:t>
      </w:r>
      <w:r w:rsidR="005515AC" w:rsidRPr="00870701">
        <w:rPr>
          <w:rFonts w:ascii="Trebuchet MS" w:hAnsi="Trebuchet MS" w:cstheme="minorHAnsi"/>
          <w:sz w:val="20"/>
          <w:szCs w:val="20"/>
        </w:rPr>
        <w:t>a</w:t>
      </w:r>
      <w:r w:rsidR="00FE51E9" w:rsidRPr="00870701">
        <w:rPr>
          <w:rFonts w:ascii="Trebuchet MS" w:hAnsi="Trebuchet MS" w:cstheme="minorHAnsi"/>
          <w:sz w:val="20"/>
          <w:szCs w:val="20"/>
        </w:rPr>
        <w:t>siūlymų pateikimo terminas nustatomas toks, kad Tiekėjai spėtų laiku ir tinkamai parengti ir pateikti Pasiūlymus.</w:t>
      </w:r>
      <w:r w:rsidRPr="00870701">
        <w:rPr>
          <w:rFonts w:ascii="Trebuchet MS" w:hAnsi="Trebuchet MS" w:cstheme="minorHAnsi"/>
          <w:sz w:val="20"/>
          <w:szCs w:val="20"/>
          <w:lang w:eastAsia="lt-LT"/>
        </w:rPr>
        <w:t xml:space="preserve"> </w:t>
      </w:r>
      <w:r w:rsidR="003F473D" w:rsidRPr="00870701">
        <w:rPr>
          <w:rFonts w:ascii="Trebuchet MS" w:hAnsi="Trebuchet MS" w:cstheme="minorHAnsi"/>
          <w:sz w:val="20"/>
          <w:szCs w:val="20"/>
          <w:lang w:eastAsia="lt-LT"/>
        </w:rPr>
        <w:t xml:space="preserve"> </w:t>
      </w:r>
      <w:r w:rsidR="00415BEE" w:rsidRPr="00870701">
        <w:rPr>
          <w:rFonts w:ascii="Trebuchet MS" w:hAnsi="Trebuchet MS" w:cstheme="minorHAnsi"/>
          <w:sz w:val="20"/>
          <w:szCs w:val="20"/>
          <w:lang w:eastAsia="lt-LT"/>
        </w:rPr>
        <w:t>Pasiūlymų pateikimo laikas nustatomas vadovaujantis PĮ 70 str.</w:t>
      </w:r>
      <w:r w:rsidR="001375CC" w:rsidRPr="001375CC">
        <w:t xml:space="preserve"> </w:t>
      </w:r>
      <w:r w:rsidR="001375CC">
        <w:rPr>
          <w:rFonts w:ascii="Trebuchet MS" w:hAnsi="Trebuchet MS" w:cstheme="minorHAnsi"/>
          <w:sz w:val="20"/>
          <w:szCs w:val="20"/>
          <w:lang w:eastAsia="lt-LT"/>
        </w:rPr>
        <w:t>P</w:t>
      </w:r>
      <w:r w:rsidR="001375CC" w:rsidRPr="001375CC">
        <w:rPr>
          <w:rFonts w:ascii="Trebuchet MS" w:hAnsi="Trebuchet MS" w:cstheme="minorHAnsi"/>
          <w:sz w:val="20"/>
          <w:szCs w:val="20"/>
          <w:lang w:eastAsia="lt-LT"/>
        </w:rPr>
        <w:t xml:space="preserve">asiūlymų vokų atplėšimo procedūros pradžia – ne ankščiau kaip 45 min po </w:t>
      </w:r>
      <w:r w:rsidR="00BF7ABA" w:rsidRPr="00BF7ABA">
        <w:rPr>
          <w:rFonts w:ascii="Trebuchet MS" w:hAnsi="Trebuchet MS" w:cstheme="minorHAnsi"/>
          <w:sz w:val="20"/>
          <w:szCs w:val="20"/>
          <w:lang w:eastAsia="lt-LT"/>
        </w:rPr>
        <w:t xml:space="preserve">Skelbime apie Pirkimą </w:t>
      </w:r>
      <w:r w:rsidR="001375CC" w:rsidRPr="001375CC">
        <w:rPr>
          <w:rFonts w:ascii="Trebuchet MS" w:hAnsi="Trebuchet MS" w:cstheme="minorHAnsi"/>
          <w:sz w:val="20"/>
          <w:szCs w:val="20"/>
          <w:lang w:eastAsia="lt-LT"/>
        </w:rPr>
        <w:t xml:space="preserve">nurodytos </w:t>
      </w:r>
      <w:r w:rsidR="001375CC">
        <w:rPr>
          <w:rFonts w:ascii="Trebuchet MS" w:hAnsi="Trebuchet MS" w:cstheme="minorHAnsi"/>
          <w:sz w:val="20"/>
          <w:szCs w:val="20"/>
          <w:lang w:eastAsia="lt-LT"/>
        </w:rPr>
        <w:t>P</w:t>
      </w:r>
      <w:r w:rsidR="001375CC" w:rsidRPr="001375CC">
        <w:rPr>
          <w:rFonts w:ascii="Trebuchet MS" w:hAnsi="Trebuchet MS" w:cstheme="minorHAnsi"/>
          <w:sz w:val="20"/>
          <w:szCs w:val="20"/>
          <w:lang w:eastAsia="lt-LT"/>
        </w:rPr>
        <w:t>asiūlymo pateikimo termino pabaigos.</w:t>
      </w:r>
    </w:p>
    <w:p w14:paraId="2092A720" w14:textId="59AA081A" w:rsidR="0033055D" w:rsidRDefault="0033055D" w:rsidP="00870701">
      <w:pPr>
        <w:numPr>
          <w:ilvl w:val="1"/>
          <w:numId w:val="26"/>
        </w:numPr>
        <w:tabs>
          <w:tab w:val="left" w:pos="567"/>
        </w:tabs>
        <w:spacing w:before="60" w:after="60"/>
        <w:ind w:left="0" w:firstLine="0"/>
        <w:jc w:val="both"/>
        <w:rPr>
          <w:rFonts w:ascii="Trebuchet MS" w:hAnsi="Trebuchet MS" w:cstheme="minorHAnsi"/>
          <w:sz w:val="20"/>
          <w:szCs w:val="20"/>
          <w:lang w:eastAsia="lt-LT"/>
        </w:rPr>
      </w:pPr>
      <w:r w:rsidRPr="00415BEE">
        <w:rPr>
          <w:rFonts w:ascii="Trebuchet MS" w:hAnsi="Trebuchet MS" w:cstheme="minorHAnsi"/>
          <w:sz w:val="20"/>
          <w:szCs w:val="20"/>
        </w:rPr>
        <w:t xml:space="preserve">Kol nesuėjo </w:t>
      </w:r>
      <w:r w:rsidR="00EF656C" w:rsidRPr="00415BEE">
        <w:rPr>
          <w:rFonts w:ascii="Trebuchet MS" w:hAnsi="Trebuchet MS" w:cstheme="minorHAnsi"/>
          <w:sz w:val="20"/>
          <w:szCs w:val="20"/>
        </w:rPr>
        <w:t>P</w:t>
      </w:r>
      <w:r w:rsidRPr="00415BEE">
        <w:rPr>
          <w:rFonts w:ascii="Trebuchet MS" w:hAnsi="Trebuchet MS" w:cstheme="minorHAnsi"/>
          <w:sz w:val="20"/>
          <w:szCs w:val="20"/>
        </w:rPr>
        <w:t xml:space="preserve">asiūlymų pateikimo terminas, Tiekėjas gali pakeisti arba atšaukti savo </w:t>
      </w:r>
      <w:r w:rsidR="00EF656C" w:rsidRPr="00415BEE">
        <w:rPr>
          <w:rFonts w:ascii="Trebuchet MS" w:hAnsi="Trebuchet MS" w:cstheme="minorHAnsi"/>
          <w:sz w:val="20"/>
          <w:szCs w:val="20"/>
        </w:rPr>
        <w:t>P</w:t>
      </w:r>
      <w:r w:rsidRPr="00415BEE">
        <w:rPr>
          <w:rFonts w:ascii="Trebuchet MS" w:hAnsi="Trebuchet MS" w:cstheme="minorHAnsi"/>
          <w:sz w:val="20"/>
          <w:szCs w:val="20"/>
        </w:rPr>
        <w:t>asiūlymą</w:t>
      </w:r>
      <w:r w:rsidR="00C7210B">
        <w:rPr>
          <w:rFonts w:ascii="Trebuchet MS" w:hAnsi="Trebuchet MS" w:cstheme="minorHAnsi"/>
          <w:sz w:val="20"/>
          <w:szCs w:val="20"/>
        </w:rPr>
        <w:t>,</w:t>
      </w:r>
      <w:r w:rsidRPr="00415BEE">
        <w:rPr>
          <w:rFonts w:ascii="Trebuchet MS" w:hAnsi="Trebuchet MS" w:cstheme="minorHAnsi"/>
          <w:sz w:val="20"/>
          <w:szCs w:val="20"/>
        </w:rPr>
        <w:t xml:space="preserve"> neprarasdamas teisės į savo </w:t>
      </w:r>
      <w:r w:rsidR="00207E6D" w:rsidRPr="00415BEE">
        <w:rPr>
          <w:rFonts w:ascii="Trebuchet MS" w:hAnsi="Trebuchet MS" w:cstheme="minorHAnsi"/>
          <w:sz w:val="20"/>
          <w:szCs w:val="20"/>
        </w:rPr>
        <w:t>P</w:t>
      </w:r>
      <w:r w:rsidRPr="00415BEE">
        <w:rPr>
          <w:rFonts w:ascii="Trebuchet MS" w:hAnsi="Trebuchet MS" w:cstheme="minorHAnsi"/>
          <w:sz w:val="20"/>
          <w:szCs w:val="20"/>
        </w:rPr>
        <w:t xml:space="preserve">asiūlymo galiojimo užtikrinimą, jeigu jo buvo reikalaujama. Toks pakeitimas arba pranešimas, kad </w:t>
      </w:r>
      <w:r w:rsidR="00EF656C" w:rsidRPr="00415BEE">
        <w:rPr>
          <w:rFonts w:ascii="Trebuchet MS" w:hAnsi="Trebuchet MS" w:cstheme="minorHAnsi"/>
          <w:sz w:val="20"/>
          <w:szCs w:val="20"/>
        </w:rPr>
        <w:t>P</w:t>
      </w:r>
      <w:r w:rsidRPr="00415BEE">
        <w:rPr>
          <w:rFonts w:ascii="Trebuchet MS" w:hAnsi="Trebuchet MS" w:cstheme="minorHAnsi"/>
          <w:sz w:val="20"/>
          <w:szCs w:val="20"/>
        </w:rPr>
        <w:t xml:space="preserve">asiūlymas atšaukiamas, pripažįstamas galiojančiu, jeigu </w:t>
      </w:r>
      <w:r w:rsidR="00085BE5">
        <w:rPr>
          <w:rFonts w:ascii="Trebuchet MS" w:hAnsi="Trebuchet MS" w:cstheme="minorHAnsi"/>
          <w:sz w:val="20"/>
          <w:szCs w:val="20"/>
        </w:rPr>
        <w:t>Perkantysis subjektas</w:t>
      </w:r>
      <w:r w:rsidRPr="00415BEE">
        <w:rPr>
          <w:rFonts w:ascii="Trebuchet MS" w:hAnsi="Trebuchet MS" w:cstheme="minorHAnsi"/>
          <w:sz w:val="20"/>
          <w:szCs w:val="20"/>
        </w:rPr>
        <w:t xml:space="preserve"> jį gavo iki </w:t>
      </w:r>
      <w:r w:rsidR="00EF656C" w:rsidRPr="00415BEE">
        <w:rPr>
          <w:rFonts w:ascii="Trebuchet MS" w:hAnsi="Trebuchet MS" w:cstheme="minorHAnsi"/>
          <w:sz w:val="20"/>
          <w:szCs w:val="20"/>
        </w:rPr>
        <w:t>P</w:t>
      </w:r>
      <w:r w:rsidRPr="00415BEE">
        <w:rPr>
          <w:rFonts w:ascii="Trebuchet MS" w:hAnsi="Trebuchet MS" w:cstheme="minorHAnsi"/>
          <w:sz w:val="20"/>
          <w:szCs w:val="20"/>
        </w:rPr>
        <w:t>asiūlymų pateikimo termino pabaigos.</w:t>
      </w:r>
    </w:p>
    <w:p w14:paraId="21DFF459" w14:textId="280A6775" w:rsidR="00D96B7F" w:rsidRPr="00D96B7F" w:rsidRDefault="00BF7ABA" w:rsidP="00870701">
      <w:pPr>
        <w:numPr>
          <w:ilvl w:val="1"/>
          <w:numId w:val="26"/>
        </w:numPr>
        <w:tabs>
          <w:tab w:val="left" w:pos="567"/>
        </w:tabs>
        <w:spacing w:before="60" w:after="60"/>
        <w:ind w:left="0" w:firstLine="0"/>
        <w:jc w:val="both"/>
        <w:rPr>
          <w:rFonts w:ascii="Trebuchet MS" w:hAnsi="Trebuchet MS" w:cstheme="minorHAnsi"/>
          <w:iCs/>
          <w:sz w:val="20"/>
          <w:szCs w:val="20"/>
        </w:rPr>
      </w:pPr>
      <w:r w:rsidRPr="00BF7ABA">
        <w:rPr>
          <w:rFonts w:ascii="Trebuchet MS" w:hAnsi="Trebuchet MS" w:cstheme="minorHAnsi"/>
          <w:sz w:val="20"/>
          <w:szCs w:val="20"/>
          <w:lang w:eastAsia="lt-LT"/>
        </w:rPr>
        <w:t>Pasiūlymus gali teikti tik Tiekėjai, registruoti CVP IS</w:t>
      </w:r>
      <w:r w:rsidR="003359A7">
        <w:rPr>
          <w:rFonts w:ascii="Trebuchet MS" w:hAnsi="Trebuchet MS" w:cstheme="minorHAnsi"/>
          <w:sz w:val="20"/>
          <w:szCs w:val="20"/>
          <w:lang w:eastAsia="lt-LT"/>
        </w:rPr>
        <w:t>,</w:t>
      </w:r>
      <w:r w:rsidRPr="00BF7ABA">
        <w:rPr>
          <w:rFonts w:ascii="Trebuchet MS" w:hAnsi="Trebuchet MS" w:cstheme="minorHAnsi"/>
          <w:sz w:val="20"/>
          <w:szCs w:val="20"/>
          <w:lang w:eastAsia="lt-LT"/>
        </w:rPr>
        <w:t xml:space="preserve"> pasiekiamoje adresu: https://pirkimai.eviesiejipirkimai.lt (registracija CVP IS - nemokama).</w:t>
      </w:r>
      <w:r>
        <w:rPr>
          <w:rFonts w:ascii="Trebuchet MS" w:hAnsi="Trebuchet MS" w:cstheme="minorHAnsi"/>
          <w:sz w:val="20"/>
          <w:szCs w:val="20"/>
          <w:lang w:eastAsia="lt-LT"/>
        </w:rPr>
        <w:t xml:space="preserve"> </w:t>
      </w:r>
    </w:p>
    <w:p w14:paraId="35223371" w14:textId="7391225B" w:rsidR="002870F3" w:rsidRPr="00415BEE" w:rsidRDefault="005D3D84" w:rsidP="00870701">
      <w:pPr>
        <w:numPr>
          <w:ilvl w:val="1"/>
          <w:numId w:val="26"/>
        </w:numPr>
        <w:tabs>
          <w:tab w:val="left" w:pos="567"/>
        </w:tabs>
        <w:spacing w:before="60" w:after="60"/>
        <w:ind w:left="0" w:firstLine="0"/>
        <w:jc w:val="both"/>
        <w:rPr>
          <w:rFonts w:ascii="Trebuchet MS" w:hAnsi="Trebuchet MS" w:cstheme="minorHAnsi"/>
          <w:iCs/>
          <w:sz w:val="20"/>
          <w:szCs w:val="20"/>
        </w:rPr>
      </w:pPr>
      <w:r w:rsidRPr="00415BEE">
        <w:rPr>
          <w:rFonts w:ascii="Trebuchet MS" w:hAnsi="Trebuchet MS" w:cstheme="minorHAnsi"/>
          <w:sz w:val="20"/>
          <w:szCs w:val="20"/>
        </w:rPr>
        <w:t>P</w:t>
      </w:r>
      <w:r w:rsidR="00415BEE" w:rsidRPr="00415BEE">
        <w:rPr>
          <w:rFonts w:ascii="Trebuchet MS" w:hAnsi="Trebuchet MS" w:cstheme="minorHAnsi"/>
          <w:sz w:val="20"/>
          <w:szCs w:val="20"/>
        </w:rPr>
        <w:t>erkantysis subjektas</w:t>
      </w:r>
      <w:r w:rsidRPr="00415BEE">
        <w:rPr>
          <w:rFonts w:ascii="Trebuchet MS" w:hAnsi="Trebuchet MS" w:cstheme="minorHAnsi"/>
          <w:sz w:val="20"/>
          <w:szCs w:val="20"/>
        </w:rPr>
        <w:t xml:space="preserve"> turi teisę </w:t>
      </w:r>
      <w:r w:rsidR="00BF7ABA">
        <w:rPr>
          <w:rFonts w:ascii="Trebuchet MS" w:hAnsi="Trebuchet MS" w:cstheme="minorHAnsi"/>
          <w:sz w:val="20"/>
          <w:szCs w:val="20"/>
        </w:rPr>
        <w:t xml:space="preserve">savo iniciatyva </w:t>
      </w:r>
      <w:r w:rsidR="009159C7" w:rsidRPr="00415BEE">
        <w:rPr>
          <w:rFonts w:ascii="Trebuchet MS" w:hAnsi="Trebuchet MS" w:cstheme="minorHAnsi"/>
          <w:sz w:val="20"/>
          <w:szCs w:val="20"/>
        </w:rPr>
        <w:t xml:space="preserve">pratęsti </w:t>
      </w:r>
      <w:r w:rsidRPr="00415BEE">
        <w:rPr>
          <w:rFonts w:ascii="Trebuchet MS" w:hAnsi="Trebuchet MS" w:cstheme="minorHAnsi"/>
          <w:sz w:val="20"/>
          <w:szCs w:val="20"/>
        </w:rPr>
        <w:t xml:space="preserve">Pasiūlymų pateikimo </w:t>
      </w:r>
      <w:r w:rsidR="009159C7" w:rsidRPr="00415BEE">
        <w:rPr>
          <w:rFonts w:ascii="Trebuchet MS" w:hAnsi="Trebuchet MS" w:cstheme="minorHAnsi"/>
          <w:sz w:val="20"/>
          <w:szCs w:val="20"/>
        </w:rPr>
        <w:t>terminą</w:t>
      </w:r>
      <w:r w:rsidRPr="00415BEE">
        <w:rPr>
          <w:rFonts w:ascii="Trebuchet MS" w:hAnsi="Trebuchet MS" w:cstheme="minorHAnsi"/>
          <w:sz w:val="20"/>
          <w:szCs w:val="20"/>
        </w:rPr>
        <w:t xml:space="preserve">. </w:t>
      </w:r>
      <w:r w:rsidRPr="00415BEE">
        <w:rPr>
          <w:rFonts w:ascii="Trebuchet MS" w:hAnsi="Trebuchet MS" w:cstheme="minorHAnsi"/>
          <w:iCs/>
          <w:sz w:val="20"/>
          <w:szCs w:val="20"/>
        </w:rPr>
        <w:t xml:space="preserve">Visiems </w:t>
      </w:r>
      <w:r w:rsidRPr="00415BEE">
        <w:rPr>
          <w:rFonts w:ascii="Trebuchet MS" w:hAnsi="Trebuchet MS" w:cstheme="minorHAnsi"/>
          <w:sz w:val="20"/>
          <w:szCs w:val="20"/>
        </w:rPr>
        <w:t>Tiekėjams</w:t>
      </w:r>
      <w:r w:rsidRPr="00415BEE">
        <w:rPr>
          <w:rFonts w:ascii="Trebuchet MS" w:hAnsi="Trebuchet MS" w:cstheme="minorHAnsi"/>
          <w:iCs/>
          <w:sz w:val="20"/>
          <w:szCs w:val="20"/>
        </w:rPr>
        <w:t xml:space="preserve">, kurie prisiregistravę CVP IS prie Pirkimo, </w:t>
      </w:r>
      <w:r w:rsidR="00415BEE" w:rsidRPr="00415BEE">
        <w:rPr>
          <w:rFonts w:ascii="Trebuchet MS" w:hAnsi="Trebuchet MS" w:cstheme="minorHAnsi"/>
          <w:iCs/>
          <w:sz w:val="20"/>
          <w:szCs w:val="20"/>
        </w:rPr>
        <w:t>Perkantysis subjektas</w:t>
      </w:r>
      <w:r w:rsidRPr="00415BEE">
        <w:rPr>
          <w:rFonts w:ascii="Trebuchet MS" w:hAnsi="Trebuchet MS" w:cstheme="minorHAnsi"/>
          <w:iCs/>
          <w:sz w:val="20"/>
          <w:szCs w:val="20"/>
        </w:rPr>
        <w:t xml:space="preserve"> atskirai raštu praneš naują Pasiūlymų pateikimo datą</w:t>
      </w:r>
      <w:r w:rsidR="00415BEE" w:rsidRPr="00415BEE">
        <w:rPr>
          <w:rFonts w:ascii="Trebuchet MS" w:hAnsi="Trebuchet MS" w:cstheme="minorHAnsi"/>
          <w:iCs/>
          <w:sz w:val="20"/>
          <w:szCs w:val="20"/>
        </w:rPr>
        <w:t>.</w:t>
      </w:r>
    </w:p>
    <w:p w14:paraId="581804BA" w14:textId="0AE75DAE" w:rsidR="00AE02F9" w:rsidRPr="00AE02F9" w:rsidRDefault="005D3D84" w:rsidP="00602176">
      <w:pPr>
        <w:pStyle w:val="ListParagraph"/>
        <w:numPr>
          <w:ilvl w:val="1"/>
          <w:numId w:val="26"/>
        </w:numPr>
        <w:tabs>
          <w:tab w:val="left" w:pos="426"/>
        </w:tabs>
        <w:ind w:left="0" w:firstLine="0"/>
        <w:jc w:val="both"/>
        <w:rPr>
          <w:rFonts w:ascii="Trebuchet MS" w:hAnsi="Trebuchet MS" w:cstheme="minorHAnsi"/>
          <w:iCs/>
          <w:sz w:val="20"/>
          <w:szCs w:val="20"/>
        </w:rPr>
      </w:pPr>
      <w:r w:rsidRPr="00AE02F9">
        <w:rPr>
          <w:rFonts w:ascii="Trebuchet MS" w:hAnsi="Trebuchet MS" w:cstheme="minorHAnsi"/>
          <w:iCs/>
          <w:sz w:val="20"/>
          <w:szCs w:val="20"/>
        </w:rPr>
        <w:t>Nauja Pasiūlymų pateikimo data bus skelbiama CVP IS</w:t>
      </w:r>
      <w:r w:rsidR="00AE02F9" w:rsidRPr="00AE02F9">
        <w:rPr>
          <w:rFonts w:ascii="Trebuchet MS" w:hAnsi="Trebuchet MS" w:cstheme="minorHAnsi"/>
          <w:iCs/>
          <w:sz w:val="20"/>
          <w:szCs w:val="20"/>
        </w:rPr>
        <w:t xml:space="preserve">. Jei vykdomas tarptautinis pirkimas, nauja Pasiūlymų pateikimo data bus skelbiama Europos Sąjungos oficialaus leidinio priede (OL/S) </w:t>
      </w:r>
      <w:proofErr w:type="spellStart"/>
      <w:r w:rsidR="00AE02F9" w:rsidRPr="00AE02F9">
        <w:rPr>
          <w:rFonts w:ascii="Trebuchet MS" w:hAnsi="Trebuchet MS" w:cstheme="minorHAnsi"/>
          <w:iCs/>
          <w:sz w:val="20"/>
          <w:szCs w:val="20"/>
        </w:rPr>
        <w:t>TED‘o</w:t>
      </w:r>
      <w:proofErr w:type="spellEnd"/>
      <w:r w:rsidR="00AE02F9" w:rsidRPr="00AE02F9">
        <w:rPr>
          <w:rFonts w:ascii="Trebuchet MS" w:hAnsi="Trebuchet MS" w:cstheme="minorHAnsi"/>
          <w:iCs/>
          <w:sz w:val="20"/>
          <w:szCs w:val="20"/>
        </w:rPr>
        <w:t xml:space="preserve"> duomenų  bazėje. </w:t>
      </w:r>
    </w:p>
    <w:p w14:paraId="6129BDED" w14:textId="73EFCCD1" w:rsidR="005D3D84" w:rsidRPr="00D519DF" w:rsidRDefault="00BF7ABA" w:rsidP="00602176">
      <w:pPr>
        <w:pStyle w:val="ListParagraph"/>
        <w:numPr>
          <w:ilvl w:val="1"/>
          <w:numId w:val="26"/>
        </w:numPr>
        <w:tabs>
          <w:tab w:val="left" w:pos="426"/>
        </w:tabs>
        <w:ind w:left="0" w:firstLine="0"/>
        <w:jc w:val="both"/>
        <w:rPr>
          <w:rFonts w:ascii="Trebuchet MS" w:hAnsi="Trebuchet MS" w:cstheme="minorHAnsi"/>
          <w:iCs/>
          <w:sz w:val="20"/>
          <w:szCs w:val="20"/>
        </w:rPr>
      </w:pPr>
      <w:r w:rsidRPr="00BF7ABA">
        <w:rPr>
          <w:rFonts w:ascii="Trebuchet MS" w:hAnsi="Trebuchet MS" w:cstheme="minorHAnsi"/>
          <w:iCs/>
          <w:sz w:val="20"/>
          <w:szCs w:val="20"/>
        </w:rPr>
        <w:t xml:space="preserve">Pasiūlymai turi būti pateikti iki Skelbime apie Pirkimą nurodyto Pasiūlymų pateikimo termino pabaigos. </w:t>
      </w:r>
      <w:r w:rsidR="005D3D84" w:rsidRPr="00D519DF">
        <w:rPr>
          <w:rFonts w:ascii="Trebuchet MS" w:hAnsi="Trebuchet MS" w:cstheme="minorHAnsi"/>
          <w:iCs/>
          <w:sz w:val="20"/>
          <w:szCs w:val="20"/>
        </w:rPr>
        <w:t>P</w:t>
      </w:r>
      <w:r w:rsidR="00415BEE" w:rsidRPr="00D519DF">
        <w:rPr>
          <w:rFonts w:ascii="Trebuchet MS" w:hAnsi="Trebuchet MS" w:cstheme="minorHAnsi"/>
          <w:iCs/>
          <w:sz w:val="20"/>
          <w:szCs w:val="20"/>
        </w:rPr>
        <w:t>erkantysis subjektas</w:t>
      </w:r>
      <w:r w:rsidR="005D3D84" w:rsidRPr="00D519DF">
        <w:rPr>
          <w:rFonts w:ascii="Trebuchet MS" w:hAnsi="Trebuchet MS" w:cstheme="minorHAnsi"/>
          <w:iCs/>
          <w:sz w:val="20"/>
          <w:szCs w:val="20"/>
        </w:rPr>
        <w:t>, gavęs Pasiūlymą po nurodytos Pasiūlymų pateikimo datos, apie tai informuoja Tiekėją, o tokio</w:t>
      </w:r>
      <w:r w:rsidR="00777788" w:rsidRPr="00D519DF">
        <w:rPr>
          <w:rFonts w:ascii="Trebuchet MS" w:hAnsi="Trebuchet MS" w:cstheme="minorHAnsi"/>
          <w:iCs/>
          <w:sz w:val="20"/>
          <w:szCs w:val="20"/>
        </w:rPr>
        <w:t xml:space="preserve"> </w:t>
      </w:r>
      <w:r w:rsidR="005D3D84" w:rsidRPr="00D519DF">
        <w:rPr>
          <w:rFonts w:ascii="Trebuchet MS" w:hAnsi="Trebuchet MS" w:cstheme="minorHAnsi"/>
          <w:iCs/>
          <w:sz w:val="20"/>
          <w:szCs w:val="20"/>
        </w:rPr>
        <w:t xml:space="preserve">Pasiūlymo </w:t>
      </w:r>
      <w:r w:rsidR="009A0D4F" w:rsidRPr="00D519DF">
        <w:rPr>
          <w:rFonts w:ascii="Trebuchet MS" w:hAnsi="Trebuchet MS" w:cstheme="minorHAnsi"/>
          <w:iCs/>
          <w:sz w:val="20"/>
          <w:szCs w:val="20"/>
        </w:rPr>
        <w:t xml:space="preserve">nenagrinėja ir </w:t>
      </w:r>
      <w:r w:rsidR="005D3D84" w:rsidRPr="00D519DF">
        <w:rPr>
          <w:rFonts w:ascii="Trebuchet MS" w:hAnsi="Trebuchet MS" w:cstheme="minorHAnsi"/>
          <w:iCs/>
          <w:sz w:val="20"/>
          <w:szCs w:val="20"/>
        </w:rPr>
        <w:t xml:space="preserve">nevertina. </w:t>
      </w:r>
      <w:r w:rsidR="00C13F69" w:rsidRPr="00D519DF">
        <w:rPr>
          <w:rFonts w:ascii="Trebuchet MS" w:hAnsi="Trebuchet MS" w:cstheme="minorHAnsi"/>
          <w:iCs/>
          <w:sz w:val="20"/>
          <w:szCs w:val="20"/>
        </w:rPr>
        <w:t>P</w:t>
      </w:r>
      <w:r w:rsidR="00415BEE" w:rsidRPr="00D519DF">
        <w:rPr>
          <w:rFonts w:ascii="Trebuchet MS" w:hAnsi="Trebuchet MS" w:cstheme="minorHAnsi"/>
          <w:iCs/>
          <w:sz w:val="20"/>
          <w:szCs w:val="20"/>
        </w:rPr>
        <w:t>erkantysi</w:t>
      </w:r>
      <w:r w:rsidR="00C13F69" w:rsidRPr="00D519DF">
        <w:rPr>
          <w:rFonts w:ascii="Trebuchet MS" w:hAnsi="Trebuchet MS" w:cstheme="minorHAnsi"/>
          <w:iCs/>
          <w:sz w:val="20"/>
          <w:szCs w:val="20"/>
        </w:rPr>
        <w:t>s</w:t>
      </w:r>
      <w:r w:rsidR="00415BEE" w:rsidRPr="00D519DF">
        <w:rPr>
          <w:rFonts w:ascii="Trebuchet MS" w:hAnsi="Trebuchet MS" w:cstheme="minorHAnsi"/>
          <w:iCs/>
          <w:sz w:val="20"/>
          <w:szCs w:val="20"/>
        </w:rPr>
        <w:t xml:space="preserve"> subjektas</w:t>
      </w:r>
      <w:r w:rsidR="00C13F69" w:rsidRPr="00D519DF">
        <w:rPr>
          <w:rFonts w:ascii="Trebuchet MS" w:hAnsi="Trebuchet MS" w:cstheme="minorHAnsi"/>
          <w:iCs/>
          <w:sz w:val="20"/>
          <w:szCs w:val="20"/>
        </w:rPr>
        <w:t xml:space="preserve"> neprisiima atsakomybės, jei</w:t>
      </w:r>
      <w:r w:rsidR="00225038" w:rsidRPr="00D519DF">
        <w:rPr>
          <w:rFonts w:ascii="Trebuchet MS" w:hAnsi="Trebuchet MS" w:cstheme="minorHAnsi"/>
          <w:iCs/>
          <w:sz w:val="20"/>
          <w:szCs w:val="20"/>
        </w:rPr>
        <w:t xml:space="preserve"> </w:t>
      </w:r>
      <w:r w:rsidR="00C13F69" w:rsidRPr="00D519DF">
        <w:rPr>
          <w:rFonts w:ascii="Trebuchet MS" w:hAnsi="Trebuchet MS" w:cstheme="minorHAnsi"/>
          <w:iCs/>
          <w:sz w:val="20"/>
          <w:szCs w:val="20"/>
        </w:rPr>
        <w:t>Pasiūlymai nebuvo gauti ar gauti pavėluotai dėl telekomunikacijų priemonių darbo sutrikimų ar kitų nenumatytų atvejų.</w:t>
      </w:r>
    </w:p>
    <w:p w14:paraId="19681C38" w14:textId="2BD8C473" w:rsidR="00836439" w:rsidRDefault="00836439" w:rsidP="00602176">
      <w:pPr>
        <w:numPr>
          <w:ilvl w:val="1"/>
          <w:numId w:val="26"/>
        </w:numPr>
        <w:tabs>
          <w:tab w:val="left" w:pos="567"/>
        </w:tabs>
        <w:spacing w:before="60" w:after="60"/>
        <w:ind w:left="0" w:firstLine="0"/>
        <w:jc w:val="both"/>
        <w:rPr>
          <w:rFonts w:ascii="Trebuchet MS" w:hAnsi="Trebuchet MS" w:cstheme="minorHAnsi"/>
          <w:iCs/>
          <w:sz w:val="20"/>
          <w:szCs w:val="20"/>
        </w:rPr>
      </w:pPr>
      <w:r w:rsidRPr="00415BEE">
        <w:rPr>
          <w:rFonts w:ascii="Trebuchet MS" w:hAnsi="Trebuchet MS" w:cstheme="minorHAnsi"/>
          <w:iCs/>
          <w:sz w:val="20"/>
          <w:szCs w:val="20"/>
        </w:rPr>
        <w:t>P</w:t>
      </w:r>
      <w:r w:rsidR="00415BEE" w:rsidRPr="00415BEE">
        <w:rPr>
          <w:rFonts w:ascii="Trebuchet MS" w:hAnsi="Trebuchet MS" w:cstheme="minorHAnsi"/>
          <w:iCs/>
          <w:sz w:val="20"/>
          <w:szCs w:val="20"/>
        </w:rPr>
        <w:t>erkantysis subjektas</w:t>
      </w:r>
      <w:r w:rsidRPr="00415BEE">
        <w:rPr>
          <w:rFonts w:ascii="Trebuchet MS" w:hAnsi="Trebuchet MS" w:cstheme="minorHAnsi"/>
          <w:iCs/>
          <w:sz w:val="20"/>
          <w:szCs w:val="20"/>
        </w:rPr>
        <w:t xml:space="preserve"> rekomenduoja įvertinti CVP IS ir kitų sistemų galimu</w:t>
      </w:r>
      <w:r w:rsidR="002D6B5F" w:rsidRPr="00415BEE">
        <w:rPr>
          <w:rFonts w:ascii="Trebuchet MS" w:hAnsi="Trebuchet MS" w:cstheme="minorHAnsi"/>
          <w:iCs/>
          <w:sz w:val="20"/>
          <w:szCs w:val="20"/>
        </w:rPr>
        <w:t>s nesklandumus ir neatidėlioti P</w:t>
      </w:r>
      <w:r w:rsidRPr="00415BEE">
        <w:rPr>
          <w:rFonts w:ascii="Trebuchet MS" w:hAnsi="Trebuchet MS" w:cstheme="minorHAnsi"/>
          <w:iCs/>
          <w:sz w:val="20"/>
          <w:szCs w:val="20"/>
        </w:rPr>
        <w:t xml:space="preserve">asiūlymo pateikimo paskutinei minutei. </w:t>
      </w:r>
    </w:p>
    <w:p w14:paraId="35F53251" w14:textId="77777777" w:rsidR="00AE02F9" w:rsidRPr="001E3AB5" w:rsidRDefault="00AE02F9" w:rsidP="00AE02F9">
      <w:pPr>
        <w:tabs>
          <w:tab w:val="left" w:pos="567"/>
        </w:tabs>
        <w:spacing w:before="60" w:after="60"/>
        <w:jc w:val="both"/>
        <w:rPr>
          <w:rFonts w:ascii="Trebuchet MS" w:hAnsi="Trebuchet MS" w:cstheme="minorHAnsi"/>
          <w:iCs/>
          <w:sz w:val="20"/>
          <w:szCs w:val="20"/>
        </w:rPr>
      </w:pPr>
    </w:p>
    <w:p w14:paraId="48CEA842" w14:textId="77777777" w:rsidR="001C1861" w:rsidRPr="00415BEE" w:rsidRDefault="001C1861" w:rsidP="00870701">
      <w:pPr>
        <w:pStyle w:val="Heading1"/>
        <w:numPr>
          <w:ilvl w:val="0"/>
          <w:numId w:val="26"/>
        </w:numPr>
        <w:spacing w:before="60" w:after="60"/>
        <w:jc w:val="center"/>
        <w:rPr>
          <w:rFonts w:ascii="Trebuchet MS" w:hAnsi="Trebuchet MS" w:cstheme="minorHAnsi"/>
          <w:b/>
          <w:bCs/>
          <w:sz w:val="20"/>
          <w:szCs w:val="20"/>
        </w:rPr>
      </w:pPr>
      <w:bookmarkStart w:id="79" w:name="_Toc71192970"/>
      <w:bookmarkEnd w:id="78"/>
      <w:r w:rsidRPr="00415BEE">
        <w:rPr>
          <w:rFonts w:ascii="Trebuchet MS" w:hAnsi="Trebuchet MS" w:cstheme="minorHAnsi"/>
          <w:b/>
          <w:bCs/>
          <w:sz w:val="20"/>
          <w:szCs w:val="20"/>
        </w:rPr>
        <w:t>PASIŪLYMŲ NAGRINĖJIMAS IR VERTINIMAS</w:t>
      </w:r>
      <w:bookmarkEnd w:id="79"/>
    </w:p>
    <w:p w14:paraId="3B19D7E0" w14:textId="2BC99EDA" w:rsidR="001C1861" w:rsidRPr="00415BEE" w:rsidRDefault="001C1861" w:rsidP="00870701">
      <w:pPr>
        <w:pStyle w:val="ListParagraph"/>
        <w:numPr>
          <w:ilvl w:val="1"/>
          <w:numId w:val="26"/>
        </w:numPr>
        <w:tabs>
          <w:tab w:val="left" w:pos="567"/>
        </w:tabs>
        <w:spacing w:before="60" w:after="60"/>
        <w:ind w:left="0" w:firstLine="0"/>
        <w:contextualSpacing w:val="0"/>
        <w:jc w:val="both"/>
        <w:rPr>
          <w:rFonts w:ascii="Trebuchet MS" w:hAnsi="Trebuchet MS" w:cstheme="minorHAnsi"/>
          <w:sz w:val="20"/>
          <w:szCs w:val="20"/>
        </w:rPr>
      </w:pPr>
      <w:r w:rsidRPr="00415BEE">
        <w:rPr>
          <w:rFonts w:ascii="Trebuchet MS" w:hAnsi="Trebuchet MS" w:cstheme="minorHAnsi"/>
          <w:sz w:val="20"/>
          <w:szCs w:val="20"/>
        </w:rPr>
        <w:t>Pasiūlymus nagrinės, palygins ir įvertins Komisija</w:t>
      </w:r>
      <w:r w:rsidR="00ED5F44" w:rsidRPr="00415BEE">
        <w:rPr>
          <w:rFonts w:ascii="Trebuchet MS" w:hAnsi="Trebuchet MS" w:cstheme="minorHAnsi"/>
          <w:sz w:val="20"/>
          <w:szCs w:val="20"/>
        </w:rPr>
        <w:t>.</w:t>
      </w:r>
      <w:r w:rsidRPr="00415BEE">
        <w:rPr>
          <w:rFonts w:ascii="Trebuchet MS" w:hAnsi="Trebuchet MS" w:cstheme="minorHAnsi"/>
          <w:sz w:val="20"/>
          <w:szCs w:val="20"/>
        </w:rPr>
        <w:t xml:space="preserve"> Pasiūlymai bus nagrinėjami bei vertinami konfidencialiai, Tiekėjams ar jų įgaliotiesiems atstovams nedalyvaujant.</w:t>
      </w:r>
    </w:p>
    <w:p w14:paraId="697B756E" w14:textId="2902149E" w:rsidR="001C1861" w:rsidRPr="00415BEE" w:rsidRDefault="001C1861" w:rsidP="00870701">
      <w:pPr>
        <w:pStyle w:val="ListParagraph"/>
        <w:numPr>
          <w:ilvl w:val="1"/>
          <w:numId w:val="26"/>
        </w:numPr>
        <w:tabs>
          <w:tab w:val="left" w:pos="567"/>
        </w:tabs>
        <w:spacing w:before="60" w:after="60"/>
        <w:ind w:left="0" w:firstLine="0"/>
        <w:contextualSpacing w:val="0"/>
        <w:jc w:val="both"/>
        <w:rPr>
          <w:rFonts w:ascii="Trebuchet MS" w:hAnsi="Trebuchet MS" w:cstheme="minorHAnsi"/>
          <w:sz w:val="20"/>
          <w:szCs w:val="20"/>
        </w:rPr>
      </w:pPr>
      <w:bookmarkStart w:id="80" w:name="_Ref336284324"/>
      <w:r w:rsidRPr="00415BEE">
        <w:rPr>
          <w:rFonts w:ascii="Trebuchet MS" w:hAnsi="Trebuchet MS" w:cstheme="minorHAnsi"/>
          <w:sz w:val="20"/>
          <w:szCs w:val="20"/>
        </w:rPr>
        <w:t>Pradinio susipažinimo su elektroninėmis priemonėmis gautais Pasiūlymais procedūroje Tiekėjai nedalyvauja.</w:t>
      </w:r>
    </w:p>
    <w:p w14:paraId="5129E160" w14:textId="12326155" w:rsidR="00415BEE" w:rsidRPr="003637DD" w:rsidRDefault="00415BEE" w:rsidP="00870701">
      <w:pPr>
        <w:pStyle w:val="ListParagraph"/>
        <w:numPr>
          <w:ilvl w:val="1"/>
          <w:numId w:val="26"/>
        </w:numPr>
        <w:tabs>
          <w:tab w:val="left" w:pos="567"/>
        </w:tabs>
        <w:spacing w:before="60" w:after="60"/>
        <w:ind w:left="0" w:firstLine="0"/>
        <w:contextualSpacing w:val="0"/>
        <w:jc w:val="both"/>
        <w:rPr>
          <w:rFonts w:ascii="Trebuchet MS" w:hAnsi="Trebuchet MS" w:cstheme="minorHAnsi"/>
          <w:sz w:val="20"/>
          <w:szCs w:val="20"/>
        </w:rPr>
      </w:pPr>
      <w:bookmarkStart w:id="81" w:name="_Ref487464639"/>
      <w:r w:rsidRPr="003637DD">
        <w:rPr>
          <w:rFonts w:ascii="Trebuchet MS" w:hAnsi="Trebuchet MS" w:cstheme="minorHAnsi"/>
          <w:sz w:val="20"/>
          <w:szCs w:val="20"/>
        </w:rPr>
        <w:t xml:space="preserve">Perkantysis subjektas </w:t>
      </w:r>
      <w:r w:rsidR="00B4468D">
        <w:rPr>
          <w:rFonts w:ascii="Trebuchet MS" w:hAnsi="Trebuchet MS" w:cstheme="minorHAnsi"/>
          <w:sz w:val="20"/>
          <w:szCs w:val="20"/>
        </w:rPr>
        <w:t>Tiekėjams</w:t>
      </w:r>
      <w:r w:rsidRPr="003637DD">
        <w:rPr>
          <w:rFonts w:ascii="Trebuchet MS" w:hAnsi="Trebuchet MS" w:cstheme="minorHAnsi"/>
          <w:sz w:val="20"/>
          <w:szCs w:val="20"/>
        </w:rPr>
        <w:t xml:space="preserve"> ne vėliau kaip per 5 darbo dienas raštu praneša apie priimtą sprendimą nustatyti Laimėjusį Pasiūlymą, dėl kurio bus sudaroma Sutartis, pateikia </w:t>
      </w:r>
      <w:r w:rsidRPr="003637DD">
        <w:rPr>
          <w:rStyle w:val="margin-left-101"/>
          <w:rFonts w:ascii="Trebuchet MS" w:hAnsi="Trebuchet MS" w:cstheme="minorHAnsi"/>
          <w:color w:val="000000"/>
          <w:sz w:val="20"/>
          <w:szCs w:val="20"/>
        </w:rPr>
        <w:t>PĮ 68</w:t>
      </w:r>
      <w:r w:rsidRPr="003637DD">
        <w:rPr>
          <w:rFonts w:ascii="Trebuchet MS" w:hAnsi="Trebuchet MS" w:cstheme="minorHAnsi"/>
          <w:sz w:val="20"/>
          <w:szCs w:val="20"/>
        </w:rPr>
        <w:t xml:space="preserve"> straipsnio 2 dalyje nurodytos atitinkamos informacijos, kuri dar nebuvo pateikta atliekant Pirkimo procedūrą, santrauką, nurodo nustatytą Pasiūlymų eilę, Laimėjusį Pasiūlymą ir tikslų atidėjimo terminą. </w:t>
      </w:r>
      <w:r w:rsidR="00085BE5" w:rsidRPr="00085BE5">
        <w:rPr>
          <w:rFonts w:ascii="Trebuchet MS" w:hAnsi="Trebuchet MS" w:cstheme="minorHAnsi"/>
          <w:sz w:val="20"/>
          <w:szCs w:val="20"/>
        </w:rPr>
        <w:t xml:space="preserve">Perkantysis subjektas </w:t>
      </w:r>
      <w:r w:rsidRPr="003637DD">
        <w:rPr>
          <w:rFonts w:ascii="Trebuchet MS" w:hAnsi="Trebuchet MS" w:cstheme="minorHAnsi"/>
          <w:sz w:val="20"/>
          <w:szCs w:val="20"/>
        </w:rPr>
        <w:t>taip pat turi nurodyti priežastis, dėl kurių buvo priimtas sprendimas nesudaryti Sutarties, pradėti Pirkimą iš naujo.</w:t>
      </w:r>
      <w:bookmarkEnd w:id="81"/>
    </w:p>
    <w:p w14:paraId="4BA2814F" w14:textId="38C5BE78" w:rsidR="00FD240F" w:rsidRDefault="00FD240F" w:rsidP="00870701">
      <w:pPr>
        <w:pStyle w:val="ListParagraph"/>
        <w:numPr>
          <w:ilvl w:val="1"/>
          <w:numId w:val="26"/>
        </w:numPr>
        <w:tabs>
          <w:tab w:val="left" w:pos="567"/>
        </w:tabs>
        <w:spacing w:before="60" w:after="60"/>
        <w:ind w:left="0" w:firstLine="0"/>
        <w:contextualSpacing w:val="0"/>
        <w:jc w:val="both"/>
        <w:rPr>
          <w:rFonts w:ascii="Trebuchet MS" w:hAnsi="Trebuchet MS" w:cstheme="minorHAnsi"/>
          <w:sz w:val="20"/>
          <w:szCs w:val="20"/>
        </w:rPr>
      </w:pPr>
      <w:bookmarkStart w:id="82" w:name="_Hlk33699856"/>
      <w:r>
        <w:rPr>
          <w:rFonts w:ascii="Trebuchet MS" w:hAnsi="Trebuchet MS" w:cstheme="minorHAnsi"/>
          <w:sz w:val="20"/>
          <w:szCs w:val="20"/>
        </w:rPr>
        <w:lastRenderedPageBreak/>
        <w:t xml:space="preserve">Perkantysis subjektas </w:t>
      </w:r>
      <w:bookmarkEnd w:id="82"/>
      <w:r w:rsidR="001C1861" w:rsidRPr="00415BEE">
        <w:rPr>
          <w:rFonts w:ascii="Trebuchet MS" w:hAnsi="Trebuchet MS" w:cstheme="minorHAnsi"/>
          <w:sz w:val="20"/>
          <w:szCs w:val="20"/>
        </w:rPr>
        <w:t xml:space="preserve">gali </w:t>
      </w:r>
      <w:r w:rsidR="00BC69C7">
        <w:rPr>
          <w:rFonts w:ascii="Trebuchet MS" w:hAnsi="Trebuchet MS" w:cstheme="minorHAnsi"/>
          <w:sz w:val="20"/>
          <w:szCs w:val="20"/>
        </w:rPr>
        <w:t>ne</w:t>
      </w:r>
      <w:r w:rsidR="001C1861" w:rsidRPr="00415BEE">
        <w:rPr>
          <w:rFonts w:ascii="Trebuchet MS" w:hAnsi="Trebuchet MS" w:cstheme="minorHAnsi"/>
          <w:sz w:val="20"/>
          <w:szCs w:val="20"/>
        </w:rPr>
        <w:t xml:space="preserve">teikti informacijos, </w:t>
      </w:r>
      <w:r w:rsidR="00BC69C7" w:rsidRPr="00415BEE">
        <w:rPr>
          <w:rFonts w:ascii="Trebuchet MS" w:hAnsi="Trebuchet MS" w:cstheme="minorHAnsi"/>
          <w:sz w:val="20"/>
          <w:szCs w:val="20"/>
        </w:rPr>
        <w:t>nurodyt</w:t>
      </w:r>
      <w:r w:rsidR="00BC69C7">
        <w:rPr>
          <w:rFonts w:ascii="Trebuchet MS" w:hAnsi="Trebuchet MS" w:cstheme="minorHAnsi"/>
          <w:sz w:val="20"/>
          <w:szCs w:val="20"/>
        </w:rPr>
        <w:t>o</w:t>
      </w:r>
      <w:r w:rsidR="00BC69C7" w:rsidRPr="00415BEE">
        <w:rPr>
          <w:rFonts w:ascii="Trebuchet MS" w:hAnsi="Trebuchet MS" w:cstheme="minorHAnsi"/>
          <w:sz w:val="20"/>
          <w:szCs w:val="20"/>
        </w:rPr>
        <w:t xml:space="preserve">s BPS </w:t>
      </w:r>
      <w:r w:rsidR="00BC69C7" w:rsidRPr="00415BEE">
        <w:rPr>
          <w:rFonts w:ascii="Trebuchet MS" w:hAnsi="Trebuchet MS" w:cstheme="minorHAnsi"/>
          <w:sz w:val="20"/>
          <w:szCs w:val="20"/>
        </w:rPr>
        <w:fldChar w:fldCharType="begin"/>
      </w:r>
      <w:r w:rsidR="00BC69C7" w:rsidRPr="00415BEE">
        <w:rPr>
          <w:rFonts w:ascii="Trebuchet MS" w:hAnsi="Trebuchet MS" w:cstheme="minorHAnsi"/>
          <w:sz w:val="20"/>
          <w:szCs w:val="20"/>
        </w:rPr>
        <w:instrText xml:space="preserve"> REF _Ref487464639 \r \h  \* MERGEFORMAT </w:instrText>
      </w:r>
      <w:r w:rsidR="00BC69C7" w:rsidRPr="00415BEE">
        <w:rPr>
          <w:rFonts w:ascii="Trebuchet MS" w:hAnsi="Trebuchet MS" w:cstheme="minorHAnsi"/>
          <w:sz w:val="20"/>
          <w:szCs w:val="20"/>
        </w:rPr>
      </w:r>
      <w:r w:rsidR="00BC69C7" w:rsidRPr="00415BEE">
        <w:rPr>
          <w:rFonts w:ascii="Trebuchet MS" w:hAnsi="Trebuchet MS" w:cstheme="minorHAnsi"/>
          <w:sz w:val="20"/>
          <w:szCs w:val="20"/>
        </w:rPr>
        <w:fldChar w:fldCharType="separate"/>
      </w:r>
      <w:r w:rsidR="003D5007">
        <w:rPr>
          <w:rFonts w:ascii="Trebuchet MS" w:hAnsi="Trebuchet MS" w:cstheme="minorHAnsi"/>
          <w:sz w:val="20"/>
          <w:szCs w:val="20"/>
        </w:rPr>
        <w:t>9.3</w:t>
      </w:r>
      <w:r w:rsidR="00BC69C7" w:rsidRPr="00415BEE">
        <w:rPr>
          <w:rFonts w:ascii="Trebuchet MS" w:hAnsi="Trebuchet MS" w:cstheme="minorHAnsi"/>
          <w:sz w:val="20"/>
          <w:szCs w:val="20"/>
        </w:rPr>
        <w:fldChar w:fldCharType="end"/>
      </w:r>
      <w:r w:rsidR="00BC69C7" w:rsidRPr="00415BEE">
        <w:rPr>
          <w:rFonts w:ascii="Trebuchet MS" w:hAnsi="Trebuchet MS" w:cstheme="minorHAnsi"/>
          <w:sz w:val="20"/>
          <w:szCs w:val="20"/>
        </w:rPr>
        <w:t xml:space="preserve"> papunktyje</w:t>
      </w:r>
      <w:r w:rsidR="00BC69C7">
        <w:rPr>
          <w:rFonts w:ascii="Trebuchet MS" w:hAnsi="Trebuchet MS" w:cstheme="minorHAnsi"/>
          <w:sz w:val="20"/>
          <w:szCs w:val="20"/>
        </w:rPr>
        <w:t>,</w:t>
      </w:r>
      <w:r w:rsidR="00BC69C7" w:rsidRPr="00415BEE">
        <w:rPr>
          <w:rFonts w:ascii="Trebuchet MS" w:hAnsi="Trebuchet MS" w:cstheme="minorHAnsi"/>
          <w:sz w:val="20"/>
          <w:szCs w:val="20"/>
        </w:rPr>
        <w:t xml:space="preserve"> </w:t>
      </w:r>
      <w:r w:rsidR="001C1861" w:rsidRPr="00415BEE">
        <w:rPr>
          <w:rFonts w:ascii="Trebuchet MS" w:hAnsi="Trebuchet MS" w:cstheme="minorHAnsi"/>
          <w:sz w:val="20"/>
          <w:szCs w:val="20"/>
        </w:rPr>
        <w:t xml:space="preserve">jeigu jos atskleidimas prieštarauja informacijos ir duomenų apsaugą reguliuojantiems teisės aktams arba visuomenės interesams, pažeidžia teisėtus konkretaus </w:t>
      </w:r>
      <w:r w:rsidR="00E932B5" w:rsidRPr="00415BEE">
        <w:rPr>
          <w:rFonts w:ascii="Trebuchet MS" w:hAnsi="Trebuchet MS" w:cstheme="minorHAnsi"/>
          <w:sz w:val="20"/>
          <w:szCs w:val="20"/>
        </w:rPr>
        <w:t>T</w:t>
      </w:r>
      <w:r w:rsidR="001C1861" w:rsidRPr="00415BEE">
        <w:rPr>
          <w:rFonts w:ascii="Trebuchet MS" w:hAnsi="Trebuchet MS" w:cstheme="minorHAnsi"/>
          <w:sz w:val="20"/>
          <w:szCs w:val="20"/>
        </w:rPr>
        <w:t>iekėjo komercinius interesus arba turi neigiamą poveikį Tiekėjų konkurencijai.</w:t>
      </w:r>
    </w:p>
    <w:p w14:paraId="1760DAC9" w14:textId="30AE22A8" w:rsidR="00FD240F" w:rsidRPr="00FD240F" w:rsidRDefault="00FD240F" w:rsidP="00870701">
      <w:pPr>
        <w:pStyle w:val="ListParagraph"/>
        <w:numPr>
          <w:ilvl w:val="1"/>
          <w:numId w:val="26"/>
        </w:numPr>
        <w:tabs>
          <w:tab w:val="left" w:pos="567"/>
        </w:tabs>
        <w:spacing w:before="60" w:after="60"/>
        <w:ind w:left="0" w:firstLine="0"/>
        <w:contextualSpacing w:val="0"/>
        <w:jc w:val="both"/>
        <w:rPr>
          <w:rFonts w:ascii="Trebuchet MS" w:hAnsi="Trebuchet MS" w:cstheme="minorHAnsi"/>
          <w:sz w:val="20"/>
          <w:szCs w:val="20"/>
        </w:rPr>
      </w:pPr>
      <w:bookmarkStart w:id="83" w:name="_Hlk34035547"/>
      <w:r w:rsidRPr="00FD240F">
        <w:rPr>
          <w:rFonts w:ascii="Trebuchet MS" w:hAnsi="Trebuchet MS" w:cstheme="minorHAnsi"/>
          <w:sz w:val="20"/>
          <w:szCs w:val="20"/>
        </w:rPr>
        <w:t xml:space="preserve">Susipažinti su visa su Pirkimais susijusia informacija gali tik Komisijos nariai, Komisijos posėdžiuose dalyvaujantys stebėtojai ir Perkančiojo subjekto ar jo įgalioto subjekto pakviesti ekspertai, Viešųjų pirkimų tarnybos atstovai, Perkančiojo subjekto vadovas, jo įgalioti asmenys, kiti asmenys ir institucijos, turinčios tokią teisę pagal jų veiklą reglamentuojančius Lietuvos Respublikos įstatymus, taip pat Lietuvos Respublikos Vyriausybės nutarimu įgalioti Europos Sąjungos ar atskirų valstybių finansinę paramą administruojantys viešieji juridiniai asmenys. Kiti asmenys gali susipažinti tik su ta su Pirkimais susijusia informacija, kurią atskleisti leidžia </w:t>
      </w:r>
      <w:r w:rsidRPr="00FD240F">
        <w:rPr>
          <w:rStyle w:val="margin-left-101"/>
          <w:rFonts w:ascii="Trebuchet MS" w:hAnsi="Trebuchet MS" w:cstheme="minorHAnsi"/>
          <w:color w:val="000000"/>
          <w:sz w:val="20"/>
          <w:szCs w:val="20"/>
        </w:rPr>
        <w:t>PĮ.</w:t>
      </w:r>
    </w:p>
    <w:bookmarkEnd w:id="83"/>
    <w:p w14:paraId="122F0EE2" w14:textId="40BDC1A7" w:rsidR="001C1861" w:rsidRPr="00E72C22" w:rsidRDefault="001C1861" w:rsidP="00FB5CAD">
      <w:pPr>
        <w:pStyle w:val="ListParagraph"/>
        <w:numPr>
          <w:ilvl w:val="1"/>
          <w:numId w:val="26"/>
        </w:numPr>
        <w:tabs>
          <w:tab w:val="left" w:pos="567"/>
        </w:tabs>
        <w:spacing w:before="60" w:after="60"/>
        <w:ind w:left="0" w:firstLine="0"/>
        <w:contextualSpacing w:val="0"/>
        <w:jc w:val="both"/>
        <w:rPr>
          <w:rFonts w:ascii="Trebuchet MS" w:hAnsi="Trebuchet MS" w:cstheme="minorHAnsi"/>
          <w:sz w:val="20"/>
          <w:szCs w:val="20"/>
        </w:rPr>
      </w:pPr>
      <w:r w:rsidRPr="00E72C22">
        <w:rPr>
          <w:rFonts w:ascii="Trebuchet MS" w:hAnsi="Trebuchet MS" w:cstheme="minorHAnsi"/>
          <w:sz w:val="20"/>
          <w:szCs w:val="20"/>
        </w:rPr>
        <w:t>P</w:t>
      </w:r>
      <w:r w:rsidR="00FD240F" w:rsidRPr="00E72C22">
        <w:rPr>
          <w:rFonts w:ascii="Trebuchet MS" w:hAnsi="Trebuchet MS" w:cstheme="minorHAnsi"/>
          <w:sz w:val="20"/>
          <w:szCs w:val="20"/>
        </w:rPr>
        <w:t>erkantysis subjektas</w:t>
      </w:r>
      <w:r w:rsidRPr="00E72C22">
        <w:rPr>
          <w:rFonts w:ascii="Trebuchet MS" w:hAnsi="Trebuchet MS" w:cstheme="minorHAnsi"/>
          <w:sz w:val="20"/>
          <w:szCs w:val="20"/>
        </w:rPr>
        <w:t xml:space="preserve"> gali kviesti Komisijos posėdžiuose stebėtojo teisėmis dalyvauti valstybės ir savivaldybių institucijų ar įstaigų atstovus. Informacija apie </w:t>
      </w:r>
      <w:r w:rsidR="005C6FC4" w:rsidRPr="00E72C22">
        <w:rPr>
          <w:rFonts w:ascii="Trebuchet MS" w:hAnsi="Trebuchet MS" w:cstheme="minorHAnsi"/>
          <w:sz w:val="20"/>
          <w:szCs w:val="20"/>
        </w:rPr>
        <w:t>P</w:t>
      </w:r>
      <w:r w:rsidRPr="00E72C22">
        <w:rPr>
          <w:rFonts w:ascii="Trebuchet MS" w:hAnsi="Trebuchet MS" w:cstheme="minorHAnsi"/>
          <w:sz w:val="20"/>
          <w:szCs w:val="20"/>
        </w:rPr>
        <w:t xml:space="preserve">irkimo procedūroje dalyvaujančius stebėtojus nurodoma SPS. </w:t>
      </w:r>
    </w:p>
    <w:p w14:paraId="325AB105" w14:textId="72903FA5" w:rsidR="001C1861" w:rsidRPr="00415BEE" w:rsidRDefault="001C1861" w:rsidP="00870701">
      <w:pPr>
        <w:pStyle w:val="ListParagraph"/>
        <w:numPr>
          <w:ilvl w:val="1"/>
          <w:numId w:val="26"/>
        </w:numPr>
        <w:tabs>
          <w:tab w:val="left" w:pos="567"/>
        </w:tabs>
        <w:spacing w:before="60" w:after="60"/>
        <w:ind w:left="0" w:firstLine="0"/>
        <w:contextualSpacing w:val="0"/>
        <w:jc w:val="both"/>
        <w:rPr>
          <w:rFonts w:ascii="Trebuchet MS" w:hAnsi="Trebuchet MS" w:cstheme="minorHAnsi"/>
          <w:sz w:val="20"/>
          <w:szCs w:val="20"/>
        </w:rPr>
      </w:pPr>
      <w:r w:rsidRPr="00415BEE">
        <w:rPr>
          <w:rFonts w:ascii="Trebuchet MS" w:hAnsi="Trebuchet MS" w:cstheme="minorHAnsi"/>
          <w:sz w:val="20"/>
          <w:szCs w:val="20"/>
        </w:rPr>
        <w:t>Tiekėjo pateiktas Pasiūlymas atmetamas ir Tiekėjas pašalinamas iš Pirkimo procedūros, jeigu yra bent viena šių sąlygų:</w:t>
      </w:r>
      <w:bookmarkStart w:id="84" w:name="_Ref336284426"/>
      <w:bookmarkEnd w:id="80"/>
    </w:p>
    <w:p w14:paraId="5C45DA24" w14:textId="416EC42F" w:rsidR="001C1861" w:rsidRPr="00415BEE" w:rsidRDefault="00865C94" w:rsidP="00870701">
      <w:pPr>
        <w:pStyle w:val="ListParagraph"/>
        <w:numPr>
          <w:ilvl w:val="2"/>
          <w:numId w:val="26"/>
        </w:numPr>
        <w:tabs>
          <w:tab w:val="left" w:pos="720"/>
        </w:tabs>
        <w:ind w:left="0" w:firstLine="0"/>
        <w:contextualSpacing w:val="0"/>
        <w:jc w:val="both"/>
        <w:rPr>
          <w:rFonts w:ascii="Trebuchet MS" w:hAnsi="Trebuchet MS" w:cstheme="minorHAnsi"/>
          <w:sz w:val="20"/>
          <w:szCs w:val="20"/>
        </w:rPr>
      </w:pPr>
      <w:r>
        <w:rPr>
          <w:rFonts w:ascii="Trebuchet MS" w:hAnsi="Trebuchet MS" w:cstheme="minorHAnsi"/>
          <w:sz w:val="20"/>
          <w:szCs w:val="20"/>
        </w:rPr>
        <w:t>N</w:t>
      </w:r>
      <w:r w:rsidR="001C1861" w:rsidRPr="00415BEE">
        <w:rPr>
          <w:rFonts w:ascii="Trebuchet MS" w:hAnsi="Trebuchet MS" w:cstheme="minorHAnsi"/>
          <w:sz w:val="20"/>
          <w:szCs w:val="20"/>
        </w:rPr>
        <w:t>etenkina</w:t>
      </w:r>
      <w:r>
        <w:rPr>
          <w:rFonts w:ascii="Trebuchet MS" w:hAnsi="Trebuchet MS" w:cstheme="minorHAnsi"/>
          <w:sz w:val="20"/>
          <w:szCs w:val="20"/>
        </w:rPr>
        <w:t>ma</w:t>
      </w:r>
      <w:r w:rsidR="001C1861" w:rsidRPr="00415BEE">
        <w:rPr>
          <w:rFonts w:ascii="Trebuchet MS" w:hAnsi="Trebuchet MS" w:cstheme="minorHAnsi"/>
          <w:sz w:val="20"/>
          <w:szCs w:val="20"/>
        </w:rPr>
        <w:t xml:space="preserve"> bent vien</w:t>
      </w:r>
      <w:r>
        <w:rPr>
          <w:rFonts w:ascii="Trebuchet MS" w:hAnsi="Trebuchet MS" w:cstheme="minorHAnsi"/>
          <w:sz w:val="20"/>
          <w:szCs w:val="20"/>
        </w:rPr>
        <w:t>a</w:t>
      </w:r>
      <w:r w:rsidR="001C1861" w:rsidRPr="00415BEE">
        <w:rPr>
          <w:rFonts w:ascii="Trebuchet MS" w:hAnsi="Trebuchet MS" w:cstheme="minorHAnsi"/>
          <w:sz w:val="20"/>
          <w:szCs w:val="20"/>
        </w:rPr>
        <w:t xml:space="preserve"> </w:t>
      </w:r>
      <w:r w:rsidR="001C1861" w:rsidRPr="00415BEE">
        <w:rPr>
          <w:rStyle w:val="margin-left-101"/>
          <w:rFonts w:ascii="Trebuchet MS" w:hAnsi="Trebuchet MS" w:cstheme="minorHAnsi"/>
          <w:color w:val="000000"/>
          <w:sz w:val="20"/>
          <w:szCs w:val="20"/>
        </w:rPr>
        <w:t>PĮ 58 straipsnio 1 dalyje nurodyt</w:t>
      </w:r>
      <w:r w:rsidR="0082642B">
        <w:rPr>
          <w:rStyle w:val="margin-left-101"/>
          <w:rFonts w:ascii="Trebuchet MS" w:hAnsi="Trebuchet MS" w:cstheme="minorHAnsi"/>
          <w:color w:val="000000"/>
          <w:sz w:val="20"/>
          <w:szCs w:val="20"/>
        </w:rPr>
        <w:t>a</w:t>
      </w:r>
      <w:r w:rsidR="001C1861" w:rsidRPr="00415BEE">
        <w:rPr>
          <w:rStyle w:val="margin-left-101"/>
          <w:rFonts w:ascii="Trebuchet MS" w:hAnsi="Trebuchet MS" w:cstheme="minorHAnsi"/>
          <w:color w:val="000000"/>
          <w:sz w:val="20"/>
          <w:szCs w:val="20"/>
        </w:rPr>
        <w:t xml:space="preserve"> sąlyg</w:t>
      </w:r>
      <w:r w:rsidR="0082642B">
        <w:rPr>
          <w:rStyle w:val="margin-left-101"/>
          <w:rFonts w:ascii="Trebuchet MS" w:hAnsi="Trebuchet MS" w:cstheme="minorHAnsi"/>
          <w:color w:val="000000"/>
          <w:sz w:val="20"/>
          <w:szCs w:val="20"/>
        </w:rPr>
        <w:t>a</w:t>
      </w:r>
      <w:r w:rsidR="001C1861" w:rsidRPr="00415BEE">
        <w:rPr>
          <w:rStyle w:val="margin-left-101"/>
          <w:rFonts w:ascii="Trebuchet MS" w:hAnsi="Trebuchet MS" w:cstheme="minorHAnsi"/>
          <w:color w:val="000000"/>
          <w:sz w:val="20"/>
          <w:szCs w:val="20"/>
        </w:rPr>
        <w:t>;</w:t>
      </w:r>
    </w:p>
    <w:p w14:paraId="7ECE824C" w14:textId="01296696" w:rsidR="001C1861" w:rsidRPr="00415BEE" w:rsidRDefault="001C1861" w:rsidP="00870701">
      <w:pPr>
        <w:pStyle w:val="ListParagraph"/>
        <w:numPr>
          <w:ilvl w:val="2"/>
          <w:numId w:val="26"/>
        </w:numPr>
        <w:tabs>
          <w:tab w:val="left" w:pos="567"/>
          <w:tab w:val="left" w:pos="720"/>
        </w:tabs>
        <w:spacing w:before="60" w:after="60"/>
        <w:ind w:left="0" w:firstLine="0"/>
        <w:contextualSpacing w:val="0"/>
        <w:jc w:val="both"/>
        <w:rPr>
          <w:rStyle w:val="margin-left-101"/>
          <w:rFonts w:ascii="Trebuchet MS" w:hAnsi="Trebuchet MS" w:cstheme="minorHAnsi"/>
          <w:sz w:val="20"/>
          <w:szCs w:val="20"/>
        </w:rPr>
      </w:pPr>
      <w:r w:rsidRPr="00415BEE">
        <w:rPr>
          <w:rFonts w:ascii="Trebuchet MS" w:hAnsi="Trebuchet MS" w:cstheme="minorHAnsi"/>
          <w:sz w:val="20"/>
          <w:szCs w:val="20"/>
        </w:rPr>
        <w:t xml:space="preserve">Tiekėjas atitinka bent vieną pašalinimo pagrindą, </w:t>
      </w:r>
      <w:r w:rsidRPr="00415BEE">
        <w:rPr>
          <w:rStyle w:val="margin-left-101"/>
          <w:rFonts w:ascii="Trebuchet MS" w:hAnsi="Trebuchet MS" w:cstheme="minorHAnsi"/>
          <w:color w:val="000000"/>
          <w:sz w:val="20"/>
          <w:szCs w:val="20"/>
        </w:rPr>
        <w:t xml:space="preserve">kuris nustatytas Pirkimo </w:t>
      </w:r>
      <w:r w:rsidR="00ED6845">
        <w:rPr>
          <w:rStyle w:val="margin-left-101"/>
          <w:rFonts w:ascii="Trebuchet MS" w:hAnsi="Trebuchet MS" w:cstheme="minorHAnsi"/>
          <w:color w:val="000000"/>
          <w:sz w:val="20"/>
          <w:szCs w:val="20"/>
        </w:rPr>
        <w:t>sąlygose;</w:t>
      </w:r>
      <w:r w:rsidRPr="00415BEE">
        <w:rPr>
          <w:rFonts w:ascii="Trebuchet MS" w:hAnsi="Trebuchet MS" w:cstheme="minorHAnsi"/>
          <w:sz w:val="20"/>
          <w:szCs w:val="20"/>
        </w:rPr>
        <w:t xml:space="preserve"> </w:t>
      </w:r>
    </w:p>
    <w:p w14:paraId="79D6F9EC" w14:textId="77777777" w:rsidR="00FE2FAA" w:rsidRPr="00FE2FAA" w:rsidRDefault="001C1861" w:rsidP="00FE2FAA">
      <w:pPr>
        <w:pStyle w:val="ListParagraph"/>
        <w:numPr>
          <w:ilvl w:val="2"/>
          <w:numId w:val="26"/>
        </w:numPr>
        <w:tabs>
          <w:tab w:val="left" w:pos="567"/>
          <w:tab w:val="left" w:pos="720"/>
        </w:tabs>
        <w:spacing w:before="60" w:after="60"/>
        <w:ind w:left="0" w:firstLine="0"/>
        <w:contextualSpacing w:val="0"/>
        <w:jc w:val="both"/>
        <w:rPr>
          <w:rStyle w:val="margin-left-101"/>
          <w:rFonts w:ascii="Trebuchet MS" w:hAnsi="Trebuchet MS" w:cstheme="minorHAnsi"/>
          <w:sz w:val="20"/>
          <w:szCs w:val="20"/>
        </w:rPr>
      </w:pPr>
      <w:r w:rsidRPr="00415BEE">
        <w:rPr>
          <w:rStyle w:val="margin-left-101"/>
          <w:rFonts w:ascii="Trebuchet MS" w:hAnsi="Trebuchet MS" w:cstheme="minorHAnsi"/>
          <w:color w:val="000000"/>
          <w:sz w:val="20"/>
          <w:szCs w:val="20"/>
        </w:rPr>
        <w:t xml:space="preserve">Tiekėjas neatitinka bent vieno </w:t>
      </w:r>
      <w:r w:rsidR="00B159C6" w:rsidRPr="00415BEE">
        <w:rPr>
          <w:rStyle w:val="margin-left-101"/>
          <w:rFonts w:ascii="Trebuchet MS" w:hAnsi="Trebuchet MS" w:cstheme="minorHAnsi"/>
          <w:color w:val="000000"/>
          <w:sz w:val="20"/>
          <w:szCs w:val="20"/>
        </w:rPr>
        <w:t>K</w:t>
      </w:r>
      <w:r w:rsidRPr="00415BEE">
        <w:rPr>
          <w:rStyle w:val="margin-left-101"/>
          <w:rFonts w:ascii="Trebuchet MS" w:hAnsi="Trebuchet MS" w:cstheme="minorHAnsi"/>
          <w:color w:val="000000"/>
          <w:sz w:val="20"/>
          <w:szCs w:val="20"/>
        </w:rPr>
        <w:t xml:space="preserve">valifikacijos reikalavimo, kuris nustatytas Pirkimo </w:t>
      </w:r>
      <w:r w:rsidR="00ED6845">
        <w:rPr>
          <w:rStyle w:val="margin-left-101"/>
          <w:rFonts w:ascii="Trebuchet MS" w:hAnsi="Trebuchet MS" w:cstheme="minorHAnsi"/>
          <w:color w:val="000000"/>
          <w:sz w:val="20"/>
          <w:szCs w:val="20"/>
        </w:rPr>
        <w:t>sąlygose</w:t>
      </w:r>
      <w:r w:rsidRPr="005E2358">
        <w:rPr>
          <w:rStyle w:val="margin-left-101"/>
          <w:rFonts w:ascii="Trebuchet MS" w:hAnsi="Trebuchet MS" w:cstheme="minorHAnsi"/>
          <w:color w:val="000000"/>
          <w:sz w:val="20"/>
          <w:szCs w:val="20"/>
        </w:rPr>
        <w:t>;</w:t>
      </w:r>
    </w:p>
    <w:p w14:paraId="61CE2A4E" w14:textId="75B7F252" w:rsidR="00FE2FAA" w:rsidRPr="00FE2FAA" w:rsidRDefault="00FE2FAA" w:rsidP="00FE2FAA">
      <w:pPr>
        <w:pStyle w:val="ListParagraph"/>
        <w:numPr>
          <w:ilvl w:val="2"/>
          <w:numId w:val="26"/>
        </w:numPr>
        <w:tabs>
          <w:tab w:val="left" w:pos="567"/>
          <w:tab w:val="left" w:pos="720"/>
        </w:tabs>
        <w:spacing w:before="60" w:after="60"/>
        <w:ind w:left="0" w:firstLine="0"/>
        <w:contextualSpacing w:val="0"/>
        <w:jc w:val="both"/>
        <w:rPr>
          <w:rStyle w:val="margin-left-101"/>
          <w:rFonts w:ascii="Trebuchet MS" w:hAnsi="Trebuchet MS" w:cstheme="minorHAnsi"/>
          <w:sz w:val="20"/>
          <w:szCs w:val="20"/>
        </w:rPr>
      </w:pPr>
      <w:r w:rsidRPr="00FE2FAA">
        <w:rPr>
          <w:rStyle w:val="margin-left-101"/>
          <w:rFonts w:ascii="Trebuchet MS" w:hAnsi="Trebuchet MS" w:cstheme="minorHAnsi"/>
          <w:sz w:val="20"/>
          <w:szCs w:val="20"/>
        </w:rPr>
        <w:t>Tiekėjas, kurio pateiktas Pasiūlymas gali būti pripažintas laimėjusiu, nepateikė ir/ar nepatikslino dokumentų, patvirtinančių atitiktį Specialiųjų pirkimo sąlygų 3.1 punkte nustatytiems kvalifikacijos reikalavimams per Komisijos nustatytą terminą;</w:t>
      </w:r>
    </w:p>
    <w:p w14:paraId="156DAB2C" w14:textId="293018BC" w:rsidR="001C1861" w:rsidRPr="005E2358" w:rsidRDefault="001C1861" w:rsidP="00870701">
      <w:pPr>
        <w:pStyle w:val="ListParagraph"/>
        <w:numPr>
          <w:ilvl w:val="2"/>
          <w:numId w:val="26"/>
        </w:numPr>
        <w:tabs>
          <w:tab w:val="left" w:pos="567"/>
          <w:tab w:val="left" w:pos="720"/>
        </w:tabs>
        <w:spacing w:before="60" w:after="60"/>
        <w:ind w:left="0" w:firstLine="0"/>
        <w:contextualSpacing w:val="0"/>
        <w:jc w:val="both"/>
        <w:rPr>
          <w:rStyle w:val="margin-left-101"/>
          <w:rFonts w:ascii="Trebuchet MS" w:hAnsi="Trebuchet MS" w:cstheme="minorHAnsi"/>
          <w:sz w:val="20"/>
          <w:szCs w:val="20"/>
        </w:rPr>
      </w:pPr>
      <w:r w:rsidRPr="005E2358">
        <w:rPr>
          <w:rStyle w:val="margin-left-101"/>
          <w:rFonts w:ascii="Trebuchet MS" w:hAnsi="Trebuchet MS" w:cstheme="minorHAnsi"/>
          <w:color w:val="000000"/>
          <w:sz w:val="20"/>
          <w:szCs w:val="20"/>
        </w:rPr>
        <w:t xml:space="preserve">Tiekėjas neatitinka bent vieno reikalavimo, kuris nustatytas </w:t>
      </w:r>
      <w:r w:rsidRPr="005E2358">
        <w:rPr>
          <w:rFonts w:ascii="Trebuchet MS" w:hAnsi="Trebuchet MS" w:cstheme="minorHAnsi"/>
          <w:sz w:val="20"/>
          <w:szCs w:val="20"/>
        </w:rPr>
        <w:t>EBVPD</w:t>
      </w:r>
      <w:r w:rsidR="00ED6845" w:rsidRPr="005E2358">
        <w:rPr>
          <w:rFonts w:ascii="Trebuchet MS" w:hAnsi="Trebuchet MS" w:cstheme="minorHAnsi"/>
          <w:sz w:val="20"/>
          <w:szCs w:val="20"/>
        </w:rPr>
        <w:t>;</w:t>
      </w:r>
      <w:r w:rsidRPr="005E2358">
        <w:rPr>
          <w:rFonts w:ascii="Trebuchet MS" w:hAnsi="Trebuchet MS" w:cstheme="minorHAnsi"/>
          <w:sz w:val="20"/>
          <w:szCs w:val="20"/>
        </w:rPr>
        <w:t xml:space="preserve"> </w:t>
      </w:r>
    </w:p>
    <w:p w14:paraId="20B1C3F1" w14:textId="51691E4F" w:rsidR="00FD240F" w:rsidRPr="005E2358" w:rsidRDefault="00ED6845" w:rsidP="00870701">
      <w:pPr>
        <w:pStyle w:val="ListParagraph"/>
        <w:numPr>
          <w:ilvl w:val="2"/>
          <w:numId w:val="26"/>
        </w:numPr>
        <w:tabs>
          <w:tab w:val="left" w:pos="720"/>
        </w:tabs>
        <w:ind w:left="0" w:firstLine="0"/>
        <w:contextualSpacing w:val="0"/>
        <w:jc w:val="both"/>
        <w:rPr>
          <w:rFonts w:ascii="Trebuchet MS" w:hAnsi="Trebuchet MS" w:cstheme="minorHAnsi"/>
          <w:sz w:val="20"/>
          <w:szCs w:val="20"/>
        </w:rPr>
      </w:pPr>
      <w:r w:rsidRPr="005E2358">
        <w:rPr>
          <w:rFonts w:ascii="Trebuchet MS" w:hAnsi="Trebuchet MS" w:cstheme="minorHAnsi"/>
          <w:sz w:val="20"/>
          <w:szCs w:val="20"/>
        </w:rPr>
        <w:t>Tiekėjas</w:t>
      </w:r>
      <w:r w:rsidR="001C1861" w:rsidRPr="005E2358">
        <w:rPr>
          <w:rFonts w:ascii="Trebuchet MS" w:hAnsi="Trebuchet MS" w:cstheme="minorHAnsi"/>
          <w:sz w:val="20"/>
          <w:szCs w:val="20"/>
        </w:rPr>
        <w:t>, padėjęs P</w:t>
      </w:r>
      <w:r w:rsidR="00FD240F" w:rsidRPr="005E2358">
        <w:rPr>
          <w:rFonts w:ascii="Trebuchet MS" w:hAnsi="Trebuchet MS" w:cstheme="minorHAnsi"/>
          <w:sz w:val="20"/>
          <w:szCs w:val="20"/>
        </w:rPr>
        <w:t>erkančiajam subjektui</w:t>
      </w:r>
      <w:r w:rsidR="001C1861" w:rsidRPr="005E2358">
        <w:rPr>
          <w:rFonts w:ascii="Trebuchet MS" w:hAnsi="Trebuchet MS" w:cstheme="minorHAnsi"/>
          <w:sz w:val="20"/>
          <w:szCs w:val="20"/>
        </w:rPr>
        <w:t xml:space="preserve"> </w:t>
      </w:r>
      <w:r w:rsidR="001C1861" w:rsidRPr="005E2358">
        <w:rPr>
          <w:rFonts w:ascii="Trebuchet MS" w:hAnsi="Trebuchet MS" w:cstheme="minorHAnsi"/>
          <w:color w:val="000000"/>
          <w:sz w:val="20"/>
          <w:szCs w:val="20"/>
        </w:rPr>
        <w:t>pasirengti Pirkimui, raštu nepagrindžia, kad j</w:t>
      </w:r>
      <w:r w:rsidR="006A0E15" w:rsidRPr="005E2358">
        <w:rPr>
          <w:rFonts w:ascii="Trebuchet MS" w:hAnsi="Trebuchet MS" w:cstheme="minorHAnsi"/>
          <w:color w:val="000000"/>
          <w:sz w:val="20"/>
          <w:szCs w:val="20"/>
        </w:rPr>
        <w:t>o</w:t>
      </w:r>
      <w:r w:rsidR="001C1861" w:rsidRPr="005E2358">
        <w:rPr>
          <w:rFonts w:ascii="Trebuchet MS" w:hAnsi="Trebuchet MS" w:cstheme="minorHAnsi"/>
          <w:color w:val="000000"/>
          <w:sz w:val="20"/>
          <w:szCs w:val="20"/>
        </w:rPr>
        <w:t xml:space="preserve"> išankstinės konsultacijos negalėjo pažeisti konkurencijos;</w:t>
      </w:r>
    </w:p>
    <w:p w14:paraId="4AEE584E" w14:textId="77777777" w:rsidR="00FD240F" w:rsidRPr="005E2358" w:rsidRDefault="00EC58F7" w:rsidP="00870701">
      <w:pPr>
        <w:pStyle w:val="ListParagraph"/>
        <w:numPr>
          <w:ilvl w:val="2"/>
          <w:numId w:val="26"/>
        </w:numPr>
        <w:tabs>
          <w:tab w:val="left" w:pos="720"/>
        </w:tabs>
        <w:ind w:left="0" w:firstLine="0"/>
        <w:contextualSpacing w:val="0"/>
        <w:jc w:val="both"/>
        <w:rPr>
          <w:rFonts w:ascii="Trebuchet MS" w:hAnsi="Trebuchet MS" w:cstheme="minorHAnsi"/>
          <w:sz w:val="20"/>
          <w:szCs w:val="20"/>
        </w:rPr>
      </w:pPr>
      <w:bookmarkStart w:id="85" w:name="_Hlk34035643"/>
      <w:r w:rsidRPr="005E2358">
        <w:rPr>
          <w:rFonts w:ascii="Trebuchet MS" w:hAnsi="Trebuchet MS" w:cstheme="minorHAnsi"/>
          <w:sz w:val="20"/>
          <w:szCs w:val="20"/>
        </w:rPr>
        <w:t>T</w:t>
      </w:r>
      <w:r w:rsidR="00FD240F" w:rsidRPr="005E2358">
        <w:rPr>
          <w:rFonts w:ascii="Trebuchet MS" w:hAnsi="Trebuchet MS" w:cstheme="minorHAnsi"/>
          <w:sz w:val="20"/>
          <w:szCs w:val="20"/>
        </w:rPr>
        <w:t>iekėjas</w:t>
      </w:r>
      <w:r w:rsidRPr="005E2358">
        <w:rPr>
          <w:rFonts w:ascii="Trebuchet MS" w:hAnsi="Trebuchet MS" w:cstheme="minorHAnsi"/>
          <w:sz w:val="20"/>
          <w:szCs w:val="20"/>
        </w:rPr>
        <w:t>, Subtiekėjas</w:t>
      </w:r>
      <w:r w:rsidR="00D96B7F">
        <w:rPr>
          <w:rFonts w:ascii="Trebuchet MS" w:hAnsi="Trebuchet MS" w:cstheme="minorHAnsi"/>
          <w:sz w:val="20"/>
          <w:szCs w:val="20"/>
        </w:rPr>
        <w:t xml:space="preserve">, </w:t>
      </w:r>
      <w:r w:rsidRPr="005E2358">
        <w:rPr>
          <w:rFonts w:ascii="Trebuchet MS" w:hAnsi="Trebuchet MS" w:cstheme="minorHAnsi"/>
          <w:sz w:val="20"/>
          <w:szCs w:val="20"/>
        </w:rPr>
        <w:t>T</w:t>
      </w:r>
      <w:r w:rsidR="00FD240F" w:rsidRPr="005E2358">
        <w:rPr>
          <w:rFonts w:ascii="Trebuchet MS" w:hAnsi="Trebuchet MS" w:cstheme="minorHAnsi"/>
          <w:sz w:val="20"/>
          <w:szCs w:val="20"/>
        </w:rPr>
        <w:t>iekėjų grupės narys</w:t>
      </w:r>
      <w:r w:rsidR="00D96B7F">
        <w:rPr>
          <w:rFonts w:ascii="Trebuchet MS" w:hAnsi="Trebuchet MS" w:cstheme="minorHAnsi"/>
          <w:sz w:val="20"/>
          <w:szCs w:val="20"/>
        </w:rPr>
        <w:t xml:space="preserve"> ar </w:t>
      </w:r>
      <w:r w:rsidR="00935C18">
        <w:rPr>
          <w:rFonts w:ascii="Trebuchet MS" w:hAnsi="Trebuchet MS" w:cstheme="minorHAnsi"/>
          <w:sz w:val="20"/>
          <w:szCs w:val="20"/>
        </w:rPr>
        <w:t>Ū</w:t>
      </w:r>
      <w:r w:rsidR="00D96B7F" w:rsidRPr="00D96B7F">
        <w:rPr>
          <w:rFonts w:ascii="Trebuchet MS" w:hAnsi="Trebuchet MS" w:cstheme="minorHAnsi"/>
          <w:sz w:val="20"/>
          <w:szCs w:val="20"/>
        </w:rPr>
        <w:t>kio subjekta</w:t>
      </w:r>
      <w:r w:rsidR="00935C18">
        <w:rPr>
          <w:rFonts w:ascii="Trebuchet MS" w:hAnsi="Trebuchet MS" w:cstheme="minorHAnsi"/>
          <w:sz w:val="20"/>
          <w:szCs w:val="20"/>
        </w:rPr>
        <w:t>s</w:t>
      </w:r>
      <w:r w:rsidR="00D96B7F" w:rsidRPr="00D96B7F">
        <w:rPr>
          <w:rFonts w:ascii="Trebuchet MS" w:hAnsi="Trebuchet MS" w:cstheme="minorHAnsi"/>
          <w:sz w:val="20"/>
          <w:szCs w:val="20"/>
        </w:rPr>
        <w:t xml:space="preserve">, </w:t>
      </w:r>
      <w:r w:rsidR="00935C18" w:rsidRPr="00D96B7F">
        <w:rPr>
          <w:rFonts w:ascii="Trebuchet MS" w:hAnsi="Trebuchet MS" w:cstheme="minorHAnsi"/>
          <w:sz w:val="20"/>
          <w:szCs w:val="20"/>
        </w:rPr>
        <w:t>kuri</w:t>
      </w:r>
      <w:r w:rsidR="00935C18">
        <w:rPr>
          <w:rFonts w:ascii="Trebuchet MS" w:hAnsi="Trebuchet MS" w:cstheme="minorHAnsi"/>
          <w:sz w:val="20"/>
          <w:szCs w:val="20"/>
        </w:rPr>
        <w:t>o pajėgumais</w:t>
      </w:r>
      <w:r w:rsidR="00935C18" w:rsidRPr="00D96B7F">
        <w:rPr>
          <w:rFonts w:ascii="Trebuchet MS" w:hAnsi="Trebuchet MS" w:cstheme="minorHAnsi"/>
          <w:sz w:val="20"/>
          <w:szCs w:val="20"/>
        </w:rPr>
        <w:t xml:space="preserve"> </w:t>
      </w:r>
      <w:r w:rsidR="00D96B7F" w:rsidRPr="00D96B7F">
        <w:rPr>
          <w:rFonts w:ascii="Trebuchet MS" w:hAnsi="Trebuchet MS" w:cstheme="minorHAnsi"/>
          <w:sz w:val="20"/>
          <w:szCs w:val="20"/>
        </w:rPr>
        <w:t>remiamasi</w:t>
      </w:r>
      <w:r w:rsidR="00935C18">
        <w:rPr>
          <w:rFonts w:ascii="Trebuchet MS" w:hAnsi="Trebuchet MS" w:cstheme="minorHAnsi"/>
          <w:sz w:val="20"/>
          <w:szCs w:val="20"/>
        </w:rPr>
        <w:t>,</w:t>
      </w:r>
      <w:r w:rsidR="00FD240F" w:rsidRPr="005E2358">
        <w:rPr>
          <w:rFonts w:ascii="Trebuchet MS" w:hAnsi="Trebuchet MS" w:cstheme="minorHAnsi"/>
          <w:sz w:val="20"/>
          <w:szCs w:val="20"/>
        </w:rPr>
        <w:t xml:space="preserve"> nėra registruotas (Tiekėjas</w:t>
      </w:r>
      <w:r w:rsidRPr="005E2358">
        <w:rPr>
          <w:rFonts w:ascii="Trebuchet MS" w:hAnsi="Trebuchet MS" w:cstheme="minorHAnsi"/>
          <w:sz w:val="20"/>
          <w:szCs w:val="20"/>
        </w:rPr>
        <w:t>, Subtiekėjas</w:t>
      </w:r>
      <w:r w:rsidR="00D96B7F">
        <w:rPr>
          <w:rFonts w:ascii="Trebuchet MS" w:hAnsi="Trebuchet MS" w:cstheme="minorHAnsi"/>
          <w:sz w:val="20"/>
          <w:szCs w:val="20"/>
        </w:rPr>
        <w:t>,</w:t>
      </w:r>
      <w:r w:rsidR="00FD240F" w:rsidRPr="005E2358">
        <w:rPr>
          <w:rFonts w:ascii="Trebuchet MS" w:hAnsi="Trebuchet MS" w:cstheme="minorHAnsi"/>
          <w:sz w:val="20"/>
          <w:szCs w:val="20"/>
        </w:rPr>
        <w:t xml:space="preserve"> Tiekėjų grupės narys</w:t>
      </w:r>
      <w:r w:rsidR="00FF34EE">
        <w:rPr>
          <w:rFonts w:ascii="Trebuchet MS" w:hAnsi="Trebuchet MS" w:cstheme="minorHAnsi"/>
          <w:sz w:val="20"/>
          <w:szCs w:val="20"/>
        </w:rPr>
        <w:t>,</w:t>
      </w:r>
      <w:r w:rsidR="00FD240F" w:rsidRPr="005E2358">
        <w:rPr>
          <w:rFonts w:ascii="Trebuchet MS" w:hAnsi="Trebuchet MS" w:cstheme="minorHAnsi"/>
          <w:sz w:val="20"/>
          <w:szCs w:val="20"/>
        </w:rPr>
        <w:t xml:space="preserve"> </w:t>
      </w:r>
      <w:r w:rsidR="00935C18">
        <w:rPr>
          <w:rFonts w:ascii="Trebuchet MS" w:hAnsi="Trebuchet MS" w:cstheme="minorHAnsi"/>
          <w:sz w:val="20"/>
          <w:szCs w:val="20"/>
        </w:rPr>
        <w:t>Ū</w:t>
      </w:r>
      <w:r w:rsidR="00D96B7F" w:rsidRPr="00D96B7F">
        <w:rPr>
          <w:rFonts w:ascii="Trebuchet MS" w:hAnsi="Trebuchet MS" w:cstheme="minorHAnsi"/>
          <w:sz w:val="20"/>
          <w:szCs w:val="20"/>
        </w:rPr>
        <w:t>kio subjekta</w:t>
      </w:r>
      <w:r w:rsidR="00935C18">
        <w:rPr>
          <w:rFonts w:ascii="Trebuchet MS" w:hAnsi="Trebuchet MS" w:cstheme="minorHAnsi"/>
          <w:sz w:val="20"/>
          <w:szCs w:val="20"/>
        </w:rPr>
        <w:t>s</w:t>
      </w:r>
      <w:r w:rsidR="00D96B7F" w:rsidRPr="00D96B7F">
        <w:rPr>
          <w:rFonts w:ascii="Trebuchet MS" w:hAnsi="Trebuchet MS" w:cstheme="minorHAnsi"/>
          <w:sz w:val="20"/>
          <w:szCs w:val="20"/>
        </w:rPr>
        <w:t>, kuri</w:t>
      </w:r>
      <w:r w:rsidR="00935C18">
        <w:rPr>
          <w:rFonts w:ascii="Trebuchet MS" w:hAnsi="Trebuchet MS" w:cstheme="minorHAnsi"/>
          <w:sz w:val="20"/>
          <w:szCs w:val="20"/>
        </w:rPr>
        <w:t>o pajėgumais</w:t>
      </w:r>
      <w:r w:rsidR="00D96B7F" w:rsidRPr="00D96B7F">
        <w:rPr>
          <w:rFonts w:ascii="Trebuchet MS" w:hAnsi="Trebuchet MS" w:cstheme="minorHAnsi"/>
          <w:sz w:val="20"/>
          <w:szCs w:val="20"/>
        </w:rPr>
        <w:t xml:space="preserve"> remiamasi</w:t>
      </w:r>
      <w:r w:rsidR="00FF34EE">
        <w:rPr>
          <w:rFonts w:ascii="Trebuchet MS" w:hAnsi="Trebuchet MS" w:cstheme="minorHAnsi"/>
          <w:sz w:val="20"/>
          <w:szCs w:val="20"/>
        </w:rPr>
        <w:t xml:space="preserve">, </w:t>
      </w:r>
      <w:proofErr w:type="spellStart"/>
      <w:r w:rsidR="00FF34EE">
        <w:rPr>
          <w:rFonts w:ascii="Trebuchet MS" w:hAnsi="Trebuchet MS" w:cstheme="minorHAnsi"/>
          <w:sz w:val="20"/>
          <w:szCs w:val="20"/>
        </w:rPr>
        <w:t>Kvazisubtiekėjas</w:t>
      </w:r>
      <w:proofErr w:type="spellEnd"/>
      <w:r w:rsidR="00FF34EE">
        <w:rPr>
          <w:rFonts w:ascii="Trebuchet MS" w:hAnsi="Trebuchet MS" w:cstheme="minorHAnsi"/>
          <w:sz w:val="20"/>
          <w:szCs w:val="20"/>
        </w:rPr>
        <w:t>, kuris</w:t>
      </w:r>
      <w:r w:rsidR="00D96B7F">
        <w:rPr>
          <w:rFonts w:ascii="Trebuchet MS" w:hAnsi="Trebuchet MS" w:cstheme="minorHAnsi"/>
          <w:sz w:val="20"/>
          <w:szCs w:val="20"/>
        </w:rPr>
        <w:t xml:space="preserve"> </w:t>
      </w:r>
      <w:r w:rsidR="00FD240F" w:rsidRPr="005E2358">
        <w:rPr>
          <w:rFonts w:ascii="Trebuchet MS" w:hAnsi="Trebuchet MS" w:cstheme="minorHAnsi"/>
          <w:sz w:val="20"/>
          <w:szCs w:val="20"/>
        </w:rPr>
        <w:t xml:space="preserve">yra fizinis asmuo – nuolat gyvenantis) Europos Sąjungos valstybėje narėje, Šiaurės Atlanto sutarties organizacijos valstybėje narėje ar trečiojoje šalyje, pasirašiusioje </w:t>
      </w:r>
      <w:r w:rsidRPr="005E2358">
        <w:rPr>
          <w:rFonts w:ascii="Trebuchet MS" w:hAnsi="Trebuchet MS" w:cstheme="minorHAnsi"/>
          <w:sz w:val="20"/>
          <w:szCs w:val="20"/>
        </w:rPr>
        <w:t>PĮ</w:t>
      </w:r>
      <w:r w:rsidR="00FD240F" w:rsidRPr="005E2358">
        <w:rPr>
          <w:rFonts w:ascii="Trebuchet MS" w:hAnsi="Trebuchet MS" w:cstheme="minorHAnsi"/>
          <w:sz w:val="20"/>
          <w:szCs w:val="20"/>
        </w:rPr>
        <w:t xml:space="preserve"> 29 straipsnio 4 dalyje nurodytus tarptautinius susitarimus</w:t>
      </w:r>
      <w:r w:rsidRPr="005E2358">
        <w:rPr>
          <w:rFonts w:ascii="Trebuchet MS" w:hAnsi="Trebuchet MS" w:cstheme="minorHAnsi"/>
          <w:sz w:val="20"/>
          <w:szCs w:val="20"/>
        </w:rPr>
        <w:t>;</w:t>
      </w:r>
    </w:p>
    <w:bookmarkEnd w:id="85"/>
    <w:p w14:paraId="6B665543" w14:textId="0521A6BB" w:rsidR="001C1861" w:rsidRPr="005E2358" w:rsidRDefault="001C1861" w:rsidP="00265B40">
      <w:pPr>
        <w:pStyle w:val="ListParagraph"/>
        <w:numPr>
          <w:ilvl w:val="2"/>
          <w:numId w:val="26"/>
        </w:numPr>
        <w:tabs>
          <w:tab w:val="left" w:pos="284"/>
          <w:tab w:val="left" w:pos="567"/>
        </w:tabs>
        <w:ind w:left="0" w:firstLine="0"/>
        <w:jc w:val="both"/>
        <w:rPr>
          <w:rFonts w:ascii="Trebuchet MS" w:hAnsi="Trebuchet MS" w:cstheme="minorHAnsi"/>
          <w:sz w:val="20"/>
          <w:szCs w:val="20"/>
        </w:rPr>
      </w:pPr>
      <w:r w:rsidRPr="005E2358">
        <w:rPr>
          <w:rFonts w:ascii="Trebuchet MS" w:hAnsi="Trebuchet MS" w:cstheme="minorHAnsi"/>
          <w:sz w:val="20"/>
          <w:szCs w:val="20"/>
        </w:rPr>
        <w:t>Pasiūlyme nurodyta neįprastai maža kaina ar sąnaudos</w:t>
      </w:r>
      <w:r w:rsidR="00E73F10" w:rsidRPr="005E2358">
        <w:rPr>
          <w:rFonts w:ascii="Trebuchet MS" w:hAnsi="Trebuchet MS" w:cstheme="minorHAnsi"/>
          <w:sz w:val="20"/>
          <w:szCs w:val="20"/>
        </w:rPr>
        <w:t xml:space="preserve"> ir </w:t>
      </w:r>
      <w:r w:rsidR="00FD240F" w:rsidRPr="005E2358">
        <w:rPr>
          <w:rFonts w:ascii="Trebuchet MS" w:hAnsi="Trebuchet MS" w:cstheme="minorHAnsi"/>
          <w:sz w:val="20"/>
          <w:szCs w:val="20"/>
        </w:rPr>
        <w:t>Tiekėjas</w:t>
      </w:r>
      <w:r w:rsidRPr="005E2358">
        <w:rPr>
          <w:rFonts w:ascii="Trebuchet MS" w:hAnsi="Trebuchet MS" w:cstheme="minorHAnsi"/>
          <w:sz w:val="20"/>
          <w:szCs w:val="20"/>
        </w:rPr>
        <w:t xml:space="preserve"> nepateikia tinkamų pasiūlytos </w:t>
      </w:r>
      <w:r w:rsidR="00A36DEC" w:rsidRPr="005E2358">
        <w:rPr>
          <w:rFonts w:ascii="Trebuchet MS" w:hAnsi="Trebuchet MS" w:cstheme="minorHAnsi"/>
          <w:sz w:val="20"/>
          <w:szCs w:val="20"/>
        </w:rPr>
        <w:t xml:space="preserve">neįprastai </w:t>
      </w:r>
      <w:r w:rsidRPr="005E2358">
        <w:rPr>
          <w:rFonts w:ascii="Trebuchet MS" w:hAnsi="Trebuchet MS" w:cstheme="minorHAnsi"/>
          <w:sz w:val="20"/>
          <w:szCs w:val="20"/>
        </w:rPr>
        <w:t>mažos kainos ar sąnaudų pagrįstumo įrodym</w:t>
      </w:r>
      <w:r w:rsidR="00FD240F" w:rsidRPr="005E2358">
        <w:rPr>
          <w:rFonts w:ascii="Trebuchet MS" w:hAnsi="Trebuchet MS" w:cstheme="minorHAnsi"/>
          <w:sz w:val="20"/>
          <w:szCs w:val="20"/>
        </w:rPr>
        <w:t>ų;</w:t>
      </w:r>
    </w:p>
    <w:p w14:paraId="4FE1D1C4" w14:textId="17F2F45D" w:rsidR="001C1861" w:rsidRPr="005E2358" w:rsidRDefault="001C1861" w:rsidP="00265B40">
      <w:pPr>
        <w:pStyle w:val="ListParagraph"/>
        <w:numPr>
          <w:ilvl w:val="2"/>
          <w:numId w:val="26"/>
        </w:numPr>
        <w:tabs>
          <w:tab w:val="left" w:pos="0"/>
          <w:tab w:val="left" w:pos="567"/>
        </w:tabs>
        <w:spacing w:before="60" w:after="60"/>
        <w:ind w:left="0" w:firstLine="0"/>
        <w:jc w:val="both"/>
        <w:rPr>
          <w:rFonts w:ascii="Trebuchet MS" w:hAnsi="Trebuchet MS" w:cstheme="minorHAnsi"/>
          <w:sz w:val="20"/>
          <w:szCs w:val="20"/>
        </w:rPr>
      </w:pPr>
      <w:r w:rsidRPr="005E2358">
        <w:rPr>
          <w:rFonts w:ascii="Trebuchet MS" w:hAnsi="Trebuchet MS" w:cstheme="minorHAnsi"/>
          <w:sz w:val="20"/>
          <w:szCs w:val="20"/>
        </w:rPr>
        <w:t>Pasiūlymas neatitinka PĮ 29 straipsnio 2 dalies 2 punkte nurodytų aplinkos apsaugos, socialinės ir darbo teisės įpareigojimų;</w:t>
      </w:r>
    </w:p>
    <w:p w14:paraId="1E35B17F" w14:textId="0D6A0E59" w:rsidR="001C1861" w:rsidRPr="006B7AAC" w:rsidRDefault="001C1861" w:rsidP="00FB5CAD">
      <w:pPr>
        <w:pStyle w:val="ListParagraph"/>
        <w:numPr>
          <w:ilvl w:val="2"/>
          <w:numId w:val="26"/>
        </w:numPr>
        <w:tabs>
          <w:tab w:val="left" w:pos="720"/>
        </w:tabs>
        <w:spacing w:before="60" w:after="60"/>
        <w:ind w:left="0" w:firstLine="0"/>
        <w:contextualSpacing w:val="0"/>
        <w:jc w:val="both"/>
        <w:rPr>
          <w:rFonts w:ascii="Trebuchet MS" w:hAnsi="Trebuchet MS" w:cstheme="minorHAnsi"/>
          <w:sz w:val="20"/>
          <w:szCs w:val="20"/>
        </w:rPr>
      </w:pPr>
      <w:r w:rsidRPr="006B7AAC">
        <w:rPr>
          <w:rFonts w:ascii="Trebuchet MS" w:hAnsi="Trebuchet MS" w:cstheme="minorHAnsi"/>
          <w:color w:val="000000"/>
          <w:sz w:val="20"/>
          <w:szCs w:val="20"/>
        </w:rPr>
        <w:t>P</w:t>
      </w:r>
      <w:r w:rsidR="00FD240F" w:rsidRPr="006B7AAC">
        <w:rPr>
          <w:rFonts w:ascii="Trebuchet MS" w:hAnsi="Trebuchet MS" w:cstheme="minorHAnsi"/>
          <w:color w:val="000000"/>
          <w:sz w:val="20"/>
          <w:szCs w:val="20"/>
        </w:rPr>
        <w:t>erkantysis subjektas</w:t>
      </w:r>
      <w:r w:rsidRPr="006B7AAC">
        <w:rPr>
          <w:rFonts w:ascii="Trebuchet MS" w:hAnsi="Trebuchet MS" w:cstheme="minorHAnsi"/>
          <w:color w:val="000000"/>
          <w:sz w:val="20"/>
          <w:szCs w:val="20"/>
        </w:rPr>
        <w:t xml:space="preserve"> nustato, kad neįprastai maž</w:t>
      </w:r>
      <w:r w:rsidR="009C729C" w:rsidRPr="006B7AAC">
        <w:rPr>
          <w:rFonts w:ascii="Trebuchet MS" w:hAnsi="Trebuchet MS" w:cstheme="minorHAnsi"/>
          <w:color w:val="000000"/>
          <w:sz w:val="20"/>
          <w:szCs w:val="20"/>
        </w:rPr>
        <w:t>a</w:t>
      </w:r>
      <w:r w:rsidRPr="006B7AAC">
        <w:rPr>
          <w:rFonts w:ascii="Trebuchet MS" w:hAnsi="Trebuchet MS" w:cstheme="minorHAnsi"/>
          <w:color w:val="000000"/>
          <w:sz w:val="20"/>
          <w:szCs w:val="20"/>
        </w:rPr>
        <w:t xml:space="preserve"> kain</w:t>
      </w:r>
      <w:r w:rsidR="009C729C" w:rsidRPr="006B7AAC">
        <w:rPr>
          <w:rFonts w:ascii="Trebuchet MS" w:hAnsi="Trebuchet MS" w:cstheme="minorHAnsi"/>
          <w:color w:val="000000"/>
          <w:sz w:val="20"/>
          <w:szCs w:val="20"/>
        </w:rPr>
        <w:t>a</w:t>
      </w:r>
      <w:r w:rsidRPr="006B7AAC">
        <w:rPr>
          <w:rFonts w:ascii="Trebuchet MS" w:hAnsi="Trebuchet MS" w:cstheme="minorHAnsi"/>
          <w:color w:val="000000"/>
          <w:sz w:val="20"/>
          <w:szCs w:val="20"/>
        </w:rPr>
        <w:t xml:space="preserve"> ar sąnaudos pasiūlytos dėl to, kad </w:t>
      </w:r>
      <w:r w:rsidR="009C729C" w:rsidRPr="006B7AAC">
        <w:rPr>
          <w:rFonts w:ascii="Trebuchet MS" w:hAnsi="Trebuchet MS" w:cstheme="minorHAnsi"/>
          <w:color w:val="000000"/>
          <w:sz w:val="20"/>
          <w:szCs w:val="20"/>
        </w:rPr>
        <w:t xml:space="preserve">Tiekėjas </w:t>
      </w:r>
      <w:r w:rsidRPr="006B7AAC">
        <w:rPr>
          <w:rFonts w:ascii="Trebuchet MS" w:hAnsi="Trebuchet MS" w:cstheme="minorHAnsi"/>
          <w:color w:val="000000"/>
          <w:sz w:val="20"/>
          <w:szCs w:val="20"/>
        </w:rPr>
        <w:t xml:space="preserve">yra gavęs valstybės pagalbą, </w:t>
      </w:r>
      <w:r w:rsidR="009C729C" w:rsidRPr="006B7AAC">
        <w:rPr>
          <w:rFonts w:ascii="Trebuchet MS" w:hAnsi="Trebuchet MS" w:cstheme="minorHAnsi"/>
          <w:color w:val="000000"/>
          <w:sz w:val="20"/>
          <w:szCs w:val="20"/>
        </w:rPr>
        <w:t>tačiau</w:t>
      </w:r>
      <w:r w:rsidRPr="006B7AAC">
        <w:rPr>
          <w:rFonts w:ascii="Trebuchet MS" w:hAnsi="Trebuchet MS" w:cstheme="minorHAnsi"/>
          <w:color w:val="000000"/>
          <w:sz w:val="20"/>
          <w:szCs w:val="20"/>
        </w:rPr>
        <w:t xml:space="preserve"> </w:t>
      </w:r>
      <w:r w:rsidR="009C729C" w:rsidRPr="006B7AAC">
        <w:rPr>
          <w:rFonts w:ascii="Trebuchet MS" w:hAnsi="Trebuchet MS" w:cstheme="minorHAnsi"/>
          <w:color w:val="000000"/>
          <w:sz w:val="20"/>
          <w:szCs w:val="20"/>
        </w:rPr>
        <w:t>Tiekėjas</w:t>
      </w:r>
      <w:r w:rsidRPr="006B7AAC">
        <w:rPr>
          <w:rFonts w:ascii="Trebuchet MS" w:hAnsi="Trebuchet MS" w:cstheme="minorHAnsi"/>
          <w:color w:val="000000"/>
          <w:sz w:val="20"/>
          <w:szCs w:val="20"/>
        </w:rPr>
        <w:t xml:space="preserve"> negali per P</w:t>
      </w:r>
      <w:r w:rsidR="00FD240F" w:rsidRPr="006B7AAC">
        <w:rPr>
          <w:rFonts w:ascii="Trebuchet MS" w:hAnsi="Trebuchet MS" w:cstheme="minorHAnsi"/>
          <w:color w:val="000000"/>
          <w:sz w:val="20"/>
          <w:szCs w:val="20"/>
        </w:rPr>
        <w:t xml:space="preserve">erkančiojo subjekto </w:t>
      </w:r>
      <w:r w:rsidRPr="006B7AAC">
        <w:rPr>
          <w:rFonts w:ascii="Trebuchet MS" w:hAnsi="Trebuchet MS" w:cstheme="minorHAnsi"/>
          <w:color w:val="000000"/>
          <w:sz w:val="20"/>
          <w:szCs w:val="20"/>
        </w:rPr>
        <w:t>nustatytą laikotarpį įrodyti, kad valstybės pagalba buvo suteikta teisėtai;</w:t>
      </w:r>
    </w:p>
    <w:p w14:paraId="0CE71175" w14:textId="770616C4" w:rsidR="001C1861" w:rsidRPr="006B7AAC" w:rsidRDefault="00B3590E" w:rsidP="00870701">
      <w:pPr>
        <w:pStyle w:val="n"/>
        <w:numPr>
          <w:ilvl w:val="2"/>
          <w:numId w:val="26"/>
        </w:numPr>
        <w:tabs>
          <w:tab w:val="left" w:pos="720"/>
        </w:tabs>
        <w:spacing w:after="0"/>
        <w:ind w:left="0" w:firstLine="0"/>
        <w:jc w:val="both"/>
        <w:rPr>
          <w:rFonts w:ascii="Trebuchet MS" w:hAnsi="Trebuchet MS" w:cstheme="minorHAnsi"/>
          <w:sz w:val="20"/>
          <w:szCs w:val="20"/>
        </w:rPr>
      </w:pPr>
      <w:r w:rsidRPr="006B7AAC">
        <w:rPr>
          <w:rFonts w:ascii="Trebuchet MS" w:hAnsi="Trebuchet MS" w:cstheme="minorHAnsi"/>
          <w:sz w:val="20"/>
          <w:szCs w:val="20"/>
        </w:rPr>
        <w:t>T</w:t>
      </w:r>
      <w:r w:rsidR="001C1861" w:rsidRPr="006B7AAC">
        <w:rPr>
          <w:rFonts w:ascii="Trebuchet MS" w:hAnsi="Trebuchet MS" w:cstheme="minorHAnsi"/>
          <w:sz w:val="20"/>
          <w:szCs w:val="20"/>
        </w:rPr>
        <w:t>rečiųjų šalių kilmės produktų dalis, nustatyta pagal 2013 m. spalio 9 d. Europos Parlamento ir Tarybos reglamentą (ES) Nr. 952/2013, kuriuo nustatomas Sąjungos muitinės kodeksas (OL 2013 L 269, p. 1)</w:t>
      </w:r>
      <w:r w:rsidR="00F11B0A" w:rsidRPr="006B7AAC">
        <w:rPr>
          <w:rFonts w:ascii="Trebuchet MS" w:hAnsi="Trebuchet MS" w:cstheme="minorHAnsi"/>
          <w:sz w:val="20"/>
          <w:szCs w:val="20"/>
        </w:rPr>
        <w:t xml:space="preserve"> (aktuali redakcija)</w:t>
      </w:r>
      <w:r w:rsidR="001C1861" w:rsidRPr="006B7AAC">
        <w:rPr>
          <w:rFonts w:ascii="Trebuchet MS" w:hAnsi="Trebuchet MS" w:cstheme="minorHAnsi"/>
          <w:sz w:val="20"/>
          <w:szCs w:val="20"/>
        </w:rPr>
        <w:t>, sudaro daugiau kaip 50 procentų visos pasiūlytos produktų vertės. Šiuo atveju programinė įranga, naudojama telekomunikacijų tinklo įrenginiuose, laikoma produktu;</w:t>
      </w:r>
    </w:p>
    <w:p w14:paraId="17957173" w14:textId="3B053053" w:rsidR="001C1861" w:rsidRPr="00415BEE" w:rsidRDefault="001C1861" w:rsidP="00870701">
      <w:pPr>
        <w:pStyle w:val="ListParagraph"/>
        <w:numPr>
          <w:ilvl w:val="2"/>
          <w:numId w:val="26"/>
        </w:numPr>
        <w:tabs>
          <w:tab w:val="left" w:pos="851"/>
        </w:tabs>
        <w:spacing w:before="60" w:after="60"/>
        <w:ind w:left="0" w:firstLine="0"/>
        <w:contextualSpacing w:val="0"/>
        <w:jc w:val="both"/>
        <w:rPr>
          <w:rFonts w:ascii="Trebuchet MS" w:hAnsi="Trebuchet MS" w:cstheme="minorHAnsi"/>
          <w:sz w:val="20"/>
          <w:szCs w:val="20"/>
        </w:rPr>
      </w:pPr>
      <w:r w:rsidRPr="00415BEE">
        <w:rPr>
          <w:rFonts w:ascii="Trebuchet MS" w:hAnsi="Trebuchet MS" w:cstheme="minorHAnsi"/>
          <w:sz w:val="20"/>
          <w:szCs w:val="20"/>
        </w:rPr>
        <w:t xml:space="preserve">Tiekėjo pateiktoje </w:t>
      </w:r>
      <w:r w:rsidRPr="00415BEE">
        <w:rPr>
          <w:rFonts w:ascii="Trebuchet MS" w:eastAsiaTheme="minorHAnsi" w:hAnsi="Trebuchet MS" w:cstheme="minorHAnsi"/>
          <w:sz w:val="20"/>
          <w:szCs w:val="20"/>
        </w:rPr>
        <w:t>užpildytoje P</w:t>
      </w:r>
      <w:r w:rsidRPr="00415BEE">
        <w:rPr>
          <w:rFonts w:ascii="Trebuchet MS" w:hAnsi="Trebuchet MS" w:cstheme="minorHAnsi"/>
          <w:sz w:val="20"/>
          <w:szCs w:val="20"/>
        </w:rPr>
        <w:t>asiūlymo formoje yra kainos ar sąnaudų apskaičiavimo klaidų ir Tiekėjas jų neištaisė per P</w:t>
      </w:r>
      <w:r w:rsidR="00085BE5">
        <w:rPr>
          <w:rFonts w:ascii="Trebuchet MS" w:hAnsi="Trebuchet MS" w:cstheme="minorHAnsi"/>
          <w:sz w:val="20"/>
          <w:szCs w:val="20"/>
        </w:rPr>
        <w:t xml:space="preserve">erkančiojo subjekto </w:t>
      </w:r>
      <w:r w:rsidRPr="00415BEE">
        <w:rPr>
          <w:rFonts w:ascii="Trebuchet MS" w:hAnsi="Trebuchet MS" w:cstheme="minorHAnsi"/>
          <w:sz w:val="20"/>
          <w:szCs w:val="20"/>
        </w:rPr>
        <w:t>nustatytą terminą;</w:t>
      </w:r>
    </w:p>
    <w:p w14:paraId="45ACC76A" w14:textId="77777777" w:rsidR="008B3E19" w:rsidRPr="00415BEE" w:rsidRDefault="002C1118" w:rsidP="00870701">
      <w:pPr>
        <w:pStyle w:val="ListParagraph"/>
        <w:numPr>
          <w:ilvl w:val="2"/>
          <w:numId w:val="26"/>
        </w:numPr>
        <w:tabs>
          <w:tab w:val="left" w:pos="851"/>
        </w:tabs>
        <w:spacing w:before="60" w:after="60"/>
        <w:ind w:left="0" w:firstLine="0"/>
        <w:contextualSpacing w:val="0"/>
        <w:jc w:val="both"/>
        <w:rPr>
          <w:rFonts w:ascii="Trebuchet MS" w:hAnsi="Trebuchet MS" w:cstheme="minorHAnsi"/>
          <w:sz w:val="20"/>
          <w:szCs w:val="20"/>
        </w:rPr>
      </w:pPr>
      <w:r w:rsidRPr="00415BEE">
        <w:rPr>
          <w:rFonts w:ascii="Trebuchet MS" w:hAnsi="Trebuchet MS" w:cstheme="minorHAnsi"/>
          <w:sz w:val="20"/>
          <w:szCs w:val="20"/>
        </w:rPr>
        <w:t>Tiekėjo pateikti dokumentai neatitinka Pirkimo sąlygose nurodytų techninių reikalavimų;</w:t>
      </w:r>
    </w:p>
    <w:p w14:paraId="106B1151" w14:textId="317B82C6" w:rsidR="001C1861" w:rsidRPr="00415BEE" w:rsidRDefault="001C1861" w:rsidP="00870701">
      <w:pPr>
        <w:pStyle w:val="ListParagraph"/>
        <w:numPr>
          <w:ilvl w:val="2"/>
          <w:numId w:val="26"/>
        </w:numPr>
        <w:tabs>
          <w:tab w:val="left" w:pos="851"/>
        </w:tabs>
        <w:ind w:left="0" w:firstLine="0"/>
        <w:jc w:val="both"/>
        <w:rPr>
          <w:rFonts w:ascii="Trebuchet MS" w:hAnsi="Trebuchet MS" w:cstheme="minorHAnsi"/>
          <w:sz w:val="20"/>
          <w:szCs w:val="20"/>
        </w:rPr>
      </w:pPr>
      <w:r w:rsidRPr="00415BEE">
        <w:rPr>
          <w:rFonts w:ascii="Trebuchet MS" w:hAnsi="Trebuchet MS" w:cstheme="minorHAnsi"/>
          <w:sz w:val="20"/>
          <w:szCs w:val="20"/>
        </w:rPr>
        <w:t xml:space="preserve">Iki vokų su </w:t>
      </w:r>
      <w:r w:rsidR="003C7725" w:rsidRPr="00415BEE">
        <w:rPr>
          <w:rFonts w:ascii="Trebuchet MS" w:hAnsi="Trebuchet MS" w:cstheme="minorHAnsi"/>
          <w:sz w:val="20"/>
          <w:szCs w:val="20"/>
        </w:rPr>
        <w:t>P</w:t>
      </w:r>
      <w:r w:rsidRPr="00415BEE">
        <w:rPr>
          <w:rFonts w:ascii="Trebuchet MS" w:hAnsi="Trebuchet MS" w:cstheme="minorHAnsi"/>
          <w:sz w:val="20"/>
          <w:szCs w:val="20"/>
        </w:rPr>
        <w:t>asiūlymais atplėšimo procedūros (posėdžio) pradžios Tiekėjas nepateikia (dėl jo paties kaltės) slaptažodžio arba pateik</w:t>
      </w:r>
      <w:r w:rsidR="00396C3E">
        <w:rPr>
          <w:rFonts w:ascii="Trebuchet MS" w:hAnsi="Trebuchet MS" w:cstheme="minorHAnsi"/>
          <w:sz w:val="20"/>
          <w:szCs w:val="20"/>
        </w:rPr>
        <w:t>ė</w:t>
      </w:r>
      <w:r w:rsidRPr="00415BEE">
        <w:rPr>
          <w:rFonts w:ascii="Trebuchet MS" w:hAnsi="Trebuchet MS" w:cstheme="minorHAnsi"/>
          <w:sz w:val="20"/>
          <w:szCs w:val="20"/>
        </w:rPr>
        <w:t xml:space="preserve"> neteisingą slaptažodį, kuriuo naudodamasis P</w:t>
      </w:r>
      <w:r w:rsidR="00FD240F">
        <w:rPr>
          <w:rFonts w:ascii="Trebuchet MS" w:hAnsi="Trebuchet MS" w:cstheme="minorHAnsi"/>
          <w:sz w:val="20"/>
          <w:szCs w:val="20"/>
        </w:rPr>
        <w:t>erkantysis subjektas</w:t>
      </w:r>
      <w:r w:rsidRPr="00415BEE">
        <w:rPr>
          <w:rFonts w:ascii="Trebuchet MS" w:hAnsi="Trebuchet MS" w:cstheme="minorHAnsi"/>
          <w:sz w:val="20"/>
          <w:szCs w:val="20"/>
        </w:rPr>
        <w:t xml:space="preserve"> negalėjo iššifruoti visų </w:t>
      </w:r>
      <w:r w:rsidR="003C7725" w:rsidRPr="00415BEE">
        <w:rPr>
          <w:rFonts w:ascii="Trebuchet MS" w:hAnsi="Trebuchet MS" w:cstheme="minorHAnsi"/>
          <w:sz w:val="20"/>
          <w:szCs w:val="20"/>
        </w:rPr>
        <w:t>P</w:t>
      </w:r>
      <w:r w:rsidRPr="00415BEE">
        <w:rPr>
          <w:rFonts w:ascii="Trebuchet MS" w:hAnsi="Trebuchet MS" w:cstheme="minorHAnsi"/>
          <w:sz w:val="20"/>
          <w:szCs w:val="20"/>
        </w:rPr>
        <w:t>asiūlymo dokumentų;</w:t>
      </w:r>
    </w:p>
    <w:p w14:paraId="768401CD" w14:textId="7DC67163" w:rsidR="001C1861" w:rsidRDefault="001C1861" w:rsidP="00870701">
      <w:pPr>
        <w:pStyle w:val="ListParagraph"/>
        <w:numPr>
          <w:ilvl w:val="2"/>
          <w:numId w:val="26"/>
        </w:numPr>
        <w:tabs>
          <w:tab w:val="left" w:pos="851"/>
        </w:tabs>
        <w:ind w:left="0" w:firstLine="0"/>
        <w:jc w:val="both"/>
        <w:rPr>
          <w:rFonts w:ascii="Trebuchet MS" w:hAnsi="Trebuchet MS" w:cstheme="minorHAnsi"/>
          <w:sz w:val="20"/>
          <w:szCs w:val="20"/>
        </w:rPr>
      </w:pPr>
      <w:r w:rsidRPr="00415BEE">
        <w:rPr>
          <w:rFonts w:ascii="Trebuchet MS" w:hAnsi="Trebuchet MS" w:cstheme="minorHAnsi"/>
          <w:sz w:val="20"/>
          <w:szCs w:val="20"/>
        </w:rPr>
        <w:t>Pasiūlymas buvo pateiktas ne P</w:t>
      </w:r>
      <w:r w:rsidR="00FD240F">
        <w:rPr>
          <w:rFonts w:ascii="Trebuchet MS" w:hAnsi="Trebuchet MS" w:cstheme="minorHAnsi"/>
          <w:sz w:val="20"/>
          <w:szCs w:val="20"/>
        </w:rPr>
        <w:t>erkančiojo subjekto</w:t>
      </w:r>
      <w:r w:rsidRPr="00415BEE">
        <w:rPr>
          <w:rFonts w:ascii="Trebuchet MS" w:hAnsi="Trebuchet MS" w:cstheme="minorHAnsi"/>
          <w:sz w:val="20"/>
          <w:szCs w:val="20"/>
        </w:rPr>
        <w:t xml:space="preserve"> nurodytomis elektroninėmis priemonėmis;</w:t>
      </w:r>
    </w:p>
    <w:p w14:paraId="448E1677" w14:textId="105577BE" w:rsidR="00C85196" w:rsidRPr="00D96B7F" w:rsidRDefault="00E5615D" w:rsidP="00C85196">
      <w:pPr>
        <w:pStyle w:val="ListParagraph"/>
        <w:numPr>
          <w:ilvl w:val="2"/>
          <w:numId w:val="26"/>
        </w:numPr>
        <w:tabs>
          <w:tab w:val="left" w:pos="851"/>
        </w:tabs>
        <w:ind w:left="0" w:firstLine="0"/>
        <w:jc w:val="both"/>
        <w:rPr>
          <w:rFonts w:ascii="Trebuchet MS" w:hAnsi="Trebuchet MS" w:cstheme="minorHAnsi"/>
          <w:sz w:val="20"/>
          <w:szCs w:val="20"/>
        </w:rPr>
      </w:pPr>
      <w:r w:rsidRPr="00D96B7F">
        <w:rPr>
          <w:rFonts w:ascii="Trebuchet MS" w:hAnsi="Trebuchet MS" w:cstheme="minorHAnsi"/>
          <w:sz w:val="20"/>
          <w:szCs w:val="20"/>
        </w:rPr>
        <w:t xml:space="preserve">Pasiūlymą pateikęs </w:t>
      </w:r>
      <w:r w:rsidR="002F03B1" w:rsidRPr="00D96B7F">
        <w:rPr>
          <w:rFonts w:ascii="Trebuchet MS" w:hAnsi="Trebuchet MS" w:cstheme="minorHAnsi"/>
          <w:sz w:val="20"/>
          <w:szCs w:val="20"/>
        </w:rPr>
        <w:t xml:space="preserve">Tiekėjas, </w:t>
      </w:r>
      <w:r w:rsidRPr="00D96B7F">
        <w:rPr>
          <w:rFonts w:ascii="Trebuchet MS" w:hAnsi="Trebuchet MS" w:cstheme="minorHAnsi"/>
          <w:sz w:val="20"/>
          <w:szCs w:val="20"/>
        </w:rPr>
        <w:t>Perkančiojo subjekto</w:t>
      </w:r>
      <w:r w:rsidR="00580653" w:rsidRPr="00D96B7F">
        <w:rPr>
          <w:rFonts w:ascii="Trebuchet MS" w:hAnsi="Trebuchet MS" w:cs="Arial"/>
          <w:sz w:val="20"/>
          <w:szCs w:val="20"/>
        </w:rPr>
        <w:t xml:space="preserve"> ir/ar kompetentingų institucijų</w:t>
      </w:r>
      <w:r w:rsidRPr="00D96B7F">
        <w:rPr>
          <w:rFonts w:ascii="Trebuchet MS" w:hAnsi="Trebuchet MS" w:cstheme="minorHAnsi"/>
          <w:sz w:val="20"/>
          <w:szCs w:val="20"/>
        </w:rPr>
        <w:t xml:space="preserve"> prašymu </w:t>
      </w:r>
      <w:r w:rsidR="002F03B1" w:rsidRPr="00D96B7F">
        <w:rPr>
          <w:rFonts w:ascii="Trebuchet MS" w:hAnsi="Trebuchet MS" w:cstheme="minorHAnsi"/>
          <w:sz w:val="20"/>
          <w:szCs w:val="20"/>
        </w:rPr>
        <w:t>nepateik</w:t>
      </w:r>
      <w:r w:rsidRPr="00D96B7F">
        <w:rPr>
          <w:rFonts w:ascii="Trebuchet MS" w:hAnsi="Trebuchet MS" w:cstheme="minorHAnsi"/>
          <w:sz w:val="20"/>
          <w:szCs w:val="20"/>
        </w:rPr>
        <w:t xml:space="preserve">ė </w:t>
      </w:r>
      <w:r w:rsidR="002F03B1" w:rsidRPr="00D96B7F">
        <w:rPr>
          <w:rFonts w:ascii="Trebuchet MS" w:hAnsi="Trebuchet MS" w:cstheme="minorHAnsi"/>
          <w:sz w:val="20"/>
          <w:szCs w:val="20"/>
        </w:rPr>
        <w:t xml:space="preserve"> </w:t>
      </w:r>
      <w:r w:rsidRPr="00D96B7F">
        <w:rPr>
          <w:rFonts w:ascii="Trebuchet MS" w:hAnsi="Trebuchet MS" w:cstheme="minorHAnsi"/>
          <w:sz w:val="20"/>
          <w:szCs w:val="20"/>
        </w:rPr>
        <w:t xml:space="preserve">BPS </w:t>
      </w:r>
      <w:r w:rsidRPr="00935C18">
        <w:rPr>
          <w:rFonts w:ascii="Trebuchet MS" w:hAnsi="Trebuchet MS" w:cstheme="minorHAnsi"/>
          <w:sz w:val="20"/>
          <w:szCs w:val="20"/>
        </w:rPr>
        <w:t xml:space="preserve">16 skyriuje </w:t>
      </w:r>
      <w:r w:rsidR="002F03B1" w:rsidRPr="00935C18">
        <w:rPr>
          <w:rFonts w:ascii="Trebuchet MS" w:hAnsi="Trebuchet MS" w:cstheme="minorHAnsi"/>
          <w:sz w:val="20"/>
          <w:szCs w:val="20"/>
        </w:rPr>
        <w:t>reikal</w:t>
      </w:r>
      <w:r w:rsidR="002F03B1" w:rsidRPr="00D96B7F">
        <w:rPr>
          <w:rFonts w:ascii="Trebuchet MS" w:hAnsi="Trebuchet MS" w:cstheme="minorHAnsi"/>
          <w:sz w:val="20"/>
          <w:szCs w:val="20"/>
        </w:rPr>
        <w:t>aujamos informacijos</w:t>
      </w:r>
      <w:r w:rsidRPr="00D96B7F">
        <w:rPr>
          <w:rFonts w:ascii="Trebuchet MS" w:hAnsi="Trebuchet MS" w:cstheme="minorHAnsi"/>
          <w:sz w:val="20"/>
          <w:szCs w:val="20"/>
        </w:rPr>
        <w:t xml:space="preserve"> ir dokumentų</w:t>
      </w:r>
      <w:r w:rsidR="00B12AA4" w:rsidRPr="00D96B7F">
        <w:rPr>
          <w:rFonts w:ascii="Trebuchet MS" w:hAnsi="Trebuchet MS" w:cstheme="minorHAnsi"/>
          <w:sz w:val="20"/>
          <w:szCs w:val="20"/>
        </w:rPr>
        <w:t>, susijusi</w:t>
      </w:r>
      <w:r w:rsidRPr="00D96B7F">
        <w:rPr>
          <w:rFonts w:ascii="Trebuchet MS" w:hAnsi="Trebuchet MS" w:cstheme="minorHAnsi"/>
          <w:sz w:val="20"/>
          <w:szCs w:val="20"/>
        </w:rPr>
        <w:t>ų</w:t>
      </w:r>
      <w:r w:rsidR="00B12AA4" w:rsidRPr="00D96B7F">
        <w:rPr>
          <w:rFonts w:ascii="Trebuchet MS" w:hAnsi="Trebuchet MS" w:cstheme="minorHAnsi"/>
          <w:sz w:val="20"/>
          <w:szCs w:val="20"/>
        </w:rPr>
        <w:t xml:space="preserve"> su </w:t>
      </w:r>
      <w:r w:rsidRPr="00D96B7F">
        <w:rPr>
          <w:rFonts w:ascii="Trebuchet MS" w:hAnsi="Trebuchet MS" w:cstheme="minorHAnsi"/>
          <w:sz w:val="20"/>
          <w:szCs w:val="20"/>
        </w:rPr>
        <w:t xml:space="preserve">Pirkimo metu atliekama </w:t>
      </w:r>
      <w:r w:rsidRPr="00D96B7F">
        <w:rPr>
          <w:rFonts w:ascii="Trebuchet MS" w:hAnsi="Trebuchet MS"/>
          <w:bCs/>
          <w:sz w:val="20"/>
          <w:szCs w:val="20"/>
        </w:rPr>
        <w:t>patikra Lietuvos Respublikos nacionaliniam saugumui užtikrinti svarbių objektų apsaugos įstatyme</w:t>
      </w:r>
      <w:r w:rsidR="00705206" w:rsidRPr="00D96B7F">
        <w:rPr>
          <w:rFonts w:ascii="Trebuchet MS" w:hAnsi="Trebuchet MS"/>
          <w:bCs/>
          <w:sz w:val="20"/>
          <w:szCs w:val="20"/>
        </w:rPr>
        <w:t xml:space="preserve"> </w:t>
      </w:r>
      <w:r w:rsidRPr="00D96B7F">
        <w:rPr>
          <w:rFonts w:ascii="Trebuchet MS" w:hAnsi="Trebuchet MS"/>
          <w:bCs/>
          <w:sz w:val="20"/>
          <w:szCs w:val="20"/>
        </w:rPr>
        <w:t xml:space="preserve">nustatyta </w:t>
      </w:r>
      <w:r w:rsidR="00580653" w:rsidRPr="00D96B7F">
        <w:rPr>
          <w:rFonts w:ascii="Trebuchet MS" w:hAnsi="Trebuchet MS"/>
          <w:bCs/>
          <w:sz w:val="20"/>
          <w:szCs w:val="20"/>
        </w:rPr>
        <w:t xml:space="preserve">tvarka </w:t>
      </w:r>
      <w:r w:rsidR="00C85196" w:rsidRPr="00D96B7F">
        <w:rPr>
          <w:rFonts w:ascii="Trebuchet MS" w:hAnsi="Trebuchet MS" w:cstheme="minorHAnsi"/>
          <w:sz w:val="20"/>
          <w:szCs w:val="20"/>
        </w:rPr>
        <w:t xml:space="preserve">(jei buvo keliamas reikalavimas dėl atitikties nacionalinio saugumo </w:t>
      </w:r>
      <w:r w:rsidR="00705206" w:rsidRPr="00D96B7F">
        <w:rPr>
          <w:rFonts w:ascii="Trebuchet MS" w:hAnsi="Trebuchet MS" w:cstheme="minorHAnsi"/>
          <w:sz w:val="20"/>
          <w:szCs w:val="20"/>
        </w:rPr>
        <w:t>interesams</w:t>
      </w:r>
      <w:r w:rsidR="00C85196" w:rsidRPr="00D96B7F">
        <w:rPr>
          <w:rFonts w:ascii="Trebuchet MS" w:hAnsi="Trebuchet MS" w:cstheme="minorHAnsi"/>
          <w:sz w:val="20"/>
          <w:szCs w:val="20"/>
        </w:rPr>
        <w:t>);</w:t>
      </w:r>
    </w:p>
    <w:p w14:paraId="6CB8023B" w14:textId="5A8CF903" w:rsidR="00C020ED" w:rsidRDefault="002F03B1" w:rsidP="00C020ED">
      <w:pPr>
        <w:pStyle w:val="ListParagraph"/>
        <w:numPr>
          <w:ilvl w:val="2"/>
          <w:numId w:val="26"/>
        </w:numPr>
        <w:tabs>
          <w:tab w:val="left" w:pos="851"/>
        </w:tabs>
        <w:ind w:left="0" w:firstLine="0"/>
        <w:jc w:val="both"/>
        <w:rPr>
          <w:rFonts w:ascii="Trebuchet MS" w:hAnsi="Trebuchet MS" w:cstheme="minorHAnsi"/>
          <w:sz w:val="20"/>
          <w:szCs w:val="20"/>
        </w:rPr>
      </w:pPr>
      <w:r w:rsidRPr="00D96B7F">
        <w:rPr>
          <w:rFonts w:ascii="Trebuchet MS" w:hAnsi="Trebuchet MS" w:cstheme="minorHAnsi"/>
          <w:sz w:val="20"/>
          <w:szCs w:val="20"/>
        </w:rPr>
        <w:t xml:space="preserve">Lietuvos Respublikos Vyriausybei priėmus sprendimą, patvirtinantį, kad </w:t>
      </w:r>
      <w:r w:rsidR="00AF39E2" w:rsidRPr="00D96B7F">
        <w:rPr>
          <w:rFonts w:ascii="Trebuchet MS" w:hAnsi="Trebuchet MS" w:cstheme="minorHAnsi"/>
          <w:sz w:val="20"/>
          <w:szCs w:val="20"/>
        </w:rPr>
        <w:t xml:space="preserve">su Tiekėju </w:t>
      </w:r>
      <w:r w:rsidRPr="00D96B7F">
        <w:rPr>
          <w:rFonts w:ascii="Trebuchet MS" w:hAnsi="Trebuchet MS" w:cstheme="minorHAnsi"/>
          <w:sz w:val="20"/>
          <w:szCs w:val="20"/>
        </w:rPr>
        <w:t xml:space="preserve">ketinama sudaryti </w:t>
      </w:r>
      <w:r w:rsidR="009E239B">
        <w:rPr>
          <w:rFonts w:ascii="Trebuchet MS" w:hAnsi="Trebuchet MS" w:cstheme="minorHAnsi"/>
          <w:sz w:val="20"/>
          <w:szCs w:val="20"/>
        </w:rPr>
        <w:t>Sutartis</w:t>
      </w:r>
      <w:r w:rsidR="009E239B" w:rsidRPr="00D96B7F">
        <w:rPr>
          <w:rFonts w:ascii="Trebuchet MS" w:hAnsi="Trebuchet MS" w:cstheme="minorHAnsi"/>
          <w:sz w:val="20"/>
          <w:szCs w:val="20"/>
        </w:rPr>
        <w:t xml:space="preserve"> </w:t>
      </w:r>
      <w:r w:rsidRPr="00D96B7F">
        <w:rPr>
          <w:rFonts w:ascii="Trebuchet MS" w:hAnsi="Trebuchet MS" w:cstheme="minorHAnsi"/>
          <w:sz w:val="20"/>
          <w:szCs w:val="20"/>
        </w:rPr>
        <w:t>neatitinka nacionalinio saugumo interesų vadovaujantis Nacionaliniam saugumui užtikrinti svarbių objektų apsaugos įstatymu</w:t>
      </w:r>
      <w:r w:rsidR="00764681" w:rsidRPr="00D96B7F">
        <w:rPr>
          <w:rFonts w:ascii="Trebuchet MS" w:hAnsi="Trebuchet MS" w:cstheme="minorHAnsi"/>
          <w:sz w:val="20"/>
          <w:szCs w:val="20"/>
        </w:rPr>
        <w:t>;</w:t>
      </w:r>
    </w:p>
    <w:p w14:paraId="0CD58F94" w14:textId="5D194A63" w:rsidR="00C020ED" w:rsidRPr="00C020ED" w:rsidRDefault="00C020ED" w:rsidP="00C020ED">
      <w:pPr>
        <w:pStyle w:val="ListParagraph"/>
        <w:numPr>
          <w:ilvl w:val="2"/>
          <w:numId w:val="26"/>
        </w:numPr>
        <w:tabs>
          <w:tab w:val="left" w:pos="851"/>
        </w:tabs>
        <w:ind w:left="0" w:firstLine="0"/>
        <w:jc w:val="both"/>
        <w:rPr>
          <w:rFonts w:ascii="Trebuchet MS" w:hAnsi="Trebuchet MS" w:cstheme="minorHAnsi"/>
          <w:sz w:val="20"/>
          <w:szCs w:val="20"/>
        </w:rPr>
      </w:pPr>
      <w:r w:rsidRPr="00C020ED">
        <w:rPr>
          <w:rFonts w:ascii="Trebuchet MS" w:hAnsi="Trebuchet MS" w:cstheme="minorHAnsi"/>
          <w:sz w:val="20"/>
          <w:szCs w:val="20"/>
        </w:rPr>
        <w:t>Lietuvos Respublikos Vyriausybei priėmus sprendimą/nustačius, kad Tiekėjas neatitinka nacionalinio saugumo interesų vadovaujantis Nacionaliniam saugumui užtikrinti svarbių objektų apsaugos įstatymu</w:t>
      </w:r>
      <w:r>
        <w:rPr>
          <w:rFonts w:ascii="Trebuchet MS" w:hAnsi="Trebuchet MS" w:cstheme="minorHAnsi"/>
          <w:sz w:val="20"/>
          <w:szCs w:val="20"/>
        </w:rPr>
        <w:t>;</w:t>
      </w:r>
    </w:p>
    <w:p w14:paraId="31D8689A" w14:textId="063B7BC6" w:rsidR="00E535E2" w:rsidRDefault="00E535E2" w:rsidP="00870701">
      <w:pPr>
        <w:pStyle w:val="ListParagraph"/>
        <w:numPr>
          <w:ilvl w:val="2"/>
          <w:numId w:val="26"/>
        </w:numPr>
        <w:tabs>
          <w:tab w:val="left" w:pos="851"/>
        </w:tabs>
        <w:ind w:left="0" w:firstLine="0"/>
        <w:jc w:val="both"/>
        <w:rPr>
          <w:rFonts w:ascii="Trebuchet MS" w:hAnsi="Trebuchet MS" w:cstheme="minorHAnsi"/>
          <w:iCs/>
          <w:sz w:val="20"/>
          <w:szCs w:val="20"/>
        </w:rPr>
      </w:pPr>
      <w:bookmarkStart w:id="86" w:name="_Hlk38897004"/>
      <w:r>
        <w:rPr>
          <w:rFonts w:ascii="Trebuchet MS" w:hAnsi="Trebuchet MS" w:cstheme="minorHAnsi"/>
          <w:iCs/>
          <w:sz w:val="20"/>
          <w:szCs w:val="20"/>
        </w:rPr>
        <w:t>Yra kitų Pirkimo sąlygose ar PĮ numatytų Pasiūlymo atmetimo pagrindų.</w:t>
      </w:r>
    </w:p>
    <w:bookmarkEnd w:id="86"/>
    <w:p w14:paraId="01699434" w14:textId="6146C8CD" w:rsidR="00764C10" w:rsidRPr="00415BEE" w:rsidRDefault="00764C10" w:rsidP="001E5FE2">
      <w:pPr>
        <w:pStyle w:val="ListParagraph"/>
        <w:numPr>
          <w:ilvl w:val="1"/>
          <w:numId w:val="26"/>
        </w:numPr>
        <w:tabs>
          <w:tab w:val="left" w:pos="426"/>
        </w:tabs>
        <w:ind w:left="0" w:firstLine="0"/>
        <w:jc w:val="both"/>
        <w:rPr>
          <w:rFonts w:ascii="Trebuchet MS" w:hAnsi="Trebuchet MS" w:cstheme="minorHAnsi"/>
          <w:iCs/>
          <w:sz w:val="20"/>
          <w:szCs w:val="20"/>
        </w:rPr>
      </w:pPr>
      <w:r w:rsidRPr="00FD240F">
        <w:rPr>
          <w:rFonts w:ascii="Trebuchet MS" w:hAnsi="Trebuchet MS" w:cstheme="minorHAnsi"/>
          <w:color w:val="000000"/>
          <w:sz w:val="20"/>
          <w:szCs w:val="20"/>
        </w:rPr>
        <w:t>Perkantysis subjektas</w:t>
      </w:r>
      <w:r w:rsidRPr="00415BEE">
        <w:rPr>
          <w:rFonts w:ascii="Trebuchet MS" w:hAnsi="Trebuchet MS" w:cstheme="minorHAnsi"/>
          <w:color w:val="000000"/>
          <w:sz w:val="20"/>
          <w:szCs w:val="20"/>
        </w:rPr>
        <w:t xml:space="preserve"> gali nevertinti viso Tiekėjo Pasiūlymo, jeigu patikrinęs jo dalį nustato, kad Pasiūlymas, vadovaujantis </w:t>
      </w:r>
      <w:r w:rsidRPr="00415BEE">
        <w:rPr>
          <w:rStyle w:val="margin-left-101"/>
          <w:rFonts w:ascii="Trebuchet MS" w:hAnsi="Trebuchet MS" w:cstheme="minorHAnsi"/>
          <w:color w:val="000000"/>
          <w:sz w:val="20"/>
          <w:szCs w:val="20"/>
        </w:rPr>
        <w:t xml:space="preserve">PĮ </w:t>
      </w:r>
      <w:r w:rsidRPr="00415BEE">
        <w:rPr>
          <w:rFonts w:ascii="Trebuchet MS" w:hAnsi="Trebuchet MS" w:cstheme="minorHAnsi"/>
          <w:color w:val="000000"/>
          <w:sz w:val="20"/>
          <w:szCs w:val="20"/>
        </w:rPr>
        <w:t>reikalavimais, turi būti atmetamas</w:t>
      </w:r>
      <w:r w:rsidR="00A112A8">
        <w:rPr>
          <w:rFonts w:ascii="Trebuchet MS" w:hAnsi="Trebuchet MS" w:cstheme="minorHAnsi"/>
          <w:color w:val="000000"/>
          <w:sz w:val="20"/>
          <w:szCs w:val="20"/>
        </w:rPr>
        <w:t>.</w:t>
      </w:r>
    </w:p>
    <w:p w14:paraId="37029375" w14:textId="195315A1" w:rsidR="001C1861" w:rsidRPr="00415BEE" w:rsidRDefault="00FD240F" w:rsidP="00870701">
      <w:pPr>
        <w:pStyle w:val="ListParagraph"/>
        <w:numPr>
          <w:ilvl w:val="1"/>
          <w:numId w:val="26"/>
        </w:numPr>
        <w:tabs>
          <w:tab w:val="left" w:pos="567"/>
        </w:tabs>
        <w:spacing w:before="60" w:after="60"/>
        <w:ind w:left="0" w:firstLine="0"/>
        <w:contextualSpacing w:val="0"/>
        <w:jc w:val="both"/>
        <w:rPr>
          <w:rFonts w:ascii="Trebuchet MS" w:hAnsi="Trebuchet MS" w:cstheme="minorHAnsi"/>
          <w:sz w:val="20"/>
          <w:szCs w:val="20"/>
          <w:lang w:eastAsia="lt-LT"/>
        </w:rPr>
      </w:pPr>
      <w:bookmarkStart w:id="87" w:name="OLE_LINK2"/>
      <w:bookmarkStart w:id="88" w:name="OLE_LINK3"/>
      <w:bookmarkEnd w:id="84"/>
      <w:r w:rsidRPr="00FD240F">
        <w:rPr>
          <w:rFonts w:ascii="Trebuchet MS" w:hAnsi="Trebuchet MS" w:cstheme="minorHAnsi"/>
          <w:sz w:val="20"/>
          <w:szCs w:val="20"/>
        </w:rPr>
        <w:lastRenderedPageBreak/>
        <w:t xml:space="preserve">Perkantysis subjektas </w:t>
      </w:r>
      <w:r w:rsidR="001C1861" w:rsidRPr="00415BEE">
        <w:rPr>
          <w:rFonts w:ascii="Trebuchet MS" w:hAnsi="Trebuchet MS" w:cstheme="minorHAnsi"/>
          <w:sz w:val="20"/>
          <w:szCs w:val="20"/>
        </w:rPr>
        <w:t>gali nepašalinti Tiekėjo</w:t>
      </w:r>
      <w:bookmarkStart w:id="89" w:name="_Hlk38893247"/>
      <w:r w:rsidR="00DB7312">
        <w:rPr>
          <w:rFonts w:ascii="Trebuchet MS" w:hAnsi="Trebuchet MS" w:cstheme="minorHAnsi"/>
          <w:sz w:val="20"/>
          <w:szCs w:val="20"/>
        </w:rPr>
        <w:t>, kurio atžvilgiu buvo nustatyti pašalinimo pagrindai,</w:t>
      </w:r>
      <w:r w:rsidR="001C1861" w:rsidRPr="00415BEE">
        <w:rPr>
          <w:rFonts w:ascii="Trebuchet MS" w:hAnsi="Trebuchet MS" w:cstheme="minorHAnsi"/>
          <w:sz w:val="20"/>
          <w:szCs w:val="20"/>
        </w:rPr>
        <w:t xml:space="preserve"> </w:t>
      </w:r>
      <w:bookmarkEnd w:id="89"/>
      <w:r w:rsidR="001C1861" w:rsidRPr="00415BEE">
        <w:rPr>
          <w:rFonts w:ascii="Trebuchet MS" w:hAnsi="Trebuchet MS" w:cstheme="minorHAnsi"/>
          <w:sz w:val="20"/>
          <w:szCs w:val="20"/>
        </w:rPr>
        <w:t>iš Pirkimo procedūros tik išimtiniais atvejais, kai būtina užtikrinti viešojo intereso apsaugą, įskaitant visuomenės sveikatos ir aplinkos apsaugą.</w:t>
      </w:r>
    </w:p>
    <w:p w14:paraId="78DFC12C" w14:textId="23718FF1" w:rsidR="001C1861" w:rsidRPr="00415BEE" w:rsidRDefault="001C1861" w:rsidP="00870701">
      <w:pPr>
        <w:pStyle w:val="ListParagraph"/>
        <w:numPr>
          <w:ilvl w:val="1"/>
          <w:numId w:val="26"/>
        </w:numPr>
        <w:tabs>
          <w:tab w:val="left" w:pos="567"/>
        </w:tabs>
        <w:spacing w:before="60" w:after="60"/>
        <w:ind w:left="0" w:firstLine="0"/>
        <w:contextualSpacing w:val="0"/>
        <w:jc w:val="both"/>
        <w:rPr>
          <w:rFonts w:ascii="Trebuchet MS" w:hAnsi="Trebuchet MS" w:cstheme="minorHAnsi"/>
          <w:sz w:val="20"/>
          <w:szCs w:val="20"/>
        </w:rPr>
      </w:pPr>
      <w:r w:rsidRPr="00415BEE">
        <w:rPr>
          <w:rFonts w:ascii="Trebuchet MS" w:hAnsi="Trebuchet MS" w:cstheme="minorHAnsi"/>
          <w:color w:val="000000"/>
          <w:sz w:val="20"/>
          <w:szCs w:val="20"/>
          <w:lang w:eastAsia="lt-LT"/>
        </w:rPr>
        <w:t xml:space="preserve">Jeigu Tiekėjas neatitinka </w:t>
      </w:r>
      <w:bookmarkStart w:id="90" w:name="_Hlk38897134"/>
      <w:r w:rsidR="00DB7312">
        <w:rPr>
          <w:rFonts w:ascii="Trebuchet MS" w:hAnsi="Trebuchet MS" w:cstheme="minorHAnsi"/>
          <w:color w:val="000000"/>
          <w:sz w:val="20"/>
          <w:szCs w:val="20"/>
          <w:lang w:eastAsia="lt-LT"/>
        </w:rPr>
        <w:t>pašalinimo pagrindų nebuvimo</w:t>
      </w:r>
      <w:bookmarkEnd w:id="90"/>
      <w:r w:rsidR="00DB7312">
        <w:rPr>
          <w:rFonts w:ascii="Trebuchet MS" w:hAnsi="Trebuchet MS" w:cstheme="minorHAnsi"/>
          <w:color w:val="000000"/>
          <w:sz w:val="20"/>
          <w:szCs w:val="20"/>
          <w:lang w:eastAsia="lt-LT"/>
        </w:rPr>
        <w:t xml:space="preserve"> </w:t>
      </w:r>
      <w:r w:rsidRPr="00415BEE">
        <w:rPr>
          <w:rFonts w:ascii="Trebuchet MS" w:hAnsi="Trebuchet MS" w:cstheme="minorHAnsi"/>
          <w:color w:val="000000"/>
          <w:sz w:val="20"/>
          <w:szCs w:val="20"/>
          <w:lang w:eastAsia="lt-LT"/>
        </w:rPr>
        <w:t>reikalavimų, P</w:t>
      </w:r>
      <w:r w:rsidR="00FD240F">
        <w:rPr>
          <w:rFonts w:ascii="Trebuchet MS" w:hAnsi="Trebuchet MS" w:cstheme="minorHAnsi"/>
          <w:color w:val="000000"/>
          <w:sz w:val="20"/>
          <w:szCs w:val="20"/>
          <w:lang w:eastAsia="lt-LT"/>
        </w:rPr>
        <w:t xml:space="preserve">erkantysis subjektas </w:t>
      </w:r>
      <w:r w:rsidRPr="00415BEE">
        <w:rPr>
          <w:rFonts w:ascii="Trebuchet MS" w:hAnsi="Trebuchet MS" w:cstheme="minorHAnsi"/>
          <w:color w:val="000000"/>
          <w:sz w:val="20"/>
          <w:szCs w:val="20"/>
          <w:lang w:eastAsia="lt-LT"/>
        </w:rPr>
        <w:t>tokio Tiekėjo nepašalina iš Pirkimo procedūros, kai yra abi šios sąlygos kartu:</w:t>
      </w:r>
    </w:p>
    <w:p w14:paraId="3B02B4BD" w14:textId="69D47531" w:rsidR="001C1861" w:rsidRPr="00415BEE" w:rsidRDefault="001C1861" w:rsidP="00870701">
      <w:pPr>
        <w:pStyle w:val="ListParagraph"/>
        <w:numPr>
          <w:ilvl w:val="2"/>
          <w:numId w:val="26"/>
        </w:numPr>
        <w:tabs>
          <w:tab w:val="left" w:pos="567"/>
        </w:tabs>
        <w:spacing w:before="60" w:after="60"/>
        <w:ind w:left="993" w:hanging="993"/>
        <w:contextualSpacing w:val="0"/>
        <w:jc w:val="both"/>
        <w:rPr>
          <w:rFonts w:ascii="Trebuchet MS" w:hAnsi="Trebuchet MS" w:cstheme="minorHAnsi"/>
          <w:sz w:val="20"/>
          <w:szCs w:val="20"/>
        </w:rPr>
      </w:pPr>
      <w:bookmarkStart w:id="91" w:name="_Ref486919088"/>
      <w:r w:rsidRPr="00415BEE">
        <w:rPr>
          <w:rFonts w:ascii="Trebuchet MS" w:hAnsi="Trebuchet MS" w:cstheme="minorHAnsi"/>
          <w:color w:val="000000"/>
          <w:sz w:val="20"/>
          <w:szCs w:val="20"/>
          <w:lang w:eastAsia="lt-LT"/>
        </w:rPr>
        <w:t>Tiekėjas pateikė P</w:t>
      </w:r>
      <w:r w:rsidR="009755AA">
        <w:rPr>
          <w:rFonts w:ascii="Trebuchet MS" w:hAnsi="Trebuchet MS" w:cstheme="minorHAnsi"/>
          <w:color w:val="000000"/>
          <w:sz w:val="20"/>
          <w:szCs w:val="20"/>
          <w:lang w:eastAsia="lt-LT"/>
        </w:rPr>
        <w:t>erkančiajam subjektui</w:t>
      </w:r>
      <w:r w:rsidRPr="00415BEE">
        <w:rPr>
          <w:rFonts w:ascii="Trebuchet MS" w:hAnsi="Trebuchet MS" w:cstheme="minorHAnsi"/>
          <w:color w:val="000000"/>
          <w:sz w:val="20"/>
          <w:szCs w:val="20"/>
          <w:lang w:eastAsia="lt-LT"/>
        </w:rPr>
        <w:t xml:space="preserve"> informaciją apie tai, kad ėmėsi šių priemonių:</w:t>
      </w:r>
      <w:bookmarkEnd w:id="91"/>
    </w:p>
    <w:p w14:paraId="71DC84F5" w14:textId="56ABCAD8" w:rsidR="001C1861" w:rsidRPr="00415BEE" w:rsidRDefault="001C1861" w:rsidP="00870701">
      <w:pPr>
        <w:pStyle w:val="ListParagraph"/>
        <w:numPr>
          <w:ilvl w:val="3"/>
          <w:numId w:val="26"/>
        </w:numPr>
        <w:tabs>
          <w:tab w:val="left" w:pos="993"/>
          <w:tab w:val="left" w:pos="1701"/>
        </w:tabs>
        <w:spacing w:after="150"/>
        <w:ind w:left="0" w:firstLine="0"/>
        <w:jc w:val="both"/>
        <w:rPr>
          <w:rFonts w:ascii="Trebuchet MS" w:hAnsi="Trebuchet MS" w:cstheme="minorHAnsi"/>
          <w:color w:val="000000"/>
          <w:sz w:val="20"/>
          <w:szCs w:val="20"/>
          <w:lang w:eastAsia="lt-LT"/>
        </w:rPr>
      </w:pPr>
      <w:r w:rsidRPr="00415BEE">
        <w:rPr>
          <w:rFonts w:ascii="Trebuchet MS" w:hAnsi="Trebuchet MS" w:cstheme="minorHAnsi"/>
          <w:color w:val="000000"/>
          <w:sz w:val="20"/>
          <w:szCs w:val="20"/>
          <w:lang w:eastAsia="lt-LT"/>
        </w:rPr>
        <w:t>Savanoriškai sumokėjo arba įsipareigojo sumokėti kompensaciją už žalą, padarytą dėl nusikalstamos veikos arba pažeidimo, jeigu taikytina;</w:t>
      </w:r>
    </w:p>
    <w:p w14:paraId="33E5A417" w14:textId="77777777" w:rsidR="001C1861" w:rsidRPr="00415BEE" w:rsidRDefault="001C1861" w:rsidP="00870701">
      <w:pPr>
        <w:pStyle w:val="ListParagraph"/>
        <w:numPr>
          <w:ilvl w:val="3"/>
          <w:numId w:val="26"/>
        </w:numPr>
        <w:tabs>
          <w:tab w:val="left" w:pos="993"/>
          <w:tab w:val="left" w:pos="1701"/>
        </w:tabs>
        <w:spacing w:after="150"/>
        <w:ind w:left="0" w:firstLine="0"/>
        <w:jc w:val="both"/>
        <w:rPr>
          <w:rFonts w:ascii="Trebuchet MS" w:hAnsi="Trebuchet MS" w:cstheme="minorHAnsi"/>
          <w:color w:val="000000"/>
          <w:sz w:val="20"/>
          <w:szCs w:val="20"/>
          <w:lang w:eastAsia="lt-LT"/>
        </w:rPr>
      </w:pPr>
      <w:r w:rsidRPr="00415BEE">
        <w:rPr>
          <w:rFonts w:ascii="Trebuchet MS" w:hAnsi="Trebuchet MS" w:cstheme="minorHAnsi"/>
          <w:color w:val="000000"/>
          <w:sz w:val="20"/>
          <w:szCs w:val="20"/>
          <w:lang w:eastAsia="lt-LT"/>
        </w:rPr>
        <w:t>Bendradarbiavo, aktyviai teikė pagalbą ar ėmėsi kitų priemonių, padedančių ištirti, išaiškinti jo padarytą nusikalstamą veiką ar pažeidimą, jeigu taikytina;</w:t>
      </w:r>
    </w:p>
    <w:p w14:paraId="0BD4CE37" w14:textId="77777777" w:rsidR="001C1861" w:rsidRPr="00415BEE" w:rsidRDefault="001C1861" w:rsidP="00870701">
      <w:pPr>
        <w:pStyle w:val="ListParagraph"/>
        <w:numPr>
          <w:ilvl w:val="3"/>
          <w:numId w:val="26"/>
        </w:numPr>
        <w:tabs>
          <w:tab w:val="left" w:pos="993"/>
          <w:tab w:val="left" w:pos="1701"/>
        </w:tabs>
        <w:spacing w:after="150"/>
        <w:ind w:left="0" w:firstLine="0"/>
        <w:jc w:val="both"/>
        <w:rPr>
          <w:rFonts w:ascii="Trebuchet MS" w:hAnsi="Trebuchet MS" w:cstheme="minorHAnsi"/>
          <w:color w:val="000000"/>
          <w:sz w:val="20"/>
          <w:szCs w:val="20"/>
          <w:lang w:eastAsia="lt-LT"/>
        </w:rPr>
      </w:pPr>
      <w:r w:rsidRPr="00415BEE">
        <w:rPr>
          <w:rFonts w:ascii="Trebuchet MS" w:hAnsi="Trebuchet MS" w:cstheme="minorHAnsi"/>
          <w:color w:val="000000"/>
          <w:sz w:val="20"/>
          <w:szCs w:val="20"/>
          <w:lang w:eastAsia="lt-LT"/>
        </w:rPr>
        <w:t>Ėmėsi techninių, organizacinių, personalo valdymo priemonių, skirtų tolesnių nusikalstamų veikų ar pažeidimų prevencijai;</w:t>
      </w:r>
    </w:p>
    <w:p w14:paraId="7DF7CEDF" w14:textId="7E7BB8BA" w:rsidR="001C1861" w:rsidRPr="00415BEE" w:rsidRDefault="009755AA" w:rsidP="00870701">
      <w:pPr>
        <w:pStyle w:val="ListParagraph"/>
        <w:numPr>
          <w:ilvl w:val="2"/>
          <w:numId w:val="26"/>
        </w:numPr>
        <w:tabs>
          <w:tab w:val="left" w:pos="851"/>
        </w:tabs>
        <w:spacing w:after="150"/>
        <w:ind w:left="0" w:firstLine="0"/>
        <w:jc w:val="both"/>
        <w:rPr>
          <w:rFonts w:ascii="Trebuchet MS" w:hAnsi="Trebuchet MS" w:cstheme="minorHAnsi"/>
          <w:color w:val="000000"/>
          <w:sz w:val="20"/>
          <w:szCs w:val="20"/>
          <w:lang w:eastAsia="lt-LT"/>
        </w:rPr>
      </w:pPr>
      <w:r w:rsidRPr="009755AA">
        <w:rPr>
          <w:rFonts w:ascii="Trebuchet MS" w:hAnsi="Trebuchet MS" w:cstheme="minorHAnsi"/>
          <w:color w:val="000000"/>
          <w:sz w:val="20"/>
          <w:szCs w:val="20"/>
          <w:lang w:eastAsia="lt-LT"/>
        </w:rPr>
        <w:t>Perkantysis subjektas</w:t>
      </w:r>
      <w:r w:rsidR="001C1861" w:rsidRPr="00415BEE">
        <w:rPr>
          <w:rFonts w:ascii="Trebuchet MS" w:hAnsi="Trebuchet MS" w:cstheme="minorHAnsi"/>
          <w:color w:val="000000"/>
          <w:sz w:val="20"/>
          <w:szCs w:val="20"/>
          <w:lang w:eastAsia="lt-LT"/>
        </w:rPr>
        <w:t xml:space="preserve"> įvertino Tiekėjo informaciją, pateiktą pagal</w:t>
      </w:r>
      <w:r w:rsidR="00631839" w:rsidRPr="00415BEE">
        <w:rPr>
          <w:rFonts w:ascii="Trebuchet MS" w:hAnsi="Trebuchet MS" w:cstheme="minorHAnsi"/>
          <w:color w:val="000000"/>
          <w:sz w:val="20"/>
          <w:szCs w:val="20"/>
          <w:lang w:eastAsia="lt-LT"/>
        </w:rPr>
        <w:t xml:space="preserve"> BPS</w:t>
      </w:r>
      <w:r w:rsidR="001C1861" w:rsidRPr="00415BEE">
        <w:rPr>
          <w:rFonts w:ascii="Trebuchet MS" w:hAnsi="Trebuchet MS" w:cstheme="minorHAnsi"/>
          <w:color w:val="000000"/>
          <w:sz w:val="20"/>
          <w:szCs w:val="20"/>
          <w:lang w:eastAsia="lt-LT"/>
        </w:rPr>
        <w:t xml:space="preserve"> </w:t>
      </w:r>
      <w:r w:rsidR="001C1861" w:rsidRPr="00415BEE">
        <w:rPr>
          <w:rFonts w:ascii="Trebuchet MS" w:hAnsi="Trebuchet MS" w:cstheme="minorHAnsi"/>
          <w:color w:val="000000"/>
          <w:sz w:val="20"/>
          <w:szCs w:val="20"/>
          <w:lang w:eastAsia="lt-LT"/>
        </w:rPr>
        <w:fldChar w:fldCharType="begin"/>
      </w:r>
      <w:r w:rsidR="001C1861" w:rsidRPr="00415BEE">
        <w:rPr>
          <w:rFonts w:ascii="Trebuchet MS" w:hAnsi="Trebuchet MS" w:cstheme="minorHAnsi"/>
          <w:color w:val="000000"/>
          <w:sz w:val="20"/>
          <w:szCs w:val="20"/>
          <w:lang w:eastAsia="lt-LT"/>
        </w:rPr>
        <w:instrText xml:space="preserve"> REF _Ref486919088 \r \h  \* MERGEFORMAT </w:instrText>
      </w:r>
      <w:r w:rsidR="001C1861" w:rsidRPr="00415BEE">
        <w:rPr>
          <w:rFonts w:ascii="Trebuchet MS" w:hAnsi="Trebuchet MS" w:cstheme="minorHAnsi"/>
          <w:color w:val="000000"/>
          <w:sz w:val="20"/>
          <w:szCs w:val="20"/>
          <w:lang w:eastAsia="lt-LT"/>
        </w:rPr>
      </w:r>
      <w:r w:rsidR="001C1861" w:rsidRPr="00415BEE">
        <w:rPr>
          <w:rFonts w:ascii="Trebuchet MS" w:hAnsi="Trebuchet MS" w:cstheme="minorHAnsi"/>
          <w:color w:val="000000"/>
          <w:sz w:val="20"/>
          <w:szCs w:val="20"/>
          <w:lang w:eastAsia="lt-LT"/>
        </w:rPr>
        <w:fldChar w:fldCharType="separate"/>
      </w:r>
      <w:r w:rsidR="003D5007">
        <w:rPr>
          <w:rFonts w:ascii="Trebuchet MS" w:hAnsi="Trebuchet MS" w:cstheme="minorHAnsi"/>
          <w:color w:val="000000"/>
          <w:sz w:val="20"/>
          <w:szCs w:val="20"/>
          <w:lang w:eastAsia="lt-LT"/>
        </w:rPr>
        <w:t>9.10.1</w:t>
      </w:r>
      <w:r w:rsidR="001C1861" w:rsidRPr="00415BEE">
        <w:rPr>
          <w:rFonts w:ascii="Trebuchet MS" w:hAnsi="Trebuchet MS" w:cstheme="minorHAnsi"/>
          <w:color w:val="000000"/>
          <w:sz w:val="20"/>
          <w:szCs w:val="20"/>
          <w:lang w:eastAsia="lt-LT"/>
        </w:rPr>
        <w:fldChar w:fldCharType="end"/>
      </w:r>
      <w:r w:rsidR="001C1861" w:rsidRPr="00415BEE">
        <w:rPr>
          <w:rFonts w:ascii="Trebuchet MS" w:hAnsi="Trebuchet MS" w:cstheme="minorHAnsi"/>
          <w:color w:val="000000"/>
          <w:sz w:val="20"/>
          <w:szCs w:val="20"/>
          <w:lang w:eastAsia="lt-LT"/>
        </w:rPr>
        <w:t xml:space="preserve"> papunktį, ir priėmė motyvuotą sprendimą, kad priemonės, kurių ėmėsi Tiekėjas, siekdamas įrodyti savo patikimumą, yra pakankamos. Šių priemonių pakankamumas vertinamas atsižvelgiant į nusikalstamos veikos ar pažeidimo rimtumą ir aplinkybes. </w:t>
      </w:r>
      <w:r w:rsidRPr="009755AA">
        <w:rPr>
          <w:rFonts w:ascii="Trebuchet MS" w:hAnsi="Trebuchet MS" w:cstheme="minorHAnsi"/>
          <w:color w:val="000000"/>
          <w:sz w:val="20"/>
          <w:szCs w:val="20"/>
          <w:lang w:eastAsia="lt-LT"/>
        </w:rPr>
        <w:t xml:space="preserve">Perkantysis subjektas </w:t>
      </w:r>
      <w:r w:rsidR="001C1861" w:rsidRPr="00415BEE">
        <w:rPr>
          <w:rFonts w:ascii="Trebuchet MS" w:hAnsi="Trebuchet MS" w:cstheme="minorHAnsi"/>
          <w:color w:val="000000"/>
          <w:sz w:val="20"/>
          <w:szCs w:val="20"/>
          <w:lang w:eastAsia="lt-LT"/>
        </w:rPr>
        <w:t>pateikia Tiekėjui motyvuotą sprendimą raštu ne vėliau kaip per 10 dienų nuo</w:t>
      </w:r>
      <w:r w:rsidR="00946FC7" w:rsidRPr="00415BEE">
        <w:rPr>
          <w:rFonts w:ascii="Trebuchet MS" w:hAnsi="Trebuchet MS" w:cstheme="minorHAnsi"/>
          <w:color w:val="000000"/>
          <w:sz w:val="20"/>
          <w:szCs w:val="20"/>
          <w:lang w:eastAsia="lt-LT"/>
        </w:rPr>
        <w:t xml:space="preserve"> BPS</w:t>
      </w:r>
      <w:r w:rsidR="001C1861" w:rsidRPr="00415BEE">
        <w:rPr>
          <w:rFonts w:ascii="Trebuchet MS" w:hAnsi="Trebuchet MS" w:cstheme="minorHAnsi"/>
          <w:color w:val="000000"/>
          <w:sz w:val="20"/>
          <w:szCs w:val="20"/>
          <w:lang w:eastAsia="lt-LT"/>
        </w:rPr>
        <w:t xml:space="preserve"> </w:t>
      </w:r>
      <w:r w:rsidR="001C1861" w:rsidRPr="00415BEE">
        <w:rPr>
          <w:rFonts w:ascii="Trebuchet MS" w:hAnsi="Trebuchet MS" w:cstheme="minorHAnsi"/>
          <w:color w:val="000000"/>
          <w:sz w:val="20"/>
          <w:szCs w:val="20"/>
          <w:lang w:eastAsia="lt-LT"/>
        </w:rPr>
        <w:fldChar w:fldCharType="begin"/>
      </w:r>
      <w:r w:rsidR="001C1861" w:rsidRPr="00415BEE">
        <w:rPr>
          <w:rFonts w:ascii="Trebuchet MS" w:hAnsi="Trebuchet MS" w:cstheme="minorHAnsi"/>
          <w:color w:val="000000"/>
          <w:sz w:val="20"/>
          <w:szCs w:val="20"/>
          <w:lang w:eastAsia="lt-LT"/>
        </w:rPr>
        <w:instrText xml:space="preserve"> REF _Ref486919088 \r \h  \* MERGEFORMAT </w:instrText>
      </w:r>
      <w:r w:rsidR="001C1861" w:rsidRPr="00415BEE">
        <w:rPr>
          <w:rFonts w:ascii="Trebuchet MS" w:hAnsi="Trebuchet MS" w:cstheme="minorHAnsi"/>
          <w:color w:val="000000"/>
          <w:sz w:val="20"/>
          <w:szCs w:val="20"/>
          <w:lang w:eastAsia="lt-LT"/>
        </w:rPr>
      </w:r>
      <w:r w:rsidR="001C1861" w:rsidRPr="00415BEE">
        <w:rPr>
          <w:rFonts w:ascii="Trebuchet MS" w:hAnsi="Trebuchet MS" w:cstheme="minorHAnsi"/>
          <w:color w:val="000000"/>
          <w:sz w:val="20"/>
          <w:szCs w:val="20"/>
          <w:lang w:eastAsia="lt-LT"/>
        </w:rPr>
        <w:fldChar w:fldCharType="separate"/>
      </w:r>
      <w:r w:rsidR="003D5007">
        <w:rPr>
          <w:rFonts w:ascii="Trebuchet MS" w:hAnsi="Trebuchet MS" w:cstheme="minorHAnsi"/>
          <w:color w:val="000000"/>
          <w:sz w:val="20"/>
          <w:szCs w:val="20"/>
          <w:lang w:eastAsia="lt-LT"/>
        </w:rPr>
        <w:t>9.10.1</w:t>
      </w:r>
      <w:r w:rsidR="001C1861" w:rsidRPr="00415BEE">
        <w:rPr>
          <w:rFonts w:ascii="Trebuchet MS" w:hAnsi="Trebuchet MS" w:cstheme="minorHAnsi"/>
          <w:color w:val="000000"/>
          <w:sz w:val="20"/>
          <w:szCs w:val="20"/>
          <w:lang w:eastAsia="lt-LT"/>
        </w:rPr>
        <w:fldChar w:fldCharType="end"/>
      </w:r>
      <w:r w:rsidR="001C1861" w:rsidRPr="00415BEE">
        <w:rPr>
          <w:rFonts w:ascii="Trebuchet MS" w:hAnsi="Trebuchet MS" w:cstheme="minorHAnsi"/>
          <w:color w:val="000000"/>
          <w:sz w:val="20"/>
          <w:szCs w:val="20"/>
          <w:lang w:eastAsia="lt-LT"/>
        </w:rPr>
        <w:t xml:space="preserve"> papunktyje nurodytos Tiekėjo informacijos gavimo. </w:t>
      </w:r>
    </w:p>
    <w:p w14:paraId="02681479" w14:textId="0C3659B7" w:rsidR="00980826" w:rsidRPr="00415BEE" w:rsidRDefault="00C223E8" w:rsidP="00870701">
      <w:pPr>
        <w:pStyle w:val="ListParagraph"/>
        <w:numPr>
          <w:ilvl w:val="1"/>
          <w:numId w:val="26"/>
        </w:numPr>
        <w:tabs>
          <w:tab w:val="left" w:pos="709"/>
        </w:tabs>
        <w:spacing w:after="150"/>
        <w:ind w:left="0" w:firstLine="0"/>
        <w:jc w:val="both"/>
        <w:rPr>
          <w:rFonts w:ascii="Trebuchet MS" w:hAnsi="Trebuchet MS" w:cstheme="minorHAnsi"/>
          <w:color w:val="000000"/>
          <w:sz w:val="20"/>
          <w:szCs w:val="20"/>
        </w:rPr>
      </w:pPr>
      <w:bookmarkStart w:id="92" w:name="_Hlk68175934"/>
      <w:bookmarkStart w:id="93" w:name="_Hlk500078359"/>
      <w:r>
        <w:rPr>
          <w:rFonts w:ascii="Trebuchet MS" w:eastAsiaTheme="minorHAnsi" w:hAnsi="Trebuchet MS" w:cstheme="minorHAnsi"/>
          <w:color w:val="000000"/>
          <w:sz w:val="20"/>
          <w:szCs w:val="20"/>
        </w:rPr>
        <w:t>Perkantysis subjektas</w:t>
      </w:r>
      <w:r w:rsidRPr="00C223E8">
        <w:rPr>
          <w:rFonts w:ascii="Trebuchet MS" w:eastAsiaTheme="minorHAnsi" w:hAnsi="Trebuchet MS" w:cstheme="minorHAnsi"/>
          <w:color w:val="000000"/>
          <w:sz w:val="20"/>
          <w:szCs w:val="20"/>
        </w:rPr>
        <w:t xml:space="preserve"> bet kuriuo </w:t>
      </w:r>
      <w:r>
        <w:rPr>
          <w:rFonts w:ascii="Trebuchet MS" w:eastAsiaTheme="minorHAnsi" w:hAnsi="Trebuchet MS" w:cstheme="minorHAnsi"/>
          <w:color w:val="000000"/>
          <w:sz w:val="20"/>
          <w:szCs w:val="20"/>
        </w:rPr>
        <w:t>P</w:t>
      </w:r>
      <w:r w:rsidRPr="00C223E8">
        <w:rPr>
          <w:rFonts w:ascii="Trebuchet MS" w:eastAsiaTheme="minorHAnsi" w:hAnsi="Trebuchet MS" w:cstheme="minorHAnsi"/>
          <w:color w:val="000000"/>
          <w:sz w:val="20"/>
          <w:szCs w:val="20"/>
        </w:rPr>
        <w:t xml:space="preserve">irkimo procedūros metu gali paprašyti </w:t>
      </w:r>
      <w:r>
        <w:rPr>
          <w:rFonts w:ascii="Trebuchet MS" w:eastAsiaTheme="minorHAnsi" w:hAnsi="Trebuchet MS" w:cstheme="minorHAnsi"/>
          <w:color w:val="000000"/>
          <w:sz w:val="20"/>
          <w:szCs w:val="20"/>
        </w:rPr>
        <w:t>tiekėjų</w:t>
      </w:r>
      <w:r w:rsidRPr="00C223E8">
        <w:rPr>
          <w:rFonts w:ascii="Trebuchet MS" w:eastAsiaTheme="minorHAnsi" w:hAnsi="Trebuchet MS" w:cstheme="minorHAnsi"/>
          <w:color w:val="000000"/>
          <w:sz w:val="20"/>
          <w:szCs w:val="20"/>
        </w:rPr>
        <w:t xml:space="preserve"> pateikti visus ar dalį dokumentų, patvirtinančių pašalinimo pagrindų nebuvimą, jų atitiktį keliamiems Kvalifikacijos reikalavimams, ir, jeigu taikytina, atitiktį kokybės vadybos sistemos ir (arba) aplinkos apsaugos vadybos sistemos standartams, jeigu tai būtina siekiant užtikrinti tinkamą </w:t>
      </w:r>
      <w:r>
        <w:rPr>
          <w:rFonts w:ascii="Trebuchet MS" w:eastAsiaTheme="minorHAnsi" w:hAnsi="Trebuchet MS" w:cstheme="minorHAnsi"/>
          <w:color w:val="000000"/>
          <w:sz w:val="20"/>
          <w:szCs w:val="20"/>
        </w:rPr>
        <w:t>Pi</w:t>
      </w:r>
      <w:r w:rsidRPr="00C223E8">
        <w:rPr>
          <w:rFonts w:ascii="Trebuchet MS" w:eastAsiaTheme="minorHAnsi" w:hAnsi="Trebuchet MS" w:cstheme="minorHAnsi"/>
          <w:color w:val="000000"/>
          <w:sz w:val="20"/>
          <w:szCs w:val="20"/>
        </w:rPr>
        <w:t xml:space="preserve">rkimo procedūros atlikimą. Pirmiausia reikalaujama tokios rūšies pažymų ir tokių dokumentinių įrodymų formų, apie kuriuos pateikta informacija Europos Komisijos informacinėje dokumentų saugykloje </w:t>
      </w:r>
      <w:proofErr w:type="spellStart"/>
      <w:r w:rsidRPr="00C223E8">
        <w:rPr>
          <w:rFonts w:ascii="Trebuchet MS" w:eastAsiaTheme="minorHAnsi" w:hAnsi="Trebuchet MS" w:cstheme="minorHAnsi"/>
          <w:color w:val="000000"/>
          <w:sz w:val="20"/>
          <w:szCs w:val="20"/>
        </w:rPr>
        <w:t>eCertis</w:t>
      </w:r>
      <w:proofErr w:type="spellEnd"/>
      <w:r w:rsidR="00C32CA4">
        <w:rPr>
          <w:rStyle w:val="FootnoteReference"/>
          <w:rFonts w:ascii="Trebuchet MS" w:eastAsiaTheme="minorHAnsi" w:hAnsi="Trebuchet MS" w:cstheme="minorHAnsi"/>
          <w:color w:val="000000"/>
          <w:sz w:val="20"/>
          <w:szCs w:val="20"/>
        </w:rPr>
        <w:footnoteReference w:id="4"/>
      </w:r>
      <w:r w:rsidR="00D96B7F">
        <w:rPr>
          <w:rFonts w:ascii="Trebuchet MS" w:eastAsiaTheme="minorHAnsi" w:hAnsi="Trebuchet MS" w:cstheme="minorHAnsi"/>
          <w:color w:val="000000"/>
          <w:sz w:val="20"/>
          <w:szCs w:val="20"/>
        </w:rPr>
        <w:t xml:space="preserve">. </w:t>
      </w:r>
      <w:r w:rsidRPr="00C223E8">
        <w:rPr>
          <w:rFonts w:ascii="Trebuchet MS" w:eastAsiaTheme="minorHAnsi" w:hAnsi="Trebuchet MS" w:cstheme="minorHAnsi"/>
          <w:color w:val="000000"/>
          <w:sz w:val="20"/>
          <w:szCs w:val="20"/>
        </w:rPr>
        <w:t xml:space="preserve">Tokių dokumentų nereikalaujama, jei </w:t>
      </w:r>
      <w:r>
        <w:rPr>
          <w:rFonts w:ascii="Trebuchet MS" w:eastAsiaTheme="minorHAnsi" w:hAnsi="Trebuchet MS" w:cstheme="minorHAnsi"/>
          <w:color w:val="000000"/>
          <w:sz w:val="20"/>
          <w:szCs w:val="20"/>
        </w:rPr>
        <w:t>Perkantysis subjektas</w:t>
      </w:r>
      <w:r w:rsidRPr="00C223E8">
        <w:rPr>
          <w:rFonts w:ascii="Trebuchet MS" w:eastAsiaTheme="minorHAnsi" w:hAnsi="Trebuchet MS" w:cstheme="minorHAnsi"/>
          <w:color w:val="000000"/>
          <w:sz w:val="20"/>
          <w:szCs w:val="20"/>
        </w:rPr>
        <w:t xml:space="preserve"> turi galimybę susipažinti su šiais dokumentais ar informacija tiesiogiai ir neatlygintinai prisijungęs prie nacionalinės duomenų bazės bet kurioje valstybėje narėje arba naudodamasis </w:t>
      </w:r>
      <w:r>
        <w:rPr>
          <w:rFonts w:ascii="Trebuchet MS" w:eastAsiaTheme="minorHAnsi" w:hAnsi="Trebuchet MS" w:cstheme="minorHAnsi"/>
          <w:color w:val="000000"/>
          <w:sz w:val="20"/>
          <w:szCs w:val="20"/>
        </w:rPr>
        <w:t>CVP IS</w:t>
      </w:r>
      <w:r w:rsidRPr="00C223E8">
        <w:rPr>
          <w:rFonts w:ascii="Trebuchet MS" w:eastAsiaTheme="minorHAnsi" w:hAnsi="Trebuchet MS" w:cstheme="minorHAnsi"/>
          <w:color w:val="000000"/>
          <w:sz w:val="20"/>
          <w:szCs w:val="20"/>
        </w:rPr>
        <w:t xml:space="preserve"> priemonėmis, arba šiuos dokumentus jau turi iš ankstesnių </w:t>
      </w:r>
      <w:r>
        <w:rPr>
          <w:rFonts w:ascii="Trebuchet MS" w:eastAsiaTheme="minorHAnsi" w:hAnsi="Trebuchet MS" w:cstheme="minorHAnsi"/>
          <w:color w:val="000000"/>
          <w:sz w:val="20"/>
          <w:szCs w:val="20"/>
        </w:rPr>
        <w:t>P</w:t>
      </w:r>
      <w:r w:rsidRPr="00C223E8">
        <w:rPr>
          <w:rFonts w:ascii="Trebuchet MS" w:eastAsiaTheme="minorHAnsi" w:hAnsi="Trebuchet MS" w:cstheme="minorHAnsi"/>
          <w:color w:val="000000"/>
          <w:sz w:val="20"/>
          <w:szCs w:val="20"/>
        </w:rPr>
        <w:t>irkimo procedūrų.</w:t>
      </w:r>
    </w:p>
    <w:bookmarkEnd w:id="92"/>
    <w:p w14:paraId="320985AE" w14:textId="01EEB9E1" w:rsidR="00980826" w:rsidRPr="00415BEE" w:rsidRDefault="00980826" w:rsidP="00870701">
      <w:pPr>
        <w:pStyle w:val="ListParagraph"/>
        <w:numPr>
          <w:ilvl w:val="1"/>
          <w:numId w:val="26"/>
        </w:numPr>
        <w:tabs>
          <w:tab w:val="left" w:pos="709"/>
        </w:tabs>
        <w:spacing w:after="150"/>
        <w:ind w:left="0" w:firstLine="0"/>
        <w:jc w:val="both"/>
        <w:rPr>
          <w:rFonts w:ascii="Trebuchet MS" w:eastAsiaTheme="minorHAnsi" w:hAnsi="Trebuchet MS" w:cstheme="minorHAnsi"/>
          <w:color w:val="000000"/>
          <w:sz w:val="20"/>
          <w:szCs w:val="20"/>
        </w:rPr>
      </w:pPr>
      <w:r w:rsidRPr="00415BEE">
        <w:rPr>
          <w:rFonts w:ascii="Trebuchet MS" w:eastAsiaTheme="minorHAnsi" w:hAnsi="Trebuchet MS" w:cstheme="minorHAnsi"/>
          <w:color w:val="000000"/>
          <w:sz w:val="20"/>
          <w:szCs w:val="20"/>
        </w:rPr>
        <w:t>P</w:t>
      </w:r>
      <w:r w:rsidR="009755AA">
        <w:rPr>
          <w:rFonts w:ascii="Trebuchet MS" w:eastAsiaTheme="minorHAnsi" w:hAnsi="Trebuchet MS" w:cstheme="minorHAnsi"/>
          <w:color w:val="000000"/>
          <w:sz w:val="20"/>
          <w:szCs w:val="20"/>
        </w:rPr>
        <w:t>erkančiajam subjektui</w:t>
      </w:r>
      <w:r w:rsidRPr="00415BEE">
        <w:rPr>
          <w:rFonts w:ascii="Trebuchet MS" w:eastAsiaTheme="minorHAnsi" w:hAnsi="Trebuchet MS" w:cstheme="minorHAnsi"/>
          <w:color w:val="000000"/>
          <w:sz w:val="20"/>
          <w:szCs w:val="20"/>
        </w:rPr>
        <w:t xml:space="preserve"> kilus abejonių dėl Tiekėjo pateiktos informacijos teisingumo, jis turi teisę kreiptis į Tiekėją su prašymu pateikti Tiekėjo</w:t>
      </w:r>
      <w:r w:rsidR="009755AA">
        <w:rPr>
          <w:rFonts w:ascii="Trebuchet MS" w:eastAsiaTheme="minorHAnsi" w:hAnsi="Trebuchet MS" w:cstheme="minorHAnsi"/>
          <w:color w:val="000000"/>
          <w:sz w:val="20"/>
          <w:szCs w:val="20"/>
        </w:rPr>
        <w:t xml:space="preserve"> Perkančiajam subjektui</w:t>
      </w:r>
      <w:r w:rsidRPr="00415BEE">
        <w:rPr>
          <w:rFonts w:ascii="Trebuchet MS" w:eastAsiaTheme="minorHAnsi" w:hAnsi="Trebuchet MS" w:cstheme="minorHAnsi"/>
          <w:color w:val="000000"/>
          <w:sz w:val="20"/>
          <w:szCs w:val="20"/>
        </w:rPr>
        <w:t xml:space="preserve"> pateiktos informacijos pagrindimą. </w:t>
      </w:r>
      <w:r w:rsidR="00085BE5" w:rsidRPr="00085BE5">
        <w:rPr>
          <w:rFonts w:ascii="Trebuchet MS" w:eastAsiaTheme="minorHAnsi" w:hAnsi="Trebuchet MS" w:cstheme="minorHAnsi"/>
          <w:color w:val="000000"/>
          <w:sz w:val="20"/>
          <w:szCs w:val="20"/>
        </w:rPr>
        <w:t>Perkantysis subjektas</w:t>
      </w:r>
      <w:r w:rsidRPr="00415BEE">
        <w:rPr>
          <w:rFonts w:ascii="Trebuchet MS" w:eastAsiaTheme="minorHAnsi" w:hAnsi="Trebuchet MS" w:cstheme="minorHAnsi"/>
          <w:color w:val="000000"/>
          <w:sz w:val="20"/>
          <w:szCs w:val="20"/>
        </w:rPr>
        <w:t xml:space="preserve"> turi teisę kreiptis į Tiekėjo nurodytus asmenis (klientus), siekdamas įsitikinti nurodytos informacijos teisingumu, o šiems asmenims nepatvirtinus Tiekėjo nurodytos informacijos teisingumo – atmesti Tiekėjo Pasiūlymą. </w:t>
      </w:r>
      <w:r w:rsidR="009755AA" w:rsidRPr="009755AA">
        <w:rPr>
          <w:rFonts w:ascii="Trebuchet MS" w:eastAsiaTheme="minorHAnsi" w:hAnsi="Trebuchet MS" w:cstheme="minorHAnsi"/>
          <w:color w:val="000000"/>
          <w:sz w:val="20"/>
          <w:szCs w:val="20"/>
        </w:rPr>
        <w:t>Perkantysis subjektas</w:t>
      </w:r>
      <w:r w:rsidRPr="00415BEE">
        <w:rPr>
          <w:rFonts w:ascii="Trebuchet MS" w:eastAsiaTheme="minorHAnsi" w:hAnsi="Trebuchet MS" w:cstheme="minorHAnsi"/>
          <w:color w:val="000000"/>
          <w:sz w:val="20"/>
          <w:szCs w:val="20"/>
        </w:rPr>
        <w:t xml:space="preserve"> taip pat turi teisę prašyti Tiekėjo, kad šis pateiktų jo nurodytų asmenų (klientų), kuriems Tiekėjas tiekė (tiekia) prekes, teikė (teikia) paslaugas ir (arba) atliko (atlieka) darbus, rašytinį patvirtinimą dėl Tiekėjo jam tiektų prekių, suteiktų paslaugų ir (arba) atliktų darbų fakto patvirtinimo. </w:t>
      </w:r>
    </w:p>
    <w:p w14:paraId="2114E4F1" w14:textId="3C079004" w:rsidR="00980826" w:rsidRPr="00415BEE" w:rsidRDefault="00980826" w:rsidP="00870701">
      <w:pPr>
        <w:pStyle w:val="ListParagraph"/>
        <w:numPr>
          <w:ilvl w:val="1"/>
          <w:numId w:val="26"/>
        </w:numPr>
        <w:tabs>
          <w:tab w:val="left" w:pos="709"/>
        </w:tabs>
        <w:spacing w:after="150"/>
        <w:ind w:left="0" w:firstLine="0"/>
        <w:jc w:val="both"/>
        <w:rPr>
          <w:rFonts w:ascii="Trebuchet MS" w:eastAsiaTheme="minorHAnsi" w:hAnsi="Trebuchet MS" w:cstheme="minorHAnsi"/>
          <w:color w:val="000000"/>
          <w:sz w:val="20"/>
          <w:szCs w:val="20"/>
        </w:rPr>
      </w:pPr>
      <w:bookmarkStart w:id="94" w:name="_Hlk38897228"/>
      <w:r w:rsidRPr="00415BEE">
        <w:rPr>
          <w:rFonts w:ascii="Trebuchet MS" w:eastAsiaTheme="minorHAnsi" w:hAnsi="Trebuchet MS" w:cstheme="minorHAnsi"/>
          <w:color w:val="000000"/>
          <w:sz w:val="20"/>
          <w:szCs w:val="20"/>
        </w:rPr>
        <w:t>Jeigu P</w:t>
      </w:r>
      <w:r w:rsidR="009755AA">
        <w:rPr>
          <w:rFonts w:ascii="Trebuchet MS" w:eastAsiaTheme="minorHAnsi" w:hAnsi="Trebuchet MS" w:cstheme="minorHAnsi"/>
          <w:color w:val="000000"/>
          <w:sz w:val="20"/>
          <w:szCs w:val="20"/>
        </w:rPr>
        <w:t>erkančiajam subjektui</w:t>
      </w:r>
      <w:r w:rsidRPr="00415BEE">
        <w:rPr>
          <w:rFonts w:ascii="Trebuchet MS" w:eastAsiaTheme="minorHAnsi" w:hAnsi="Trebuchet MS" w:cstheme="minorHAnsi"/>
          <w:color w:val="000000"/>
          <w:sz w:val="20"/>
          <w:szCs w:val="20"/>
        </w:rPr>
        <w:t xml:space="preserve"> kyla abejonių dėl Tiekėjo pašalinimo pagrindų nebuvimo</w:t>
      </w:r>
      <w:r w:rsidR="00331522">
        <w:rPr>
          <w:rFonts w:ascii="Trebuchet MS" w:eastAsiaTheme="minorHAnsi" w:hAnsi="Trebuchet MS" w:cstheme="minorHAnsi"/>
          <w:color w:val="000000"/>
          <w:sz w:val="20"/>
          <w:szCs w:val="20"/>
        </w:rPr>
        <w:t xml:space="preserve">, </w:t>
      </w:r>
      <w:r w:rsidRPr="00415BEE">
        <w:rPr>
          <w:rFonts w:ascii="Trebuchet MS" w:eastAsiaTheme="minorHAnsi" w:hAnsi="Trebuchet MS" w:cstheme="minorHAnsi"/>
          <w:color w:val="000000"/>
          <w:sz w:val="20"/>
          <w:szCs w:val="20"/>
        </w:rPr>
        <w:t xml:space="preserve">atitikties </w:t>
      </w:r>
      <w:r w:rsidR="00B159C6" w:rsidRPr="00415BEE">
        <w:rPr>
          <w:rFonts w:ascii="Trebuchet MS" w:eastAsiaTheme="minorHAnsi" w:hAnsi="Trebuchet MS" w:cstheme="minorHAnsi"/>
          <w:color w:val="000000"/>
          <w:sz w:val="20"/>
          <w:szCs w:val="20"/>
        </w:rPr>
        <w:t>K</w:t>
      </w:r>
      <w:r w:rsidRPr="00415BEE">
        <w:rPr>
          <w:rFonts w:ascii="Trebuchet MS" w:eastAsiaTheme="minorHAnsi" w:hAnsi="Trebuchet MS" w:cstheme="minorHAnsi"/>
          <w:color w:val="000000"/>
          <w:sz w:val="20"/>
          <w:szCs w:val="20"/>
        </w:rPr>
        <w:t>valifikacijos reikalavimams</w:t>
      </w:r>
      <w:r w:rsidR="00331522">
        <w:rPr>
          <w:rFonts w:ascii="Trebuchet MS" w:eastAsiaTheme="minorHAnsi" w:hAnsi="Trebuchet MS" w:cstheme="minorHAnsi"/>
          <w:color w:val="000000"/>
          <w:sz w:val="20"/>
          <w:szCs w:val="20"/>
        </w:rPr>
        <w:t xml:space="preserve"> ir, jeigu taikoma,</w:t>
      </w:r>
      <w:r w:rsidR="00331522" w:rsidRPr="00331522">
        <w:rPr>
          <w:rFonts w:ascii="Trebuchet MS" w:eastAsiaTheme="minorHAnsi" w:hAnsi="Trebuchet MS" w:cstheme="minorHAnsi"/>
          <w:color w:val="000000"/>
          <w:sz w:val="20"/>
          <w:szCs w:val="20"/>
        </w:rPr>
        <w:t xml:space="preserve"> </w:t>
      </w:r>
      <w:r w:rsidR="00331522" w:rsidRPr="00415BEE">
        <w:rPr>
          <w:rFonts w:ascii="Trebuchet MS" w:eastAsiaTheme="minorHAnsi" w:hAnsi="Trebuchet MS" w:cstheme="minorHAnsi"/>
          <w:color w:val="000000"/>
          <w:sz w:val="20"/>
          <w:szCs w:val="20"/>
        </w:rPr>
        <w:t>kokybės vadybos sistemos ir (arba) aplinkos apsaugos vadybos sistemos standartams</w:t>
      </w:r>
      <w:r w:rsidRPr="00415BEE">
        <w:rPr>
          <w:rFonts w:ascii="Trebuchet MS" w:eastAsiaTheme="minorHAnsi" w:hAnsi="Trebuchet MS" w:cstheme="minorHAnsi"/>
          <w:color w:val="000000"/>
          <w:sz w:val="20"/>
          <w:szCs w:val="20"/>
        </w:rPr>
        <w:t xml:space="preserve">, jis turi </w:t>
      </w:r>
      <w:r w:rsidR="00397F15">
        <w:rPr>
          <w:rFonts w:ascii="Trebuchet MS" w:eastAsiaTheme="minorHAnsi" w:hAnsi="Trebuchet MS" w:cstheme="minorHAnsi"/>
          <w:color w:val="000000"/>
          <w:sz w:val="20"/>
          <w:szCs w:val="20"/>
        </w:rPr>
        <w:t xml:space="preserve">teisę </w:t>
      </w:r>
      <w:r w:rsidRPr="00415BEE">
        <w:rPr>
          <w:rFonts w:ascii="Trebuchet MS" w:eastAsiaTheme="minorHAnsi" w:hAnsi="Trebuchet MS" w:cstheme="minorHAnsi"/>
          <w:color w:val="000000"/>
          <w:sz w:val="20"/>
          <w:szCs w:val="20"/>
        </w:rPr>
        <w:t>kreiptis į kompetentingas institucijas ir Tiekėjo Pasiūlyme nurodytus trečiuosius asmenis, kad gautų visą reikiamą informaciją apie Tiekėjo pašalinimo pagrindų nebuvimą</w:t>
      </w:r>
      <w:r w:rsidR="00331522">
        <w:rPr>
          <w:rFonts w:ascii="Trebuchet MS" w:eastAsiaTheme="minorHAnsi" w:hAnsi="Trebuchet MS" w:cstheme="minorHAnsi"/>
          <w:color w:val="000000"/>
          <w:sz w:val="20"/>
          <w:szCs w:val="20"/>
        </w:rPr>
        <w:t>,</w:t>
      </w:r>
      <w:r w:rsidRPr="00415BEE">
        <w:rPr>
          <w:rFonts w:ascii="Trebuchet MS" w:eastAsiaTheme="minorHAnsi" w:hAnsi="Trebuchet MS" w:cstheme="minorHAnsi"/>
          <w:color w:val="000000"/>
          <w:sz w:val="20"/>
          <w:szCs w:val="20"/>
        </w:rPr>
        <w:t xml:space="preserve"> kvalifikaciją</w:t>
      </w:r>
      <w:r w:rsidR="00331522" w:rsidRPr="00331522">
        <w:rPr>
          <w:rFonts w:ascii="Trebuchet MS" w:eastAsiaTheme="minorHAnsi" w:hAnsi="Trebuchet MS" w:cstheme="minorHAnsi"/>
          <w:color w:val="000000"/>
          <w:sz w:val="20"/>
          <w:szCs w:val="20"/>
        </w:rPr>
        <w:t xml:space="preserve"> </w:t>
      </w:r>
      <w:r w:rsidR="00331522">
        <w:rPr>
          <w:rFonts w:ascii="Trebuchet MS" w:eastAsiaTheme="minorHAnsi" w:hAnsi="Trebuchet MS" w:cstheme="minorHAnsi"/>
          <w:color w:val="000000"/>
          <w:sz w:val="20"/>
          <w:szCs w:val="20"/>
        </w:rPr>
        <w:t xml:space="preserve">ir, jeigu taikoma, </w:t>
      </w:r>
      <w:r w:rsidR="00331522" w:rsidRPr="00415BEE">
        <w:rPr>
          <w:rFonts w:ascii="Trebuchet MS" w:eastAsiaTheme="minorHAnsi" w:hAnsi="Trebuchet MS" w:cstheme="minorHAnsi"/>
          <w:color w:val="000000"/>
          <w:sz w:val="20"/>
          <w:szCs w:val="20"/>
        </w:rPr>
        <w:t>kokybės vadybos sistemos ir (arba) aplinkos apsaugos vadybos sistemos standart</w:t>
      </w:r>
      <w:r w:rsidR="00331522">
        <w:rPr>
          <w:rFonts w:ascii="Trebuchet MS" w:eastAsiaTheme="minorHAnsi" w:hAnsi="Trebuchet MS" w:cstheme="minorHAnsi"/>
          <w:color w:val="000000"/>
          <w:sz w:val="20"/>
          <w:szCs w:val="20"/>
        </w:rPr>
        <w:t>u</w:t>
      </w:r>
      <w:r w:rsidR="00331522" w:rsidRPr="00415BEE">
        <w:rPr>
          <w:rFonts w:ascii="Trebuchet MS" w:eastAsiaTheme="minorHAnsi" w:hAnsi="Trebuchet MS" w:cstheme="minorHAnsi"/>
          <w:color w:val="000000"/>
          <w:sz w:val="20"/>
          <w:szCs w:val="20"/>
        </w:rPr>
        <w:t>s</w:t>
      </w:r>
      <w:r w:rsidRPr="00415BEE">
        <w:rPr>
          <w:rFonts w:ascii="Trebuchet MS" w:eastAsiaTheme="minorHAnsi" w:hAnsi="Trebuchet MS" w:cstheme="minorHAnsi"/>
          <w:color w:val="000000"/>
          <w:sz w:val="20"/>
          <w:szCs w:val="20"/>
        </w:rPr>
        <w:t xml:space="preserve">. </w:t>
      </w:r>
    </w:p>
    <w:bookmarkEnd w:id="94"/>
    <w:p w14:paraId="63298A29" w14:textId="715F91DC" w:rsidR="00980826" w:rsidRPr="00415BEE" w:rsidRDefault="009755AA" w:rsidP="00870701">
      <w:pPr>
        <w:pStyle w:val="ListParagraph"/>
        <w:numPr>
          <w:ilvl w:val="1"/>
          <w:numId w:val="26"/>
        </w:numPr>
        <w:tabs>
          <w:tab w:val="left" w:pos="709"/>
        </w:tabs>
        <w:spacing w:after="150"/>
        <w:ind w:left="0" w:firstLine="0"/>
        <w:jc w:val="both"/>
        <w:rPr>
          <w:rFonts w:ascii="Trebuchet MS" w:eastAsiaTheme="minorHAnsi" w:hAnsi="Trebuchet MS" w:cstheme="minorHAnsi"/>
          <w:color w:val="000000"/>
          <w:sz w:val="20"/>
          <w:szCs w:val="20"/>
        </w:rPr>
      </w:pPr>
      <w:r w:rsidRPr="009755AA">
        <w:rPr>
          <w:rFonts w:ascii="Trebuchet MS" w:eastAsiaTheme="minorHAnsi" w:hAnsi="Trebuchet MS" w:cstheme="minorHAnsi"/>
          <w:color w:val="000000"/>
          <w:sz w:val="20"/>
          <w:szCs w:val="20"/>
        </w:rPr>
        <w:t>Perkantysis subjektas</w:t>
      </w:r>
      <w:r w:rsidR="00980826" w:rsidRPr="00415BEE">
        <w:rPr>
          <w:rFonts w:ascii="Trebuchet MS" w:eastAsiaTheme="minorHAnsi" w:hAnsi="Trebuchet MS" w:cstheme="minorHAnsi"/>
          <w:color w:val="000000"/>
          <w:sz w:val="20"/>
          <w:szCs w:val="20"/>
        </w:rPr>
        <w:t xml:space="preserve">, siekdamas patikrinti Tiekėjo teikiamus duomenis dėl jo atitikties nustatytiems </w:t>
      </w:r>
      <w:r w:rsidR="00B159C6" w:rsidRPr="00415BEE">
        <w:rPr>
          <w:rFonts w:ascii="Trebuchet MS" w:eastAsiaTheme="minorHAnsi" w:hAnsi="Trebuchet MS" w:cstheme="minorHAnsi"/>
          <w:color w:val="000000"/>
          <w:sz w:val="20"/>
          <w:szCs w:val="20"/>
        </w:rPr>
        <w:t>K</w:t>
      </w:r>
      <w:r w:rsidR="00980826" w:rsidRPr="00415BEE">
        <w:rPr>
          <w:rFonts w:ascii="Trebuchet MS" w:eastAsiaTheme="minorHAnsi" w:hAnsi="Trebuchet MS" w:cstheme="minorHAnsi"/>
          <w:color w:val="000000"/>
          <w:sz w:val="20"/>
          <w:szCs w:val="20"/>
        </w:rPr>
        <w:t xml:space="preserve">valifikacijos reikalavimams, gali pareikalauti iš Tiekėjo sudaryti sąlygas susipažinti su Tiekėjo įgyvendintais projektais ir jų rezultatais. Tiekėjas tiek, kiek nuo jo priklauso, privalo sudaryti sąlygas tokiam susipažinimui ir pateikti visus papildomai prašomus duomenis ir dokumentus, susijusius su informacija, Tiekėjo pateikiama kartu su Pasiūlymu, kurie reikalingi įsitikinti Tiekėjo atitiktimi nurodytam </w:t>
      </w:r>
      <w:r w:rsidR="008E43F1" w:rsidRPr="00415BEE">
        <w:rPr>
          <w:rFonts w:ascii="Trebuchet MS" w:eastAsiaTheme="minorHAnsi" w:hAnsi="Trebuchet MS" w:cstheme="minorHAnsi"/>
          <w:color w:val="000000"/>
          <w:sz w:val="20"/>
          <w:szCs w:val="20"/>
        </w:rPr>
        <w:t>Kvalifikaci</w:t>
      </w:r>
      <w:r w:rsidR="008E43F1">
        <w:rPr>
          <w:rFonts w:ascii="Trebuchet MS" w:eastAsiaTheme="minorHAnsi" w:hAnsi="Trebuchet MS" w:cstheme="minorHAnsi"/>
          <w:color w:val="000000"/>
          <w:sz w:val="20"/>
          <w:szCs w:val="20"/>
        </w:rPr>
        <w:t>jos</w:t>
      </w:r>
      <w:r w:rsidR="008E43F1" w:rsidRPr="00415BEE">
        <w:rPr>
          <w:rFonts w:ascii="Trebuchet MS" w:eastAsiaTheme="minorHAnsi" w:hAnsi="Trebuchet MS" w:cstheme="minorHAnsi"/>
          <w:color w:val="000000"/>
          <w:sz w:val="20"/>
          <w:szCs w:val="20"/>
        </w:rPr>
        <w:t xml:space="preserve"> </w:t>
      </w:r>
      <w:r w:rsidR="00980826" w:rsidRPr="00415BEE">
        <w:rPr>
          <w:rFonts w:ascii="Trebuchet MS" w:eastAsiaTheme="minorHAnsi" w:hAnsi="Trebuchet MS" w:cstheme="minorHAnsi"/>
          <w:color w:val="000000"/>
          <w:sz w:val="20"/>
          <w:szCs w:val="20"/>
        </w:rPr>
        <w:t xml:space="preserve">reikalavimui. </w:t>
      </w:r>
    </w:p>
    <w:bookmarkEnd w:id="93"/>
    <w:p w14:paraId="6A277BFC" w14:textId="7E715BF8" w:rsidR="00A94505" w:rsidRPr="00415BEE" w:rsidRDefault="00A94505" w:rsidP="00870701">
      <w:pPr>
        <w:pStyle w:val="ListParagraph"/>
        <w:numPr>
          <w:ilvl w:val="1"/>
          <w:numId w:val="26"/>
        </w:numPr>
        <w:tabs>
          <w:tab w:val="left" w:pos="709"/>
        </w:tabs>
        <w:spacing w:after="150"/>
        <w:ind w:left="0" w:firstLine="0"/>
        <w:jc w:val="both"/>
        <w:rPr>
          <w:rFonts w:ascii="Trebuchet MS" w:hAnsi="Trebuchet MS" w:cstheme="minorHAnsi"/>
          <w:color w:val="000000"/>
          <w:sz w:val="20"/>
          <w:szCs w:val="20"/>
          <w:lang w:eastAsia="lt-LT"/>
        </w:rPr>
      </w:pPr>
      <w:r w:rsidRPr="00415BEE">
        <w:rPr>
          <w:rFonts w:ascii="Trebuchet MS" w:hAnsi="Trebuchet MS" w:cstheme="minorHAnsi"/>
          <w:color w:val="000000"/>
          <w:sz w:val="20"/>
          <w:szCs w:val="20"/>
        </w:rPr>
        <w:t xml:space="preserve">Jeigu </w:t>
      </w:r>
      <w:r w:rsidR="004C5053">
        <w:rPr>
          <w:rFonts w:ascii="Trebuchet MS" w:hAnsi="Trebuchet MS" w:cstheme="minorHAnsi"/>
          <w:color w:val="000000"/>
          <w:sz w:val="20"/>
          <w:szCs w:val="20"/>
        </w:rPr>
        <w:t>Tiekėjas</w:t>
      </w:r>
      <w:r w:rsidR="004C5053" w:rsidRPr="00415BEE">
        <w:rPr>
          <w:rFonts w:ascii="Trebuchet MS" w:hAnsi="Trebuchet MS" w:cstheme="minorHAnsi"/>
          <w:color w:val="000000"/>
          <w:sz w:val="20"/>
          <w:szCs w:val="20"/>
        </w:rPr>
        <w:t xml:space="preserve"> </w:t>
      </w:r>
      <w:r w:rsidRPr="00415BEE">
        <w:rPr>
          <w:rFonts w:ascii="Trebuchet MS" w:hAnsi="Trebuchet MS" w:cstheme="minorHAnsi"/>
          <w:color w:val="000000"/>
          <w:sz w:val="20"/>
          <w:szCs w:val="20"/>
        </w:rPr>
        <w:t xml:space="preserve">pateikė netikslius, neišsamius ar klaidingus dokumentus ar duomenis apie savo atitiktį Pirkimo </w:t>
      </w:r>
      <w:r w:rsidR="004C5053">
        <w:rPr>
          <w:rFonts w:ascii="Trebuchet MS" w:hAnsi="Trebuchet MS" w:cstheme="minorHAnsi"/>
          <w:color w:val="000000"/>
          <w:sz w:val="20"/>
          <w:szCs w:val="20"/>
        </w:rPr>
        <w:t>sąlygų</w:t>
      </w:r>
      <w:r w:rsidR="004C5053" w:rsidRPr="00415BEE">
        <w:rPr>
          <w:rFonts w:ascii="Trebuchet MS" w:hAnsi="Trebuchet MS" w:cstheme="minorHAnsi"/>
          <w:color w:val="000000"/>
          <w:sz w:val="20"/>
          <w:szCs w:val="20"/>
        </w:rPr>
        <w:t xml:space="preserve"> </w:t>
      </w:r>
      <w:r w:rsidRPr="00415BEE">
        <w:rPr>
          <w:rFonts w:ascii="Trebuchet MS" w:hAnsi="Trebuchet MS" w:cstheme="minorHAnsi"/>
          <w:color w:val="000000"/>
          <w:sz w:val="20"/>
          <w:szCs w:val="20"/>
        </w:rPr>
        <w:t xml:space="preserve">reikalavimams ar šių dokumentų ar duomenų trūksta, </w:t>
      </w:r>
      <w:r w:rsidR="009755AA" w:rsidRPr="009755AA">
        <w:rPr>
          <w:rFonts w:ascii="Trebuchet MS" w:hAnsi="Trebuchet MS" w:cstheme="minorHAnsi"/>
          <w:color w:val="000000"/>
          <w:sz w:val="20"/>
          <w:szCs w:val="20"/>
        </w:rPr>
        <w:t>Perkantysis subjektas</w:t>
      </w:r>
      <w:r w:rsidRPr="00415BEE">
        <w:rPr>
          <w:rFonts w:ascii="Trebuchet MS" w:hAnsi="Trebuchet MS" w:cstheme="minorHAnsi"/>
          <w:color w:val="000000"/>
          <w:sz w:val="20"/>
          <w:szCs w:val="20"/>
        </w:rPr>
        <w:t xml:space="preserve"> privalo nepažeisdamas</w:t>
      </w:r>
      <w:r w:rsidRPr="00415BEE">
        <w:rPr>
          <w:rFonts w:ascii="Trebuchet MS" w:hAnsi="Trebuchet MS" w:cstheme="minorHAnsi"/>
          <w:i/>
          <w:iCs/>
          <w:color w:val="000000"/>
          <w:sz w:val="20"/>
          <w:szCs w:val="20"/>
        </w:rPr>
        <w:t xml:space="preserve"> </w:t>
      </w:r>
      <w:r w:rsidRPr="00415BEE">
        <w:rPr>
          <w:rFonts w:ascii="Trebuchet MS" w:hAnsi="Trebuchet MS" w:cstheme="minorHAnsi"/>
          <w:color w:val="000000"/>
          <w:sz w:val="20"/>
          <w:szCs w:val="20"/>
        </w:rPr>
        <w:t xml:space="preserve">lygiateisiškumo ir skaidrumo principų prašyti </w:t>
      </w:r>
      <w:r w:rsidR="004C5053">
        <w:rPr>
          <w:rFonts w:ascii="Trebuchet MS" w:hAnsi="Trebuchet MS" w:cstheme="minorHAnsi"/>
          <w:color w:val="000000"/>
          <w:sz w:val="20"/>
          <w:szCs w:val="20"/>
        </w:rPr>
        <w:t>Tiekėją</w:t>
      </w:r>
      <w:r w:rsidR="004C5053" w:rsidRPr="00415BEE">
        <w:rPr>
          <w:rFonts w:ascii="Trebuchet MS" w:hAnsi="Trebuchet MS" w:cstheme="minorHAnsi"/>
          <w:color w:val="000000"/>
          <w:sz w:val="20"/>
          <w:szCs w:val="20"/>
        </w:rPr>
        <w:t xml:space="preserve"> </w:t>
      </w:r>
      <w:r w:rsidRPr="00415BEE">
        <w:rPr>
          <w:rFonts w:ascii="Trebuchet MS" w:hAnsi="Trebuchet MS" w:cstheme="minorHAnsi"/>
          <w:color w:val="000000"/>
          <w:sz w:val="20"/>
          <w:szCs w:val="20"/>
        </w:rPr>
        <w:t xml:space="preserve">šiuos dokumentus ar duomenis patikslinti, papildyti arba paaiškinti per jo nustatytą protingą terminą. Tikslinami, papildomi, paaiškinami ir pateikiami nauji gali būti tik dokumentai ar duomenys dėl Tiekėjo pašalinimo pagrindų nebuvimo, atitikties </w:t>
      </w:r>
      <w:r w:rsidR="00B159C6" w:rsidRPr="00415BEE">
        <w:rPr>
          <w:rFonts w:ascii="Trebuchet MS" w:hAnsi="Trebuchet MS" w:cstheme="minorHAnsi"/>
          <w:color w:val="000000"/>
          <w:sz w:val="20"/>
          <w:szCs w:val="20"/>
        </w:rPr>
        <w:t>K</w:t>
      </w:r>
      <w:r w:rsidRPr="00415BEE">
        <w:rPr>
          <w:rFonts w:ascii="Trebuchet MS" w:hAnsi="Trebuchet MS" w:cstheme="minorHAnsi"/>
          <w:color w:val="000000"/>
          <w:sz w:val="20"/>
          <w:szCs w:val="20"/>
        </w:rPr>
        <w:t xml:space="preserve">valifikacijos reikalavimams, kokybės vadybos sistemos ir aplinkos apsaugos vadybos sistemos standartams, Tiekėjo įgaliojimas asmeniui pasirašyti Pasiūlymą, jungtinės veiklos sutartis, Pasiūlymo galiojimo užtikrinimą patvirtinantis dokumentas ir dokumentai, nesusiję su Pirkimo objektu, jo techninėmis charakteristikomis, Sutarties vykdymo sąlygomis ar Pasiūlymo kaina. Kiti Tiekėjo Pasiūlymo dokumentai ar duomenys gali būti tikslinami, pildomi arba aiškinami vadovaujantis </w:t>
      </w:r>
      <w:r w:rsidRPr="00415BEE">
        <w:rPr>
          <w:rStyle w:val="margin-left-101"/>
          <w:rFonts w:ascii="Trebuchet MS" w:hAnsi="Trebuchet MS" w:cstheme="minorHAnsi"/>
          <w:color w:val="000000"/>
          <w:sz w:val="20"/>
          <w:szCs w:val="20"/>
        </w:rPr>
        <w:t>PĮ</w:t>
      </w:r>
      <w:r w:rsidRPr="00415BEE">
        <w:rPr>
          <w:rFonts w:ascii="Trebuchet MS" w:hAnsi="Trebuchet MS" w:cstheme="minorHAnsi"/>
          <w:color w:val="000000"/>
          <w:sz w:val="20"/>
          <w:szCs w:val="20"/>
        </w:rPr>
        <w:t xml:space="preserve"> 64 straipsnio 9 dalimi.</w:t>
      </w:r>
    </w:p>
    <w:bookmarkEnd w:id="87"/>
    <w:bookmarkEnd w:id="88"/>
    <w:p w14:paraId="4877EBA3" w14:textId="2273A46D" w:rsidR="001C1861" w:rsidRPr="00415BEE" w:rsidRDefault="001C1861" w:rsidP="00870701">
      <w:pPr>
        <w:pStyle w:val="ListParagraph"/>
        <w:numPr>
          <w:ilvl w:val="1"/>
          <w:numId w:val="26"/>
        </w:numPr>
        <w:tabs>
          <w:tab w:val="left" w:pos="567"/>
        </w:tabs>
        <w:spacing w:before="60" w:after="60"/>
        <w:ind w:left="0" w:firstLine="0"/>
        <w:jc w:val="both"/>
        <w:rPr>
          <w:rFonts w:ascii="Trebuchet MS" w:hAnsi="Trebuchet MS" w:cstheme="minorHAnsi"/>
          <w:sz w:val="20"/>
          <w:szCs w:val="20"/>
        </w:rPr>
      </w:pPr>
      <w:r w:rsidRPr="00415BEE">
        <w:rPr>
          <w:rFonts w:ascii="Trebuchet MS" w:hAnsi="Trebuchet MS" w:cstheme="minorHAnsi"/>
          <w:sz w:val="20"/>
          <w:szCs w:val="20"/>
        </w:rPr>
        <w:t xml:space="preserve">Jeigu pateiktame Pasiūlyme </w:t>
      </w:r>
      <w:r w:rsidR="00163CA3" w:rsidRPr="00415BEE">
        <w:rPr>
          <w:rFonts w:ascii="Trebuchet MS" w:hAnsi="Trebuchet MS" w:cstheme="minorHAnsi"/>
          <w:sz w:val="20"/>
          <w:szCs w:val="20"/>
        </w:rPr>
        <w:t>K</w:t>
      </w:r>
      <w:r w:rsidRPr="00415BEE">
        <w:rPr>
          <w:rFonts w:ascii="Trebuchet MS" w:hAnsi="Trebuchet MS" w:cstheme="minorHAnsi"/>
          <w:sz w:val="20"/>
          <w:szCs w:val="20"/>
        </w:rPr>
        <w:t xml:space="preserve">omisija randa Pasiūlyme nurodytos kainos ar sąnaudų apskaičiavimo klaidų, ji privalo CVP IS susirašinėjimo priemonėmis paprašyti Tiekėjų per jos nurodytą terminą ištaisyti Pasiūlyme pastebėtas aritmetines klaidas, nekeičiant vokų su </w:t>
      </w:r>
      <w:r w:rsidR="00B159C6" w:rsidRPr="00415BEE">
        <w:rPr>
          <w:rFonts w:ascii="Trebuchet MS" w:hAnsi="Trebuchet MS" w:cstheme="minorHAnsi"/>
          <w:sz w:val="20"/>
          <w:szCs w:val="20"/>
        </w:rPr>
        <w:t>P</w:t>
      </w:r>
      <w:r w:rsidRPr="00415BEE">
        <w:rPr>
          <w:rFonts w:ascii="Trebuchet MS" w:hAnsi="Trebuchet MS" w:cstheme="minorHAnsi"/>
          <w:sz w:val="20"/>
          <w:szCs w:val="20"/>
        </w:rPr>
        <w:t>asiūlymais atplėšimo posėdžio metu paskelbtos kainos ar sąnaudų. T</w:t>
      </w:r>
      <w:r w:rsidRPr="00415BEE">
        <w:rPr>
          <w:rFonts w:ascii="Trebuchet MS" w:hAnsi="Trebuchet MS" w:cstheme="minorHAnsi"/>
          <w:color w:val="000000"/>
          <w:sz w:val="20"/>
          <w:szCs w:val="20"/>
          <w:shd w:val="clear" w:color="auto" w:fill="FFFFFF"/>
        </w:rPr>
        <w:t xml:space="preserve">aisydamas Pasiūlyme nurodytas aritmetines klaidas, </w:t>
      </w:r>
      <w:r w:rsidR="003245A1">
        <w:rPr>
          <w:rFonts w:ascii="Trebuchet MS" w:hAnsi="Trebuchet MS" w:cstheme="minorHAnsi"/>
          <w:color w:val="000000"/>
          <w:sz w:val="20"/>
          <w:szCs w:val="20"/>
          <w:shd w:val="clear" w:color="auto" w:fill="FFFFFF"/>
        </w:rPr>
        <w:t>Tiekėjas</w:t>
      </w:r>
      <w:r w:rsidR="003245A1" w:rsidRPr="00415BEE">
        <w:rPr>
          <w:rFonts w:ascii="Trebuchet MS" w:hAnsi="Trebuchet MS" w:cstheme="minorHAnsi"/>
          <w:color w:val="000000"/>
          <w:sz w:val="20"/>
          <w:szCs w:val="20"/>
          <w:shd w:val="clear" w:color="auto" w:fill="FFFFFF"/>
        </w:rPr>
        <w:t xml:space="preserve"> </w:t>
      </w:r>
      <w:r w:rsidRPr="00415BEE">
        <w:rPr>
          <w:rFonts w:ascii="Trebuchet MS" w:hAnsi="Trebuchet MS" w:cstheme="minorHAnsi"/>
          <w:color w:val="000000"/>
          <w:sz w:val="20"/>
          <w:szCs w:val="20"/>
          <w:shd w:val="clear" w:color="auto" w:fill="FFFFFF"/>
        </w:rPr>
        <w:t xml:space="preserve">gali taisyti kainos ar sąnaudų </w:t>
      </w:r>
      <w:r w:rsidRPr="00415BEE">
        <w:rPr>
          <w:rFonts w:ascii="Trebuchet MS" w:hAnsi="Trebuchet MS" w:cstheme="minorHAnsi"/>
          <w:color w:val="000000"/>
          <w:sz w:val="20"/>
          <w:szCs w:val="20"/>
          <w:shd w:val="clear" w:color="auto" w:fill="FFFFFF"/>
        </w:rPr>
        <w:lastRenderedPageBreak/>
        <w:t>sudedamąsias dalis, tačiau neturi teisės atsisakyti kainos ar sąnaudų sudedamųjų dalių arba papildyti kainą ar sąnaudas naujomis dalimis.</w:t>
      </w:r>
      <w:r w:rsidRPr="00415BEE">
        <w:rPr>
          <w:rFonts w:ascii="Trebuchet MS" w:hAnsi="Trebuchet MS" w:cstheme="minorHAnsi"/>
          <w:sz w:val="20"/>
          <w:szCs w:val="20"/>
        </w:rPr>
        <w:t xml:space="preserve"> Jei Tiekėjas per nurodytą terminą neištaiso aritmetinių klaidų ir (ar) nepaaiškina Pasiūlymo, jo Pasiūlymas laikomas neatitinkančiu </w:t>
      </w:r>
      <w:r w:rsidR="003F49D0" w:rsidRPr="00415BEE">
        <w:rPr>
          <w:rFonts w:ascii="Trebuchet MS" w:hAnsi="Trebuchet MS" w:cstheme="minorHAnsi"/>
          <w:sz w:val="20"/>
          <w:szCs w:val="20"/>
        </w:rPr>
        <w:t>P</w:t>
      </w:r>
      <w:r w:rsidRPr="00415BEE">
        <w:rPr>
          <w:rFonts w:ascii="Trebuchet MS" w:hAnsi="Trebuchet MS" w:cstheme="minorHAnsi"/>
          <w:sz w:val="20"/>
          <w:szCs w:val="20"/>
        </w:rPr>
        <w:t>irkimo dokumentuose nustatytų reikalavimų.</w:t>
      </w:r>
      <w:r w:rsidR="00C27116" w:rsidRPr="00C27116">
        <w:t xml:space="preserve"> </w:t>
      </w:r>
      <w:bookmarkStart w:id="95" w:name="_Hlk34036673"/>
      <w:r w:rsidR="00C27116" w:rsidRPr="00C27116">
        <w:rPr>
          <w:rFonts w:ascii="Trebuchet MS" w:hAnsi="Trebuchet MS" w:cstheme="minorHAnsi"/>
          <w:sz w:val="20"/>
          <w:szCs w:val="20"/>
        </w:rPr>
        <w:t xml:space="preserve">Taikant fiksuoto įkainio ar fiksuoto įkainio su peržiūra kainodarą, tiekėjas negali taisyti/tikslinti su </w:t>
      </w:r>
      <w:r w:rsidR="00C27116">
        <w:rPr>
          <w:rFonts w:ascii="Trebuchet MS" w:hAnsi="Trebuchet MS" w:cstheme="minorHAnsi"/>
          <w:sz w:val="20"/>
          <w:szCs w:val="20"/>
        </w:rPr>
        <w:t>P</w:t>
      </w:r>
      <w:r w:rsidR="00C27116" w:rsidRPr="00C27116">
        <w:rPr>
          <w:rFonts w:ascii="Trebuchet MS" w:hAnsi="Trebuchet MS" w:cstheme="minorHAnsi"/>
          <w:sz w:val="20"/>
          <w:szCs w:val="20"/>
        </w:rPr>
        <w:t>asiūlymu pateiktų įkainių.</w:t>
      </w:r>
      <w:bookmarkEnd w:id="95"/>
    </w:p>
    <w:p w14:paraId="3B97B843" w14:textId="5F1E1FEE" w:rsidR="001C1861" w:rsidRPr="00415BEE" w:rsidRDefault="003C7725" w:rsidP="00870701">
      <w:pPr>
        <w:pStyle w:val="ListParagraph"/>
        <w:numPr>
          <w:ilvl w:val="1"/>
          <w:numId w:val="26"/>
        </w:numPr>
        <w:tabs>
          <w:tab w:val="left" w:pos="567"/>
        </w:tabs>
        <w:spacing w:before="60" w:after="60"/>
        <w:ind w:left="0" w:firstLine="0"/>
        <w:jc w:val="both"/>
        <w:rPr>
          <w:rFonts w:ascii="Trebuchet MS" w:hAnsi="Trebuchet MS" w:cstheme="minorHAnsi"/>
          <w:sz w:val="20"/>
          <w:szCs w:val="20"/>
        </w:rPr>
      </w:pPr>
      <w:r w:rsidRPr="00415BEE">
        <w:rPr>
          <w:rFonts w:ascii="Trebuchet MS" w:hAnsi="Trebuchet MS" w:cstheme="minorHAnsi"/>
          <w:sz w:val="20"/>
          <w:szCs w:val="20"/>
        </w:rPr>
        <w:t>P</w:t>
      </w:r>
      <w:r w:rsidR="001C1861" w:rsidRPr="00415BEE">
        <w:rPr>
          <w:rFonts w:ascii="Trebuchet MS" w:hAnsi="Trebuchet MS" w:cstheme="minorHAnsi"/>
          <w:sz w:val="20"/>
          <w:szCs w:val="20"/>
        </w:rPr>
        <w:t>asiūlymai bus vertinami vadovaujantis SPS nurodytais kriterijais.</w:t>
      </w:r>
    </w:p>
    <w:p w14:paraId="4684B955" w14:textId="2E7B5054" w:rsidR="001C1861" w:rsidRPr="00415BEE" w:rsidRDefault="001C1861" w:rsidP="00870701">
      <w:pPr>
        <w:pStyle w:val="ListParagraph"/>
        <w:numPr>
          <w:ilvl w:val="1"/>
          <w:numId w:val="26"/>
        </w:numPr>
        <w:tabs>
          <w:tab w:val="left" w:pos="567"/>
        </w:tabs>
        <w:spacing w:before="60" w:after="60"/>
        <w:ind w:left="0" w:firstLine="0"/>
        <w:jc w:val="both"/>
        <w:rPr>
          <w:rStyle w:val="margin-left-101"/>
          <w:rFonts w:ascii="Trebuchet MS" w:hAnsi="Trebuchet MS" w:cstheme="minorHAnsi"/>
          <w:sz w:val="20"/>
          <w:szCs w:val="20"/>
        </w:rPr>
      </w:pPr>
      <w:r w:rsidRPr="00415BEE">
        <w:rPr>
          <w:rFonts w:ascii="Trebuchet MS" w:hAnsi="Trebuchet MS" w:cstheme="minorHAnsi"/>
          <w:sz w:val="20"/>
          <w:szCs w:val="20"/>
        </w:rPr>
        <w:t>P</w:t>
      </w:r>
      <w:r w:rsidR="00C27116">
        <w:rPr>
          <w:rFonts w:ascii="Trebuchet MS" w:hAnsi="Trebuchet MS" w:cstheme="minorHAnsi"/>
          <w:sz w:val="20"/>
          <w:szCs w:val="20"/>
        </w:rPr>
        <w:t>erkantysis subjektas</w:t>
      </w:r>
      <w:r w:rsidRPr="00415BEE">
        <w:rPr>
          <w:rFonts w:ascii="Trebuchet MS" w:hAnsi="Trebuchet MS" w:cstheme="minorHAnsi"/>
          <w:sz w:val="20"/>
          <w:szCs w:val="20"/>
        </w:rPr>
        <w:t xml:space="preserve"> laimėjusį nustato ekonomiškai naudingiausią Pasiūlymą, jeigu tenkinamos visos sąlygos, nurodytos </w:t>
      </w:r>
      <w:r w:rsidRPr="00415BEE">
        <w:rPr>
          <w:rStyle w:val="margin-left-101"/>
          <w:rFonts w:ascii="Trebuchet MS" w:hAnsi="Trebuchet MS" w:cstheme="minorHAnsi"/>
          <w:color w:val="000000"/>
          <w:sz w:val="20"/>
          <w:szCs w:val="20"/>
        </w:rPr>
        <w:t>PĮ 58 straipsnyje.</w:t>
      </w:r>
    </w:p>
    <w:p w14:paraId="6CC6C74B" w14:textId="0D6193E4" w:rsidR="001C1861" w:rsidRPr="00415BEE" w:rsidRDefault="00C27116" w:rsidP="00870701">
      <w:pPr>
        <w:pStyle w:val="ListParagraph"/>
        <w:numPr>
          <w:ilvl w:val="1"/>
          <w:numId w:val="26"/>
        </w:numPr>
        <w:tabs>
          <w:tab w:val="left" w:pos="567"/>
        </w:tabs>
        <w:spacing w:before="60" w:after="60"/>
        <w:ind w:left="0" w:firstLine="0"/>
        <w:jc w:val="both"/>
        <w:rPr>
          <w:rFonts w:ascii="Trebuchet MS" w:hAnsi="Trebuchet MS" w:cstheme="minorHAnsi"/>
          <w:sz w:val="20"/>
          <w:szCs w:val="20"/>
        </w:rPr>
      </w:pPr>
      <w:r w:rsidRPr="00C27116">
        <w:rPr>
          <w:rFonts w:ascii="Trebuchet MS" w:hAnsi="Trebuchet MS" w:cstheme="minorHAnsi"/>
          <w:sz w:val="20"/>
          <w:szCs w:val="20"/>
        </w:rPr>
        <w:t>Perkantysis subjektas</w:t>
      </w:r>
      <w:r w:rsidR="001C1861" w:rsidRPr="00415BEE">
        <w:rPr>
          <w:rFonts w:ascii="Trebuchet MS" w:hAnsi="Trebuchet MS" w:cstheme="minorHAnsi"/>
          <w:sz w:val="20"/>
          <w:szCs w:val="20"/>
        </w:rPr>
        <w:t xml:space="preserve"> Pirkimo </w:t>
      </w:r>
      <w:r w:rsidR="00375F75">
        <w:rPr>
          <w:rFonts w:ascii="Trebuchet MS" w:hAnsi="Trebuchet MS" w:cstheme="minorHAnsi"/>
          <w:sz w:val="20"/>
          <w:szCs w:val="20"/>
        </w:rPr>
        <w:t>sąlygose</w:t>
      </w:r>
      <w:r w:rsidR="00375F75" w:rsidRPr="00415BEE">
        <w:rPr>
          <w:rFonts w:ascii="Trebuchet MS" w:hAnsi="Trebuchet MS" w:cstheme="minorHAnsi"/>
          <w:sz w:val="20"/>
          <w:szCs w:val="20"/>
        </w:rPr>
        <w:t xml:space="preserve"> nurodo </w:t>
      </w:r>
      <w:r w:rsidR="001C1861" w:rsidRPr="00415BEE">
        <w:rPr>
          <w:rFonts w:ascii="Trebuchet MS" w:hAnsi="Trebuchet MS" w:cstheme="minorHAnsi"/>
          <w:sz w:val="20"/>
          <w:szCs w:val="20"/>
        </w:rPr>
        <w:t xml:space="preserve">ekonomiškai naudingiausiam </w:t>
      </w:r>
      <w:r w:rsidR="00B159C6" w:rsidRPr="00415BEE">
        <w:rPr>
          <w:rFonts w:ascii="Trebuchet MS" w:hAnsi="Trebuchet MS" w:cstheme="minorHAnsi"/>
          <w:sz w:val="20"/>
          <w:szCs w:val="20"/>
        </w:rPr>
        <w:t>P</w:t>
      </w:r>
      <w:r w:rsidR="001C1861" w:rsidRPr="00415BEE">
        <w:rPr>
          <w:rFonts w:ascii="Trebuchet MS" w:hAnsi="Trebuchet MS" w:cstheme="minorHAnsi"/>
          <w:sz w:val="20"/>
          <w:szCs w:val="20"/>
        </w:rPr>
        <w:t xml:space="preserve">asiūlymui nustatyti pasirinkto kiekvieno kriterijaus lyginamąjį svorį, išskyrus atvejus, kai ekonomiškai naudingiausias </w:t>
      </w:r>
      <w:r w:rsidR="00B159C6" w:rsidRPr="00415BEE">
        <w:rPr>
          <w:rFonts w:ascii="Trebuchet MS" w:hAnsi="Trebuchet MS" w:cstheme="minorHAnsi"/>
          <w:sz w:val="20"/>
          <w:szCs w:val="20"/>
        </w:rPr>
        <w:t>P</w:t>
      </w:r>
      <w:r w:rsidR="001C1861" w:rsidRPr="00415BEE">
        <w:rPr>
          <w:rFonts w:ascii="Trebuchet MS" w:hAnsi="Trebuchet MS" w:cstheme="minorHAnsi"/>
          <w:sz w:val="20"/>
          <w:szCs w:val="20"/>
        </w:rPr>
        <w:t xml:space="preserve">asiūlymas nustatomas tik pagal kainą. Kriterijų lyginamasis svoris išreiškiamas konkrečiu dydžiu arba nustatant intervalą, į kurį patenka kiekviena kriterijui priskiriama reikšmė. Tais atvejais, kai dėl Pirkimo objekto ypatybių neįmanoma nustatyti kriterijų lyginamojo svorio, </w:t>
      </w:r>
      <w:r w:rsidRPr="00C27116">
        <w:rPr>
          <w:rFonts w:ascii="Trebuchet MS" w:hAnsi="Trebuchet MS" w:cstheme="minorHAnsi"/>
          <w:sz w:val="20"/>
          <w:szCs w:val="20"/>
        </w:rPr>
        <w:t>Perkantysis subjektas</w:t>
      </w:r>
      <w:r w:rsidR="001C1861" w:rsidRPr="00415BEE">
        <w:rPr>
          <w:rFonts w:ascii="Trebuchet MS" w:hAnsi="Trebuchet MS" w:cstheme="minorHAnsi"/>
          <w:sz w:val="20"/>
          <w:szCs w:val="20"/>
        </w:rPr>
        <w:t xml:space="preserve"> Pirkimo </w:t>
      </w:r>
      <w:r w:rsidR="00375F75">
        <w:rPr>
          <w:rFonts w:ascii="Trebuchet MS" w:hAnsi="Trebuchet MS" w:cstheme="minorHAnsi"/>
          <w:sz w:val="20"/>
          <w:szCs w:val="20"/>
        </w:rPr>
        <w:t>sąlygose</w:t>
      </w:r>
      <w:r w:rsidR="00375F75" w:rsidRPr="00415BEE">
        <w:rPr>
          <w:rFonts w:ascii="Trebuchet MS" w:hAnsi="Trebuchet MS" w:cstheme="minorHAnsi"/>
          <w:sz w:val="20"/>
          <w:szCs w:val="20"/>
        </w:rPr>
        <w:t xml:space="preserve"> nurodo </w:t>
      </w:r>
      <w:r w:rsidR="001C1861" w:rsidRPr="00415BEE">
        <w:rPr>
          <w:rFonts w:ascii="Trebuchet MS" w:hAnsi="Trebuchet MS" w:cstheme="minorHAnsi"/>
          <w:sz w:val="20"/>
          <w:szCs w:val="20"/>
        </w:rPr>
        <w:t>taikomų kriterijų svarbos eiliškumą mažėjimo tvarka.</w:t>
      </w:r>
    </w:p>
    <w:p w14:paraId="3513414A" w14:textId="4F0B0529" w:rsidR="00F54207" w:rsidRPr="00415BEE" w:rsidRDefault="00C27116" w:rsidP="00C978C9">
      <w:pPr>
        <w:pStyle w:val="ListParagraph"/>
        <w:numPr>
          <w:ilvl w:val="1"/>
          <w:numId w:val="26"/>
        </w:numPr>
        <w:tabs>
          <w:tab w:val="left" w:pos="567"/>
        </w:tabs>
        <w:spacing w:before="60" w:after="60"/>
        <w:ind w:left="0" w:firstLine="0"/>
        <w:jc w:val="both"/>
        <w:rPr>
          <w:rFonts w:ascii="Trebuchet MS" w:hAnsi="Trebuchet MS" w:cstheme="minorHAnsi"/>
          <w:sz w:val="20"/>
          <w:szCs w:val="20"/>
        </w:rPr>
      </w:pPr>
      <w:r w:rsidRPr="00C27116">
        <w:rPr>
          <w:rFonts w:ascii="Trebuchet MS" w:hAnsi="Trebuchet MS" w:cstheme="minorHAnsi"/>
          <w:sz w:val="20"/>
          <w:szCs w:val="20"/>
        </w:rPr>
        <w:t>Perkantysis subjektas</w:t>
      </w:r>
      <w:r w:rsidR="00F54207" w:rsidRPr="00415BEE">
        <w:rPr>
          <w:rFonts w:ascii="Trebuchet MS" w:hAnsi="Trebuchet MS" w:cstheme="minorHAnsi"/>
          <w:sz w:val="20"/>
          <w:szCs w:val="20"/>
        </w:rPr>
        <w:t xml:space="preserve"> turi teisę kreiptis į Tiekėją su prašymu dėl neįprastai mažos kainos ar sąnaudų pagrindimo</w:t>
      </w:r>
      <w:r w:rsidR="00F06604">
        <w:rPr>
          <w:rFonts w:ascii="Trebuchet MS" w:hAnsi="Trebuchet MS" w:cstheme="minorHAnsi"/>
          <w:sz w:val="20"/>
          <w:szCs w:val="20"/>
        </w:rPr>
        <w:t>,</w:t>
      </w:r>
      <w:r w:rsidR="00F54207" w:rsidRPr="00415BEE">
        <w:rPr>
          <w:rFonts w:ascii="Trebuchet MS" w:hAnsi="Trebuchet MS" w:cstheme="minorHAnsi"/>
          <w:sz w:val="20"/>
          <w:szCs w:val="20"/>
        </w:rPr>
        <w:t xml:space="preserve"> nesant </w:t>
      </w:r>
      <w:r w:rsidR="00F54207" w:rsidRPr="00415BEE">
        <w:rPr>
          <w:rStyle w:val="margin-left-101"/>
          <w:rFonts w:ascii="Trebuchet MS" w:hAnsi="Trebuchet MS" w:cstheme="minorHAnsi"/>
          <w:color w:val="000000"/>
          <w:sz w:val="20"/>
          <w:szCs w:val="20"/>
        </w:rPr>
        <w:t xml:space="preserve">PĮ 66 straipsnio 1 dalyje nurodyto </w:t>
      </w:r>
      <w:bookmarkStart w:id="96" w:name="_Hlk499048113"/>
      <w:r w:rsidR="00F54207" w:rsidRPr="00415BEE">
        <w:rPr>
          <w:rStyle w:val="margin-left-101"/>
          <w:rFonts w:ascii="Trebuchet MS" w:hAnsi="Trebuchet MS" w:cstheme="minorHAnsi"/>
          <w:color w:val="000000"/>
          <w:sz w:val="20"/>
          <w:szCs w:val="20"/>
        </w:rPr>
        <w:t>reikalavimo</w:t>
      </w:r>
      <w:r w:rsidR="00B90767" w:rsidRPr="00415BEE">
        <w:rPr>
          <w:rStyle w:val="FootnoteReference"/>
          <w:rFonts w:ascii="Trebuchet MS" w:hAnsi="Trebuchet MS" w:cstheme="minorHAnsi"/>
          <w:color w:val="000000"/>
          <w:sz w:val="20"/>
          <w:szCs w:val="20"/>
        </w:rPr>
        <w:footnoteReference w:id="5"/>
      </w:r>
      <w:r w:rsidR="00B90767" w:rsidRPr="00415BEE">
        <w:rPr>
          <w:rFonts w:ascii="Trebuchet MS" w:hAnsi="Trebuchet MS" w:cstheme="minorHAnsi"/>
          <w:sz w:val="20"/>
          <w:szCs w:val="20"/>
        </w:rPr>
        <w:t xml:space="preserve"> </w:t>
      </w:r>
      <w:r w:rsidR="00936687">
        <w:rPr>
          <w:rFonts w:ascii="Trebuchet MS" w:hAnsi="Trebuchet MS" w:cstheme="minorHAnsi"/>
          <w:sz w:val="20"/>
          <w:szCs w:val="20"/>
        </w:rPr>
        <w:t xml:space="preserve">(pvz.: </w:t>
      </w:r>
      <w:r w:rsidR="00B90767" w:rsidRPr="00415BEE">
        <w:rPr>
          <w:rFonts w:ascii="Trebuchet MS" w:hAnsi="Trebuchet MS" w:cstheme="minorHAnsi"/>
          <w:sz w:val="20"/>
          <w:szCs w:val="20"/>
        </w:rPr>
        <w:t xml:space="preserve">jei Tiekėjo pasiūlyta kaina </w:t>
      </w:r>
      <w:r>
        <w:rPr>
          <w:rFonts w:ascii="Trebuchet MS" w:hAnsi="Trebuchet MS" w:cstheme="minorHAnsi"/>
          <w:sz w:val="20"/>
          <w:szCs w:val="20"/>
        </w:rPr>
        <w:t xml:space="preserve">ar jos sudedamosios dalys </w:t>
      </w:r>
      <w:r w:rsidR="00B90767" w:rsidRPr="00415BEE">
        <w:rPr>
          <w:rFonts w:ascii="Trebuchet MS" w:hAnsi="Trebuchet MS" w:cstheme="minorHAnsi"/>
          <w:sz w:val="20"/>
          <w:szCs w:val="20"/>
        </w:rPr>
        <w:t xml:space="preserve">atrodo </w:t>
      </w:r>
      <w:r w:rsidR="00B90767" w:rsidRPr="00415BEE">
        <w:rPr>
          <w:rFonts w:ascii="Trebuchet MS" w:hAnsi="Trebuchet MS" w:cstheme="minorHAnsi"/>
          <w:bCs/>
          <w:sz w:val="20"/>
          <w:szCs w:val="20"/>
        </w:rPr>
        <w:t>neįprastai</w:t>
      </w:r>
      <w:r>
        <w:rPr>
          <w:rFonts w:ascii="Trebuchet MS" w:hAnsi="Trebuchet MS" w:cstheme="minorHAnsi"/>
          <w:bCs/>
          <w:sz w:val="20"/>
          <w:szCs w:val="20"/>
        </w:rPr>
        <w:t>s</w:t>
      </w:r>
      <w:r w:rsidR="00B90767" w:rsidRPr="00415BEE">
        <w:rPr>
          <w:rFonts w:ascii="Trebuchet MS" w:hAnsi="Trebuchet MS" w:cstheme="minorHAnsi"/>
          <w:bCs/>
          <w:sz w:val="20"/>
          <w:szCs w:val="20"/>
        </w:rPr>
        <w:t xml:space="preserve"> maž</w:t>
      </w:r>
      <w:r>
        <w:rPr>
          <w:rFonts w:ascii="Trebuchet MS" w:hAnsi="Trebuchet MS" w:cstheme="minorHAnsi"/>
          <w:bCs/>
          <w:sz w:val="20"/>
          <w:szCs w:val="20"/>
        </w:rPr>
        <w:t>os</w:t>
      </w:r>
      <w:r w:rsidR="00B90767" w:rsidRPr="00415BEE">
        <w:rPr>
          <w:rFonts w:ascii="Trebuchet MS" w:hAnsi="Trebuchet MS" w:cstheme="minorHAnsi"/>
          <w:bCs/>
          <w:sz w:val="20"/>
          <w:szCs w:val="20"/>
        </w:rPr>
        <w:t xml:space="preserve">, atsižvelgiant į </w:t>
      </w:r>
      <w:r w:rsidR="003F49D0" w:rsidRPr="00415BEE">
        <w:rPr>
          <w:rFonts w:ascii="Trebuchet MS" w:hAnsi="Trebuchet MS" w:cstheme="minorHAnsi"/>
          <w:bCs/>
          <w:sz w:val="20"/>
          <w:szCs w:val="20"/>
        </w:rPr>
        <w:t>P</w:t>
      </w:r>
      <w:r w:rsidR="00B90767" w:rsidRPr="00415BEE">
        <w:rPr>
          <w:rFonts w:ascii="Trebuchet MS" w:hAnsi="Trebuchet MS" w:cstheme="minorHAnsi"/>
          <w:bCs/>
          <w:sz w:val="20"/>
          <w:szCs w:val="20"/>
        </w:rPr>
        <w:t>irkimo objekto apimtį</w:t>
      </w:r>
      <w:r w:rsidR="004C3897" w:rsidRPr="00415BEE">
        <w:rPr>
          <w:rFonts w:ascii="Trebuchet MS" w:hAnsi="Trebuchet MS" w:cstheme="minorHAnsi"/>
          <w:bCs/>
          <w:sz w:val="20"/>
          <w:szCs w:val="20"/>
        </w:rPr>
        <w:t>,</w:t>
      </w:r>
      <w:r w:rsidR="00B90767" w:rsidRPr="00415BEE">
        <w:rPr>
          <w:rFonts w:ascii="Trebuchet MS" w:hAnsi="Trebuchet MS" w:cstheme="minorHAnsi"/>
          <w:bCs/>
          <w:sz w:val="20"/>
          <w:szCs w:val="20"/>
        </w:rPr>
        <w:t xml:space="preserve"> P</w:t>
      </w:r>
      <w:r>
        <w:rPr>
          <w:rFonts w:ascii="Trebuchet MS" w:hAnsi="Trebuchet MS" w:cstheme="minorHAnsi"/>
          <w:bCs/>
          <w:sz w:val="20"/>
          <w:szCs w:val="20"/>
        </w:rPr>
        <w:t>erkančiojo subjekto</w:t>
      </w:r>
      <w:r w:rsidR="00B90767" w:rsidRPr="00415BEE">
        <w:rPr>
          <w:rFonts w:ascii="Trebuchet MS" w:hAnsi="Trebuchet MS" w:cstheme="minorHAnsi"/>
          <w:bCs/>
          <w:sz w:val="20"/>
          <w:szCs w:val="20"/>
        </w:rPr>
        <w:t xml:space="preserve"> suplanuotą biudžetą, Tiekėjo pasiūlyt</w:t>
      </w:r>
      <w:r w:rsidR="004C3897" w:rsidRPr="00415BEE">
        <w:rPr>
          <w:rFonts w:ascii="Trebuchet MS" w:hAnsi="Trebuchet MS" w:cstheme="minorHAnsi"/>
          <w:bCs/>
          <w:sz w:val="20"/>
          <w:szCs w:val="20"/>
        </w:rPr>
        <w:t>ą</w:t>
      </w:r>
      <w:r w:rsidR="00B90767" w:rsidRPr="00415BEE">
        <w:rPr>
          <w:rFonts w:ascii="Trebuchet MS" w:hAnsi="Trebuchet MS" w:cstheme="minorHAnsi"/>
          <w:bCs/>
          <w:sz w:val="20"/>
          <w:szCs w:val="20"/>
        </w:rPr>
        <w:t xml:space="preserve"> kain</w:t>
      </w:r>
      <w:r w:rsidR="004C3897" w:rsidRPr="00415BEE">
        <w:rPr>
          <w:rFonts w:ascii="Trebuchet MS" w:hAnsi="Trebuchet MS" w:cstheme="minorHAnsi"/>
          <w:bCs/>
          <w:sz w:val="20"/>
          <w:szCs w:val="20"/>
        </w:rPr>
        <w:t>ą, neatitinkančią</w:t>
      </w:r>
      <w:r w:rsidR="00B90767" w:rsidRPr="00415BEE">
        <w:rPr>
          <w:rFonts w:ascii="Trebuchet MS" w:hAnsi="Trebuchet MS" w:cstheme="minorHAnsi"/>
          <w:bCs/>
          <w:sz w:val="20"/>
          <w:szCs w:val="20"/>
        </w:rPr>
        <w:t xml:space="preserve"> rinkoje egzistuojanči</w:t>
      </w:r>
      <w:r w:rsidR="004C3897" w:rsidRPr="00415BEE">
        <w:rPr>
          <w:rFonts w:ascii="Trebuchet MS" w:hAnsi="Trebuchet MS" w:cstheme="minorHAnsi"/>
          <w:bCs/>
          <w:sz w:val="20"/>
          <w:szCs w:val="20"/>
        </w:rPr>
        <w:t>ų kainų</w:t>
      </w:r>
      <w:r w:rsidR="00B90767" w:rsidRPr="00415BEE">
        <w:rPr>
          <w:rFonts w:ascii="Trebuchet MS" w:hAnsi="Trebuchet MS" w:cstheme="minorHAnsi"/>
          <w:bCs/>
          <w:sz w:val="20"/>
          <w:szCs w:val="20"/>
        </w:rPr>
        <w:t xml:space="preserve"> ir kt.</w:t>
      </w:r>
      <w:bookmarkEnd w:id="96"/>
      <w:r w:rsidR="00F06604">
        <w:rPr>
          <w:rFonts w:ascii="Trebuchet MS" w:hAnsi="Trebuchet MS" w:cstheme="minorHAnsi"/>
          <w:bCs/>
          <w:sz w:val="20"/>
          <w:szCs w:val="20"/>
        </w:rPr>
        <w:t>).</w:t>
      </w:r>
      <w:r w:rsidR="00C3221D">
        <w:rPr>
          <w:rFonts w:ascii="Trebuchet MS" w:hAnsi="Trebuchet MS" w:cstheme="minorHAnsi"/>
          <w:bCs/>
          <w:sz w:val="20"/>
          <w:szCs w:val="20"/>
        </w:rPr>
        <w:t xml:space="preserve"> </w:t>
      </w:r>
    </w:p>
    <w:p w14:paraId="0E0DFF62" w14:textId="4ACE19CB" w:rsidR="00DA4307" w:rsidRDefault="001C1861" w:rsidP="00C978C9">
      <w:pPr>
        <w:pStyle w:val="ListParagraph"/>
        <w:numPr>
          <w:ilvl w:val="1"/>
          <w:numId w:val="26"/>
        </w:numPr>
        <w:tabs>
          <w:tab w:val="left" w:pos="567"/>
        </w:tabs>
        <w:spacing w:before="60" w:after="60"/>
        <w:ind w:left="0" w:firstLine="0"/>
        <w:jc w:val="both"/>
        <w:rPr>
          <w:rFonts w:ascii="Trebuchet MS" w:hAnsi="Trebuchet MS" w:cstheme="minorHAnsi"/>
          <w:sz w:val="20"/>
          <w:szCs w:val="20"/>
        </w:rPr>
      </w:pPr>
      <w:r w:rsidRPr="00415BEE">
        <w:rPr>
          <w:rFonts w:ascii="Trebuchet MS" w:hAnsi="Trebuchet MS" w:cstheme="minorHAnsi"/>
          <w:sz w:val="20"/>
          <w:szCs w:val="20"/>
        </w:rPr>
        <w:t>P</w:t>
      </w:r>
      <w:r w:rsidR="00C27116">
        <w:rPr>
          <w:rFonts w:ascii="Trebuchet MS" w:hAnsi="Trebuchet MS" w:cstheme="minorHAnsi"/>
          <w:sz w:val="20"/>
          <w:szCs w:val="20"/>
        </w:rPr>
        <w:t xml:space="preserve">erkantysis subjektas </w:t>
      </w:r>
      <w:r w:rsidRPr="00415BEE">
        <w:rPr>
          <w:rFonts w:ascii="Trebuchet MS" w:hAnsi="Trebuchet MS" w:cstheme="minorHAnsi"/>
          <w:sz w:val="20"/>
          <w:szCs w:val="20"/>
        </w:rPr>
        <w:t>ekonomiškai naudingiausią Pasiūlymą išrenka pagal</w:t>
      </w:r>
      <w:r w:rsidR="00B94FA9">
        <w:rPr>
          <w:rFonts w:ascii="Trebuchet MS" w:hAnsi="Trebuchet MS" w:cstheme="minorHAnsi"/>
          <w:sz w:val="20"/>
          <w:szCs w:val="20"/>
        </w:rPr>
        <w:t xml:space="preserve"> </w:t>
      </w:r>
      <w:r w:rsidR="00936687" w:rsidRPr="00936687">
        <w:rPr>
          <w:rFonts w:ascii="Trebuchet MS" w:hAnsi="Trebuchet MS" w:cstheme="minorHAnsi"/>
          <w:sz w:val="20"/>
          <w:szCs w:val="20"/>
        </w:rPr>
        <w:t>(kaip nurodyta SPS)</w:t>
      </w:r>
      <w:r w:rsidRPr="00415BEE">
        <w:rPr>
          <w:rFonts w:ascii="Trebuchet MS" w:hAnsi="Trebuchet MS" w:cstheme="minorHAnsi"/>
          <w:sz w:val="20"/>
          <w:szCs w:val="20"/>
        </w:rPr>
        <w:t>:</w:t>
      </w:r>
    </w:p>
    <w:p w14:paraId="4886E8F9" w14:textId="46B05C43" w:rsidR="00DA4307" w:rsidRDefault="001C1861" w:rsidP="00C978C9">
      <w:pPr>
        <w:pStyle w:val="ListParagraph"/>
        <w:numPr>
          <w:ilvl w:val="2"/>
          <w:numId w:val="26"/>
        </w:numPr>
        <w:tabs>
          <w:tab w:val="left" w:pos="567"/>
        </w:tabs>
        <w:spacing w:before="60" w:after="60"/>
        <w:ind w:left="709"/>
        <w:jc w:val="both"/>
        <w:rPr>
          <w:rFonts w:ascii="Trebuchet MS" w:hAnsi="Trebuchet MS" w:cstheme="minorHAnsi"/>
          <w:sz w:val="20"/>
          <w:szCs w:val="20"/>
        </w:rPr>
      </w:pPr>
      <w:r w:rsidRPr="00415BEE">
        <w:rPr>
          <w:rFonts w:ascii="Trebuchet MS" w:hAnsi="Trebuchet MS" w:cstheme="minorHAnsi"/>
          <w:sz w:val="20"/>
          <w:szCs w:val="20"/>
        </w:rPr>
        <w:t>kainos ar sąnaudų ir kokybės santykį</w:t>
      </w:r>
      <w:r w:rsidR="00DA4307">
        <w:rPr>
          <w:rFonts w:ascii="Trebuchet MS" w:hAnsi="Trebuchet MS" w:cstheme="minorHAnsi"/>
          <w:sz w:val="20"/>
          <w:szCs w:val="20"/>
        </w:rPr>
        <w:t>;</w:t>
      </w:r>
    </w:p>
    <w:p w14:paraId="61CEB6BE" w14:textId="2EA11D67" w:rsidR="00DA4307" w:rsidRDefault="001C1861" w:rsidP="00C978C9">
      <w:pPr>
        <w:pStyle w:val="ListParagraph"/>
        <w:numPr>
          <w:ilvl w:val="2"/>
          <w:numId w:val="26"/>
        </w:numPr>
        <w:tabs>
          <w:tab w:val="left" w:pos="567"/>
        </w:tabs>
        <w:spacing w:before="60" w:after="60"/>
        <w:ind w:left="709"/>
        <w:jc w:val="both"/>
        <w:rPr>
          <w:rFonts w:ascii="Trebuchet MS" w:hAnsi="Trebuchet MS" w:cstheme="minorHAnsi"/>
          <w:sz w:val="20"/>
          <w:szCs w:val="20"/>
        </w:rPr>
      </w:pPr>
      <w:r w:rsidRPr="00415BEE">
        <w:rPr>
          <w:rFonts w:ascii="Trebuchet MS" w:hAnsi="Trebuchet MS" w:cstheme="minorHAnsi"/>
          <w:sz w:val="20"/>
          <w:szCs w:val="20"/>
        </w:rPr>
        <w:t>sąnaudas</w:t>
      </w:r>
      <w:r w:rsidR="00DA4307">
        <w:rPr>
          <w:rFonts w:ascii="Trebuchet MS" w:hAnsi="Trebuchet MS" w:cstheme="minorHAnsi"/>
          <w:sz w:val="20"/>
          <w:szCs w:val="20"/>
        </w:rPr>
        <w:t>;</w:t>
      </w:r>
    </w:p>
    <w:p w14:paraId="20D88B26" w14:textId="76096759" w:rsidR="001C1861" w:rsidRPr="00415BEE" w:rsidRDefault="001C1861" w:rsidP="00C978C9">
      <w:pPr>
        <w:pStyle w:val="ListParagraph"/>
        <w:numPr>
          <w:ilvl w:val="2"/>
          <w:numId w:val="26"/>
        </w:numPr>
        <w:tabs>
          <w:tab w:val="left" w:pos="567"/>
        </w:tabs>
        <w:spacing w:before="60" w:after="60"/>
        <w:ind w:left="709"/>
        <w:jc w:val="both"/>
        <w:rPr>
          <w:rFonts w:ascii="Trebuchet MS" w:hAnsi="Trebuchet MS" w:cstheme="minorHAnsi"/>
          <w:sz w:val="20"/>
          <w:szCs w:val="20"/>
        </w:rPr>
      </w:pPr>
      <w:r w:rsidRPr="00415BEE">
        <w:rPr>
          <w:rFonts w:ascii="Trebuchet MS" w:hAnsi="Trebuchet MS" w:cstheme="minorHAnsi"/>
          <w:sz w:val="20"/>
          <w:szCs w:val="20"/>
        </w:rPr>
        <w:t>kainą.</w:t>
      </w:r>
    </w:p>
    <w:p w14:paraId="2E5EF0DF" w14:textId="4977BFFD" w:rsidR="001C1861" w:rsidRPr="00C978C9" w:rsidRDefault="00706271" w:rsidP="00C978C9">
      <w:pPr>
        <w:pStyle w:val="ListParagraph"/>
        <w:numPr>
          <w:ilvl w:val="1"/>
          <w:numId w:val="26"/>
        </w:numPr>
        <w:tabs>
          <w:tab w:val="left" w:pos="567"/>
        </w:tabs>
        <w:spacing w:before="60" w:after="60"/>
        <w:ind w:left="0" w:firstLine="0"/>
        <w:jc w:val="both"/>
        <w:rPr>
          <w:rFonts w:ascii="Trebuchet MS" w:hAnsi="Trebuchet MS" w:cstheme="minorHAnsi"/>
          <w:sz w:val="20"/>
          <w:szCs w:val="20"/>
        </w:rPr>
      </w:pPr>
      <w:bookmarkStart w:id="97" w:name="_Hlk38897616"/>
      <w:r w:rsidRPr="00415BEE">
        <w:rPr>
          <w:rFonts w:ascii="Trebuchet MS" w:hAnsi="Trebuchet MS" w:cstheme="minorHAnsi"/>
          <w:sz w:val="20"/>
          <w:szCs w:val="20"/>
        </w:rPr>
        <w:t xml:space="preserve">Įvertinus Tiekėjų Pasiūlymus, </w:t>
      </w:r>
      <w:r w:rsidRPr="00C27116">
        <w:rPr>
          <w:rFonts w:ascii="Trebuchet MS" w:hAnsi="Trebuchet MS" w:cstheme="minorHAnsi"/>
          <w:sz w:val="20"/>
          <w:szCs w:val="20"/>
        </w:rPr>
        <w:t>Perkantysis subjektas</w:t>
      </w:r>
      <w:r w:rsidRPr="00415BEE">
        <w:rPr>
          <w:rFonts w:ascii="Trebuchet MS" w:hAnsi="Trebuchet MS" w:cstheme="minorHAnsi"/>
          <w:sz w:val="20"/>
          <w:szCs w:val="20"/>
        </w:rPr>
        <w:t xml:space="preserve"> patvirtins Tiekėjų Pasiūlymų eilę ekonominio naudingumo mažėjimo</w:t>
      </w:r>
      <w:r w:rsidR="00C978C9">
        <w:rPr>
          <w:rFonts w:ascii="Trebuchet MS" w:hAnsi="Trebuchet MS" w:cstheme="minorHAnsi"/>
          <w:sz w:val="20"/>
          <w:szCs w:val="20"/>
        </w:rPr>
        <w:t xml:space="preserve"> (kai Pasiūlymai vertinami pagal kainos kriterijų – kainos didėjimo)</w:t>
      </w:r>
      <w:r w:rsidRPr="00415BEE">
        <w:rPr>
          <w:rFonts w:ascii="Trebuchet MS" w:hAnsi="Trebuchet MS" w:cstheme="minorHAnsi"/>
          <w:sz w:val="20"/>
          <w:szCs w:val="20"/>
        </w:rPr>
        <w:t xml:space="preserve"> tvarka bei nustatys Laimėjusį Pasiūlymą</w:t>
      </w:r>
      <w:r w:rsidR="00C978C9" w:rsidRPr="00C978C9">
        <w:rPr>
          <w:rFonts w:ascii="Trebuchet MS" w:hAnsi="Trebuchet MS" w:cstheme="minorHAnsi"/>
          <w:sz w:val="20"/>
          <w:szCs w:val="20"/>
        </w:rPr>
        <w:t>.</w:t>
      </w:r>
      <w:bookmarkEnd w:id="97"/>
    </w:p>
    <w:p w14:paraId="00B75898" w14:textId="575BE83F" w:rsidR="00C978C9" w:rsidRPr="00C978C9" w:rsidRDefault="00C978C9" w:rsidP="00C978C9">
      <w:pPr>
        <w:pStyle w:val="ListParagraph"/>
        <w:numPr>
          <w:ilvl w:val="1"/>
          <w:numId w:val="26"/>
        </w:numPr>
        <w:tabs>
          <w:tab w:val="left" w:pos="567"/>
        </w:tabs>
        <w:spacing w:before="60" w:after="60"/>
        <w:ind w:left="0" w:firstLine="0"/>
        <w:jc w:val="both"/>
        <w:rPr>
          <w:rFonts w:ascii="Trebuchet MS" w:hAnsi="Trebuchet MS" w:cstheme="minorHAnsi"/>
          <w:sz w:val="20"/>
          <w:szCs w:val="20"/>
        </w:rPr>
      </w:pPr>
      <w:r w:rsidRPr="00C978C9">
        <w:rPr>
          <w:rFonts w:ascii="Trebuchet MS" w:hAnsi="Trebuchet MS" w:cstheme="minorHAnsi"/>
          <w:sz w:val="20"/>
          <w:szCs w:val="20"/>
        </w:rPr>
        <w:t>Pasiūlymų eilė nesudaroma, jei Pasiūlymą pateikia tik vienas Tiekėjas.</w:t>
      </w:r>
    </w:p>
    <w:p w14:paraId="7032FB78" w14:textId="364F870F" w:rsidR="001C1861" w:rsidRPr="00C978C9" w:rsidRDefault="001C1861" w:rsidP="00C978C9">
      <w:pPr>
        <w:pStyle w:val="ListParagraph"/>
        <w:numPr>
          <w:ilvl w:val="1"/>
          <w:numId w:val="26"/>
        </w:numPr>
        <w:tabs>
          <w:tab w:val="left" w:pos="567"/>
        </w:tabs>
        <w:ind w:left="0" w:firstLine="0"/>
        <w:jc w:val="both"/>
        <w:rPr>
          <w:rFonts w:ascii="Trebuchet MS" w:hAnsi="Trebuchet MS" w:cstheme="minorHAnsi"/>
          <w:sz w:val="20"/>
          <w:szCs w:val="20"/>
        </w:rPr>
      </w:pPr>
      <w:r w:rsidRPr="00C978C9">
        <w:rPr>
          <w:rFonts w:ascii="Trebuchet MS" w:hAnsi="Trebuchet MS" w:cstheme="minorHAnsi"/>
          <w:sz w:val="20"/>
          <w:szCs w:val="20"/>
        </w:rPr>
        <w:t xml:space="preserve">Laimėjusiu Pasiūlymu (jei SPS nurodyta, kad Pirkimo objektas skaidomas į dalis – kiekvienai Pirkimo objekto daliai atskirai) bus pripažintas </w:t>
      </w:r>
      <w:r w:rsidR="005515AC" w:rsidRPr="00C978C9">
        <w:rPr>
          <w:rFonts w:ascii="Trebuchet MS" w:hAnsi="Trebuchet MS" w:cstheme="minorHAnsi"/>
          <w:sz w:val="20"/>
          <w:szCs w:val="20"/>
        </w:rPr>
        <w:t>P</w:t>
      </w:r>
      <w:r w:rsidRPr="00C978C9">
        <w:rPr>
          <w:rFonts w:ascii="Trebuchet MS" w:hAnsi="Trebuchet MS" w:cstheme="minorHAnsi"/>
          <w:sz w:val="20"/>
          <w:szCs w:val="20"/>
        </w:rPr>
        <w:t xml:space="preserve">asiūlymas, atitinkantis visus Pirkimo </w:t>
      </w:r>
      <w:r w:rsidR="00F453D3">
        <w:rPr>
          <w:rFonts w:ascii="Trebuchet MS" w:hAnsi="Trebuchet MS" w:cstheme="minorHAnsi"/>
          <w:sz w:val="20"/>
          <w:szCs w:val="20"/>
        </w:rPr>
        <w:t>sąlygose</w:t>
      </w:r>
      <w:r w:rsidR="00F453D3" w:rsidRPr="00C978C9">
        <w:rPr>
          <w:rFonts w:ascii="Trebuchet MS" w:hAnsi="Trebuchet MS" w:cstheme="minorHAnsi"/>
          <w:sz w:val="20"/>
          <w:szCs w:val="20"/>
        </w:rPr>
        <w:t xml:space="preserve"> </w:t>
      </w:r>
      <w:r w:rsidRPr="00C978C9">
        <w:rPr>
          <w:rFonts w:ascii="Trebuchet MS" w:hAnsi="Trebuchet MS" w:cstheme="minorHAnsi"/>
          <w:sz w:val="20"/>
          <w:szCs w:val="20"/>
        </w:rPr>
        <w:t>nustatytus reikalavimus ir kuris bus ekonomiškai naudingiausias. Tais atvejais, kai kelių Tiekėjų Pasiūlymų ekonominis naudingumas yra vienodas, sudarant Pasiūlymų eilę pirmesnis į šią eilę įrašomas Tiekėjas, kurio Pasiūlymas pateiktas anksčiausiai</w:t>
      </w:r>
      <w:r w:rsidR="00F453D3">
        <w:rPr>
          <w:rFonts w:ascii="Trebuchet MS" w:hAnsi="Trebuchet MS" w:cstheme="minorHAnsi"/>
          <w:sz w:val="20"/>
          <w:szCs w:val="20"/>
        </w:rPr>
        <w:t>.</w:t>
      </w:r>
    </w:p>
    <w:p w14:paraId="6EE613F1" w14:textId="3F2CD629" w:rsidR="001C1861" w:rsidRPr="00415BEE" w:rsidRDefault="001C1861" w:rsidP="00F453D3">
      <w:pPr>
        <w:pStyle w:val="ListParagraph"/>
        <w:numPr>
          <w:ilvl w:val="1"/>
          <w:numId w:val="26"/>
        </w:numPr>
        <w:tabs>
          <w:tab w:val="left" w:pos="142"/>
          <w:tab w:val="left" w:pos="567"/>
        </w:tabs>
        <w:spacing w:before="60" w:after="60"/>
        <w:ind w:left="0" w:firstLine="0"/>
        <w:jc w:val="both"/>
        <w:rPr>
          <w:rFonts w:ascii="Trebuchet MS" w:hAnsi="Trebuchet MS" w:cstheme="minorHAnsi"/>
          <w:sz w:val="20"/>
          <w:szCs w:val="20"/>
        </w:rPr>
      </w:pPr>
      <w:r w:rsidRPr="00C978C9">
        <w:rPr>
          <w:rFonts w:ascii="Trebuchet MS" w:hAnsi="Trebuchet MS" w:cstheme="minorHAnsi"/>
          <w:sz w:val="20"/>
          <w:szCs w:val="20"/>
        </w:rPr>
        <w:t>Tuo atveju, jei Pirkimo metu bus sudaroma Preliminarioji sutartis, Laimėjusiais</w:t>
      </w:r>
      <w:r w:rsidRPr="00415BEE">
        <w:rPr>
          <w:rFonts w:ascii="Trebuchet MS" w:hAnsi="Trebuchet MS" w:cstheme="minorHAnsi"/>
          <w:color w:val="000000"/>
          <w:sz w:val="20"/>
          <w:szCs w:val="20"/>
        </w:rPr>
        <w:t xml:space="preserve"> Pasiūlymais gali būti pripažinti keli </w:t>
      </w:r>
      <w:r w:rsidR="005515AC" w:rsidRPr="00415BEE">
        <w:rPr>
          <w:rFonts w:ascii="Trebuchet MS" w:hAnsi="Trebuchet MS" w:cstheme="minorHAnsi"/>
          <w:color w:val="000000"/>
          <w:sz w:val="20"/>
          <w:szCs w:val="20"/>
        </w:rPr>
        <w:t>P</w:t>
      </w:r>
      <w:r w:rsidRPr="00415BEE">
        <w:rPr>
          <w:rFonts w:ascii="Trebuchet MS" w:hAnsi="Trebuchet MS" w:cstheme="minorHAnsi"/>
          <w:color w:val="000000"/>
          <w:sz w:val="20"/>
          <w:szCs w:val="20"/>
        </w:rPr>
        <w:t xml:space="preserve">asiūlymai (tokių Pasiūlymų skaičius nurodomas SPS), atitinkantys visus Pirkimo dokumentuose nustatytus reikalavimus ir kurie bus ekonomiškai naudingiausi. </w:t>
      </w:r>
      <w:bookmarkStart w:id="98" w:name="_Hlk38897797"/>
      <w:r w:rsidR="00694A14">
        <w:rPr>
          <w:rFonts w:ascii="Trebuchet MS" w:hAnsi="Trebuchet MS" w:cstheme="minorHAnsi"/>
          <w:color w:val="000000"/>
          <w:sz w:val="20"/>
          <w:szCs w:val="20"/>
        </w:rPr>
        <w:t xml:space="preserve">Pirkime dalyvaujant mažesniam, nei nurodyta </w:t>
      </w:r>
      <w:bookmarkEnd w:id="98"/>
      <w:r w:rsidR="00694A14">
        <w:rPr>
          <w:rFonts w:ascii="Trebuchet MS" w:hAnsi="Trebuchet MS" w:cstheme="minorHAnsi"/>
          <w:color w:val="000000"/>
          <w:sz w:val="20"/>
          <w:szCs w:val="20"/>
        </w:rPr>
        <w:t>SPS,</w:t>
      </w:r>
      <w:r w:rsidRPr="00415BEE">
        <w:rPr>
          <w:rFonts w:ascii="Trebuchet MS" w:hAnsi="Trebuchet MS" w:cstheme="minorHAnsi"/>
          <w:color w:val="000000"/>
          <w:sz w:val="20"/>
          <w:szCs w:val="20"/>
        </w:rPr>
        <w:t xml:space="preserve"> Tiekėjų skaičiui</w:t>
      </w:r>
      <w:r w:rsidRPr="00415BEE">
        <w:rPr>
          <w:rFonts w:ascii="Trebuchet MS" w:hAnsi="Trebuchet MS" w:cstheme="minorHAnsi"/>
          <w:sz w:val="20"/>
          <w:szCs w:val="20"/>
        </w:rPr>
        <w:t>, Laimėjusiais Pasiūlymais pripažįstami visi</w:t>
      </w:r>
      <w:r w:rsidRPr="00415BEE">
        <w:rPr>
          <w:rFonts w:ascii="Trebuchet MS" w:hAnsi="Trebuchet MS" w:cstheme="minorHAnsi"/>
          <w:i/>
          <w:sz w:val="20"/>
          <w:szCs w:val="20"/>
        </w:rPr>
        <w:t xml:space="preserve"> </w:t>
      </w:r>
      <w:r w:rsidRPr="00415BEE">
        <w:rPr>
          <w:rFonts w:ascii="Trebuchet MS" w:hAnsi="Trebuchet MS" w:cstheme="minorHAnsi"/>
          <w:sz w:val="20"/>
          <w:szCs w:val="20"/>
        </w:rPr>
        <w:t>Pirkimo sąlygose nustatytus reikalavimus atitinkantys Pasiūlymai.</w:t>
      </w:r>
    </w:p>
    <w:p w14:paraId="0B97ED61" w14:textId="3620C6A0" w:rsidR="0000650C" w:rsidRPr="00415BEE" w:rsidRDefault="00C27116" w:rsidP="00C978C9">
      <w:pPr>
        <w:pStyle w:val="ListParagraph"/>
        <w:numPr>
          <w:ilvl w:val="1"/>
          <w:numId w:val="26"/>
        </w:numPr>
        <w:tabs>
          <w:tab w:val="left" w:pos="720"/>
        </w:tabs>
        <w:spacing w:before="60" w:after="60"/>
        <w:ind w:left="0" w:firstLine="0"/>
        <w:contextualSpacing w:val="0"/>
        <w:jc w:val="both"/>
        <w:rPr>
          <w:rFonts w:ascii="Trebuchet MS" w:hAnsi="Trebuchet MS" w:cstheme="minorHAnsi"/>
          <w:sz w:val="20"/>
          <w:szCs w:val="20"/>
        </w:rPr>
      </w:pPr>
      <w:bookmarkStart w:id="99" w:name="_Ref274548933"/>
      <w:bookmarkStart w:id="100" w:name="_Ref342920235"/>
      <w:r w:rsidRPr="00C27116">
        <w:rPr>
          <w:rFonts w:ascii="Trebuchet MS" w:hAnsi="Trebuchet MS" w:cstheme="minorHAnsi"/>
          <w:sz w:val="20"/>
          <w:szCs w:val="20"/>
        </w:rPr>
        <w:t>Perkantysis subjektas</w:t>
      </w:r>
      <w:r w:rsidR="001C1861" w:rsidRPr="00415BEE">
        <w:rPr>
          <w:rFonts w:ascii="Trebuchet MS" w:hAnsi="Trebuchet MS" w:cstheme="minorHAnsi"/>
          <w:sz w:val="20"/>
          <w:szCs w:val="20"/>
        </w:rPr>
        <w:t>, priėmęs sprendimą dėl Pirkimo procedūrų nutraukimo, informuoja apie tai Tiekėjus nedelsiant, tačiau bet kuriuo atveju ne vėliau kaip per 5 darbo dienas nuo tokio sprendimo priėmimo dienos.</w:t>
      </w:r>
      <w:bookmarkEnd w:id="99"/>
      <w:bookmarkEnd w:id="100"/>
      <w:r w:rsidR="001C1861" w:rsidRPr="00415BEE">
        <w:rPr>
          <w:rFonts w:ascii="Trebuchet MS" w:hAnsi="Trebuchet MS" w:cstheme="minorHAnsi"/>
          <w:sz w:val="20"/>
          <w:szCs w:val="20"/>
        </w:rPr>
        <w:t xml:space="preserve"> </w:t>
      </w:r>
    </w:p>
    <w:p w14:paraId="5E7A5A35" w14:textId="492E9DF5" w:rsidR="001C1861" w:rsidRPr="00415BEE" w:rsidRDefault="001C1861" w:rsidP="00870701">
      <w:pPr>
        <w:pStyle w:val="ListParagraph"/>
        <w:numPr>
          <w:ilvl w:val="1"/>
          <w:numId w:val="26"/>
        </w:numPr>
        <w:tabs>
          <w:tab w:val="left" w:pos="720"/>
        </w:tabs>
        <w:spacing w:before="60" w:after="60"/>
        <w:ind w:left="0" w:firstLine="0"/>
        <w:contextualSpacing w:val="0"/>
        <w:jc w:val="both"/>
        <w:rPr>
          <w:rFonts w:ascii="Trebuchet MS" w:hAnsi="Trebuchet MS" w:cstheme="minorHAnsi"/>
          <w:sz w:val="20"/>
          <w:szCs w:val="20"/>
        </w:rPr>
      </w:pPr>
      <w:r w:rsidRPr="00415BEE">
        <w:rPr>
          <w:rFonts w:ascii="Trebuchet MS" w:hAnsi="Trebuchet MS" w:cstheme="minorHAnsi"/>
          <w:iCs/>
          <w:sz w:val="20"/>
          <w:szCs w:val="20"/>
        </w:rPr>
        <w:t>Bet kuriam Tiekėjui</w:t>
      </w:r>
      <w:r w:rsidR="000C0E2F">
        <w:rPr>
          <w:rFonts w:ascii="Trebuchet MS" w:hAnsi="Trebuchet MS" w:cstheme="minorHAnsi"/>
          <w:iCs/>
          <w:sz w:val="20"/>
          <w:szCs w:val="20"/>
        </w:rPr>
        <w:t>,</w:t>
      </w:r>
      <w:r w:rsidRPr="00415BEE">
        <w:rPr>
          <w:rFonts w:ascii="Trebuchet MS" w:hAnsi="Trebuchet MS" w:cstheme="minorHAnsi"/>
          <w:iCs/>
          <w:sz w:val="20"/>
          <w:szCs w:val="20"/>
        </w:rPr>
        <w:t xml:space="preserve"> pateikus raštišką prašymą nurodyti jo Pasiūlymo atmetimo priežastis, </w:t>
      </w:r>
      <w:r w:rsidR="00C27116" w:rsidRPr="00C27116">
        <w:rPr>
          <w:rFonts w:ascii="Trebuchet MS" w:hAnsi="Trebuchet MS" w:cstheme="minorHAnsi"/>
          <w:iCs/>
          <w:sz w:val="20"/>
          <w:szCs w:val="20"/>
        </w:rPr>
        <w:t>Perkantysis subjektas</w:t>
      </w:r>
      <w:r w:rsidRPr="00415BEE">
        <w:rPr>
          <w:rFonts w:ascii="Trebuchet MS" w:hAnsi="Trebuchet MS" w:cstheme="minorHAnsi"/>
          <w:iCs/>
          <w:sz w:val="20"/>
          <w:szCs w:val="20"/>
        </w:rPr>
        <w:t xml:space="preserve"> atsakys nedelsdamas, tačiau bet</w:t>
      </w:r>
      <w:r w:rsidR="000C0E2F">
        <w:rPr>
          <w:rFonts w:ascii="Trebuchet MS" w:hAnsi="Trebuchet MS" w:cstheme="minorHAnsi"/>
          <w:iCs/>
          <w:sz w:val="20"/>
          <w:szCs w:val="20"/>
        </w:rPr>
        <w:t>,</w:t>
      </w:r>
      <w:r w:rsidRPr="00415BEE">
        <w:rPr>
          <w:rFonts w:ascii="Trebuchet MS" w:hAnsi="Trebuchet MS" w:cstheme="minorHAnsi"/>
          <w:iCs/>
          <w:sz w:val="20"/>
          <w:szCs w:val="20"/>
        </w:rPr>
        <w:t xml:space="preserve"> kuriuo atveju</w:t>
      </w:r>
      <w:r w:rsidR="000C0E2F">
        <w:rPr>
          <w:rFonts w:ascii="Trebuchet MS" w:hAnsi="Trebuchet MS" w:cstheme="minorHAnsi"/>
          <w:iCs/>
          <w:sz w:val="20"/>
          <w:szCs w:val="20"/>
        </w:rPr>
        <w:t>,</w:t>
      </w:r>
      <w:r w:rsidRPr="00415BEE">
        <w:rPr>
          <w:rFonts w:ascii="Trebuchet MS" w:hAnsi="Trebuchet MS" w:cstheme="minorHAnsi"/>
          <w:iCs/>
          <w:sz w:val="20"/>
          <w:szCs w:val="20"/>
        </w:rPr>
        <w:t xml:space="preserve"> ne vėliau kaip per 15 dienų nuo tokio prašymo gavimo dienos.</w:t>
      </w:r>
    </w:p>
    <w:p w14:paraId="11809B4E" w14:textId="2270B8E6" w:rsidR="0001320B" w:rsidRPr="0001320B" w:rsidRDefault="00C27116" w:rsidP="00870701">
      <w:pPr>
        <w:numPr>
          <w:ilvl w:val="1"/>
          <w:numId w:val="26"/>
        </w:numPr>
        <w:tabs>
          <w:tab w:val="left" w:pos="567"/>
        </w:tabs>
        <w:spacing w:before="60" w:after="60"/>
        <w:ind w:left="0" w:firstLine="0"/>
        <w:jc w:val="both"/>
        <w:rPr>
          <w:rFonts w:ascii="Trebuchet MS" w:hAnsi="Trebuchet MS" w:cstheme="minorHAnsi"/>
          <w:bCs/>
          <w:iCs/>
          <w:sz w:val="20"/>
          <w:szCs w:val="20"/>
        </w:rPr>
      </w:pPr>
      <w:r w:rsidRPr="00C27116">
        <w:rPr>
          <w:rFonts w:ascii="Trebuchet MS" w:hAnsi="Trebuchet MS" w:cstheme="minorHAnsi"/>
          <w:bCs/>
          <w:iCs/>
          <w:sz w:val="20"/>
          <w:szCs w:val="20"/>
        </w:rPr>
        <w:t>Perkantysis subjektas</w:t>
      </w:r>
      <w:r w:rsidR="00ED0F86" w:rsidRPr="00415BEE">
        <w:rPr>
          <w:rFonts w:ascii="Trebuchet MS" w:hAnsi="Trebuchet MS" w:cstheme="minorHAnsi"/>
          <w:bCs/>
          <w:iCs/>
          <w:sz w:val="20"/>
          <w:szCs w:val="20"/>
        </w:rPr>
        <w:t xml:space="preserve">, gavęs suinteresuotų </w:t>
      </w:r>
      <w:r w:rsidR="000C0E2F">
        <w:rPr>
          <w:rFonts w:ascii="Trebuchet MS" w:hAnsi="Trebuchet MS" w:cstheme="minorHAnsi"/>
          <w:bCs/>
          <w:iCs/>
          <w:sz w:val="20"/>
          <w:szCs w:val="20"/>
        </w:rPr>
        <w:t>Tiekėjų</w:t>
      </w:r>
      <w:r w:rsidR="000C0E2F" w:rsidRPr="00415BEE">
        <w:rPr>
          <w:rFonts w:ascii="Trebuchet MS" w:hAnsi="Trebuchet MS" w:cstheme="minorHAnsi"/>
          <w:bCs/>
          <w:iCs/>
          <w:sz w:val="20"/>
          <w:szCs w:val="20"/>
        </w:rPr>
        <w:t xml:space="preserve"> </w:t>
      </w:r>
      <w:r w:rsidR="00ED0F86" w:rsidRPr="00415BEE">
        <w:rPr>
          <w:rFonts w:ascii="Trebuchet MS" w:hAnsi="Trebuchet MS" w:cstheme="minorHAnsi"/>
          <w:bCs/>
          <w:iCs/>
          <w:sz w:val="20"/>
          <w:szCs w:val="20"/>
        </w:rPr>
        <w:t xml:space="preserve">prašymą supažindinti juos su </w:t>
      </w:r>
      <w:r w:rsidR="00B159C6" w:rsidRPr="00415BEE">
        <w:rPr>
          <w:rFonts w:ascii="Trebuchet MS" w:hAnsi="Trebuchet MS" w:cstheme="minorHAnsi"/>
          <w:color w:val="000000"/>
          <w:sz w:val="20"/>
          <w:szCs w:val="20"/>
          <w:shd w:val="clear" w:color="auto" w:fill="FFFFFF"/>
        </w:rPr>
        <w:t>L</w:t>
      </w:r>
      <w:r w:rsidR="00ED0F86" w:rsidRPr="00415BEE">
        <w:rPr>
          <w:rFonts w:ascii="Trebuchet MS" w:hAnsi="Trebuchet MS" w:cstheme="minorHAnsi"/>
          <w:color w:val="000000"/>
          <w:sz w:val="20"/>
          <w:szCs w:val="20"/>
          <w:shd w:val="clear" w:color="auto" w:fill="FFFFFF"/>
        </w:rPr>
        <w:t>aimėjusio Tiekėjo Pasiūlymu</w:t>
      </w:r>
      <w:r w:rsidR="00ED0F86" w:rsidRPr="00415BEE">
        <w:rPr>
          <w:rFonts w:ascii="Trebuchet MS" w:hAnsi="Trebuchet MS" w:cstheme="minorHAnsi"/>
          <w:bCs/>
          <w:iCs/>
          <w:sz w:val="20"/>
          <w:szCs w:val="20"/>
        </w:rPr>
        <w:t xml:space="preserve">, vadovaujasi </w:t>
      </w:r>
      <w:r w:rsidR="00ED0F86" w:rsidRPr="00415BEE">
        <w:rPr>
          <w:rStyle w:val="margin-left-101"/>
          <w:rFonts w:ascii="Trebuchet MS" w:hAnsi="Trebuchet MS" w:cstheme="minorHAnsi"/>
          <w:sz w:val="20"/>
          <w:szCs w:val="20"/>
        </w:rPr>
        <w:t>PĮ</w:t>
      </w:r>
      <w:r w:rsidR="00ED0F86" w:rsidRPr="00415BEE">
        <w:rPr>
          <w:rFonts w:ascii="Trebuchet MS" w:hAnsi="Trebuchet MS" w:cstheme="minorHAnsi"/>
          <w:sz w:val="20"/>
          <w:szCs w:val="20"/>
        </w:rPr>
        <w:t xml:space="preserve"> 32 straipsnio 4 dalimi.</w:t>
      </w:r>
    </w:p>
    <w:p w14:paraId="3433C600" w14:textId="0AF67DCB" w:rsidR="001C1861" w:rsidRPr="003E19FD" w:rsidRDefault="0001320B" w:rsidP="00CA5203">
      <w:pPr>
        <w:numPr>
          <w:ilvl w:val="1"/>
          <w:numId w:val="26"/>
        </w:numPr>
        <w:tabs>
          <w:tab w:val="left" w:pos="567"/>
        </w:tabs>
        <w:spacing w:before="60" w:after="60"/>
        <w:ind w:left="0" w:firstLine="0"/>
        <w:jc w:val="both"/>
        <w:rPr>
          <w:rFonts w:ascii="Trebuchet MS" w:hAnsi="Trebuchet MS" w:cstheme="minorHAnsi"/>
          <w:bCs/>
          <w:iCs/>
          <w:sz w:val="20"/>
          <w:szCs w:val="20"/>
        </w:rPr>
      </w:pPr>
      <w:r w:rsidRPr="0001320B">
        <w:rPr>
          <w:rFonts w:ascii="Trebuchet MS" w:hAnsi="Trebuchet MS" w:cstheme="minorHAnsi"/>
          <w:sz w:val="20"/>
          <w:szCs w:val="20"/>
        </w:rPr>
        <w:t xml:space="preserve">Perkantysis subjektas nereikalaus iš </w:t>
      </w:r>
      <w:r w:rsidR="000C0E2F">
        <w:rPr>
          <w:rFonts w:ascii="Trebuchet MS" w:hAnsi="Trebuchet MS" w:cstheme="minorHAnsi"/>
          <w:sz w:val="20"/>
          <w:szCs w:val="20"/>
        </w:rPr>
        <w:t>T</w:t>
      </w:r>
      <w:r w:rsidRPr="0001320B">
        <w:rPr>
          <w:rFonts w:ascii="Trebuchet MS" w:hAnsi="Trebuchet MS" w:cstheme="minorHAnsi"/>
          <w:sz w:val="20"/>
          <w:szCs w:val="20"/>
        </w:rPr>
        <w:t>iekėjo pateikti dokumentų, patvirtinančių jo pašalinimo pagrindų nebuvimą</w:t>
      </w:r>
      <w:r w:rsidR="00BC5CE5">
        <w:rPr>
          <w:rFonts w:ascii="Trebuchet MS" w:hAnsi="Trebuchet MS" w:cstheme="minorHAnsi"/>
          <w:sz w:val="20"/>
          <w:szCs w:val="20"/>
        </w:rPr>
        <w:t>,</w:t>
      </w:r>
      <w:r w:rsidRPr="0001320B">
        <w:rPr>
          <w:rFonts w:ascii="Trebuchet MS" w:hAnsi="Trebuchet MS" w:cstheme="minorHAnsi"/>
          <w:sz w:val="20"/>
          <w:szCs w:val="20"/>
        </w:rPr>
        <w:t xml:space="preserve"> atitiktį </w:t>
      </w:r>
      <w:r w:rsidR="00BC5CE5">
        <w:rPr>
          <w:rFonts w:ascii="Trebuchet MS" w:hAnsi="Trebuchet MS" w:cstheme="minorHAnsi"/>
          <w:sz w:val="20"/>
          <w:szCs w:val="20"/>
        </w:rPr>
        <w:t>K</w:t>
      </w:r>
      <w:r w:rsidRPr="0001320B">
        <w:rPr>
          <w:rFonts w:ascii="Trebuchet MS" w:hAnsi="Trebuchet MS" w:cstheme="minorHAnsi"/>
          <w:sz w:val="20"/>
          <w:szCs w:val="20"/>
        </w:rPr>
        <w:t>valifikacijos</w:t>
      </w:r>
      <w:r w:rsidR="00BC5CE5">
        <w:rPr>
          <w:rFonts w:ascii="Trebuchet MS" w:hAnsi="Trebuchet MS" w:cstheme="minorHAnsi"/>
          <w:sz w:val="20"/>
          <w:szCs w:val="20"/>
        </w:rPr>
        <w:t xml:space="preserve"> reikalavimams ir, jeigu taikoma, kokybės vadybos sistemos ir (arba) aplinkos apsaugos vadybos sistemos</w:t>
      </w:r>
      <w:r w:rsidRPr="0001320B">
        <w:rPr>
          <w:rFonts w:ascii="Trebuchet MS" w:hAnsi="Trebuchet MS" w:cstheme="minorHAnsi"/>
          <w:sz w:val="20"/>
          <w:szCs w:val="20"/>
        </w:rPr>
        <w:t xml:space="preserve"> standartų reikalavimams, jeigu </w:t>
      </w:r>
      <w:r w:rsidR="00D7787F" w:rsidRPr="00D7787F">
        <w:t xml:space="preserve"> </w:t>
      </w:r>
      <w:bookmarkStart w:id="101" w:name="_Hlk68181790"/>
      <w:r w:rsidR="00D7787F" w:rsidRPr="00D7787F">
        <w:rPr>
          <w:rFonts w:ascii="Trebuchet MS" w:hAnsi="Trebuchet MS" w:cstheme="minorHAnsi"/>
          <w:sz w:val="20"/>
          <w:szCs w:val="20"/>
        </w:rPr>
        <w:t>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bookmarkEnd w:id="101"/>
      <w:r w:rsidR="00D7787F" w:rsidRPr="00D7787F">
        <w:rPr>
          <w:rFonts w:ascii="Trebuchet MS" w:hAnsi="Trebuchet MS" w:cstheme="minorHAnsi"/>
          <w:sz w:val="20"/>
          <w:szCs w:val="20"/>
        </w:rPr>
        <w:t>.</w:t>
      </w:r>
      <w:r w:rsidR="00D7787F">
        <w:rPr>
          <w:rFonts w:ascii="Trebuchet MS" w:hAnsi="Trebuchet MS" w:cstheme="minorHAnsi"/>
          <w:sz w:val="20"/>
          <w:szCs w:val="20"/>
        </w:rPr>
        <w:t xml:space="preserve"> </w:t>
      </w:r>
    </w:p>
    <w:p w14:paraId="413FAC57" w14:textId="77777777" w:rsidR="006D686E" w:rsidRPr="00C27116" w:rsidRDefault="006D686E" w:rsidP="00870701">
      <w:pPr>
        <w:pStyle w:val="Heading1"/>
        <w:numPr>
          <w:ilvl w:val="0"/>
          <w:numId w:val="26"/>
        </w:numPr>
        <w:spacing w:before="60" w:after="60"/>
        <w:jc w:val="center"/>
        <w:rPr>
          <w:rFonts w:ascii="Trebuchet MS" w:hAnsi="Trebuchet MS" w:cstheme="minorHAnsi"/>
          <w:b/>
          <w:bCs/>
          <w:sz w:val="20"/>
          <w:szCs w:val="20"/>
        </w:rPr>
      </w:pPr>
      <w:bookmarkStart w:id="102" w:name="_Toc341687223"/>
      <w:bookmarkStart w:id="103" w:name="_Toc387142382"/>
      <w:bookmarkStart w:id="104" w:name="_Toc71192971"/>
      <w:r w:rsidRPr="00C27116">
        <w:rPr>
          <w:rFonts w:ascii="Trebuchet MS" w:hAnsi="Trebuchet MS" w:cstheme="minorHAnsi"/>
          <w:b/>
          <w:bCs/>
          <w:sz w:val="20"/>
          <w:szCs w:val="20"/>
        </w:rPr>
        <w:t>PASIŪLYMŲ GALIOJIMAS</w:t>
      </w:r>
      <w:bookmarkEnd w:id="102"/>
      <w:bookmarkEnd w:id="103"/>
      <w:bookmarkEnd w:id="104"/>
    </w:p>
    <w:p w14:paraId="42C3643D" w14:textId="26870A4C" w:rsidR="006D686E" w:rsidRPr="00C27116" w:rsidRDefault="006D686E" w:rsidP="00870701">
      <w:pPr>
        <w:pStyle w:val="ListParagraph"/>
        <w:numPr>
          <w:ilvl w:val="1"/>
          <w:numId w:val="26"/>
        </w:numPr>
        <w:tabs>
          <w:tab w:val="left" w:pos="567"/>
        </w:tabs>
        <w:spacing w:before="60" w:after="60"/>
        <w:ind w:left="0" w:firstLine="0"/>
        <w:jc w:val="both"/>
        <w:rPr>
          <w:rFonts w:ascii="Trebuchet MS" w:hAnsi="Trebuchet MS" w:cstheme="minorHAnsi"/>
          <w:sz w:val="20"/>
          <w:szCs w:val="20"/>
        </w:rPr>
      </w:pPr>
      <w:r w:rsidRPr="00C27116">
        <w:rPr>
          <w:rFonts w:ascii="Trebuchet MS" w:hAnsi="Trebuchet MS" w:cstheme="minorHAnsi"/>
          <w:sz w:val="20"/>
          <w:szCs w:val="20"/>
        </w:rPr>
        <w:t xml:space="preserve">Pasiūlymas galioja jame Tiekėjo nurodytą terminą. Šis terminas turi būti ne trumpesnis, negu yra nustatyta Pirkimo </w:t>
      </w:r>
      <w:r w:rsidR="001C2F03">
        <w:rPr>
          <w:rFonts w:ascii="Trebuchet MS" w:hAnsi="Trebuchet MS" w:cstheme="minorHAnsi"/>
          <w:sz w:val="20"/>
          <w:szCs w:val="20"/>
        </w:rPr>
        <w:t>sąlygose</w:t>
      </w:r>
      <w:r w:rsidRPr="00C27116">
        <w:rPr>
          <w:rFonts w:ascii="Trebuchet MS" w:hAnsi="Trebuchet MS" w:cstheme="minorHAnsi"/>
          <w:sz w:val="20"/>
          <w:szCs w:val="20"/>
        </w:rPr>
        <w:t xml:space="preserve">. Jeigu Pasiūlyme nenurodytas jo galiojimo terminas, laikoma, kad Pasiūlymas galioja tiek, kiek nustatyta Pirkimo </w:t>
      </w:r>
      <w:r w:rsidR="00897D34">
        <w:rPr>
          <w:rFonts w:ascii="Trebuchet MS" w:hAnsi="Trebuchet MS" w:cstheme="minorHAnsi"/>
          <w:sz w:val="20"/>
          <w:szCs w:val="20"/>
        </w:rPr>
        <w:t>sąlygose</w:t>
      </w:r>
      <w:r w:rsidRPr="00C27116">
        <w:rPr>
          <w:rFonts w:ascii="Trebuchet MS" w:hAnsi="Trebuchet MS" w:cstheme="minorHAnsi"/>
          <w:sz w:val="20"/>
          <w:szCs w:val="20"/>
        </w:rPr>
        <w:t xml:space="preserve">. </w:t>
      </w:r>
    </w:p>
    <w:p w14:paraId="5CE961CF" w14:textId="25A2C77A" w:rsidR="00511145" w:rsidRPr="00C27116" w:rsidRDefault="006D686E" w:rsidP="00870701">
      <w:pPr>
        <w:pStyle w:val="ListParagraph"/>
        <w:numPr>
          <w:ilvl w:val="1"/>
          <w:numId w:val="26"/>
        </w:numPr>
        <w:tabs>
          <w:tab w:val="left" w:pos="574"/>
        </w:tabs>
        <w:spacing w:before="60" w:after="60"/>
        <w:ind w:left="0" w:firstLine="0"/>
        <w:jc w:val="both"/>
        <w:rPr>
          <w:rFonts w:ascii="Trebuchet MS" w:hAnsi="Trebuchet MS" w:cstheme="minorHAnsi"/>
          <w:sz w:val="20"/>
          <w:szCs w:val="20"/>
        </w:rPr>
      </w:pPr>
      <w:r w:rsidRPr="00C27116">
        <w:rPr>
          <w:rFonts w:ascii="Trebuchet MS" w:hAnsi="Trebuchet MS" w:cstheme="minorHAnsi"/>
          <w:sz w:val="20"/>
          <w:szCs w:val="20"/>
        </w:rPr>
        <w:t>Pirkimo procedūros metu P</w:t>
      </w:r>
      <w:r w:rsidR="00C27116">
        <w:rPr>
          <w:rFonts w:ascii="Trebuchet MS" w:hAnsi="Trebuchet MS" w:cstheme="minorHAnsi"/>
          <w:sz w:val="20"/>
          <w:szCs w:val="20"/>
        </w:rPr>
        <w:t>erkantysis subjektas</w:t>
      </w:r>
      <w:r w:rsidRPr="00C27116">
        <w:rPr>
          <w:rFonts w:ascii="Trebuchet MS" w:hAnsi="Trebuchet MS" w:cstheme="minorHAnsi"/>
          <w:sz w:val="20"/>
          <w:szCs w:val="20"/>
        </w:rPr>
        <w:t xml:space="preserve"> gali prašyti, kad Tiekėjai pratęstų Pasiūlymų galiojimą iki konkrečiai nurodyto termino. Tiekėjas gali atmesti tokį prašymą</w:t>
      </w:r>
      <w:r w:rsidR="00E066E8">
        <w:rPr>
          <w:rFonts w:ascii="Trebuchet MS" w:hAnsi="Trebuchet MS" w:cstheme="minorHAnsi"/>
          <w:sz w:val="20"/>
          <w:szCs w:val="20"/>
        </w:rPr>
        <w:t>,</w:t>
      </w:r>
      <w:r w:rsidRPr="00C27116">
        <w:rPr>
          <w:rFonts w:ascii="Trebuchet MS" w:hAnsi="Trebuchet MS" w:cstheme="minorHAnsi"/>
          <w:sz w:val="20"/>
          <w:szCs w:val="20"/>
        </w:rPr>
        <w:t xml:space="preserve"> neprarasdamas teisės į savo Pasiūlymo </w:t>
      </w:r>
      <w:r w:rsidRPr="00C27116">
        <w:rPr>
          <w:rFonts w:ascii="Trebuchet MS" w:hAnsi="Trebuchet MS" w:cstheme="minorHAnsi"/>
          <w:sz w:val="20"/>
          <w:szCs w:val="20"/>
        </w:rPr>
        <w:lastRenderedPageBreak/>
        <w:t>galiojimo užtikrinimą, jeigu jo buvo reikalaujama. Tiekėjas, kuris sutinka pratęsti savo Pasiūlymo galiojimo terminą ir apie tai raštu praneša P</w:t>
      </w:r>
      <w:r w:rsidR="00C27116">
        <w:rPr>
          <w:rFonts w:ascii="Trebuchet MS" w:hAnsi="Trebuchet MS" w:cstheme="minorHAnsi"/>
          <w:sz w:val="20"/>
          <w:szCs w:val="20"/>
        </w:rPr>
        <w:t>erkančiajam subjektui</w:t>
      </w:r>
      <w:r w:rsidRPr="00C27116">
        <w:rPr>
          <w:rFonts w:ascii="Trebuchet MS" w:hAnsi="Trebuchet MS" w:cstheme="minorHAnsi"/>
          <w:sz w:val="20"/>
          <w:szCs w:val="20"/>
        </w:rPr>
        <w:t xml:space="preserve">, pratęsia Pasiūlymo galiojimo užtikrinimo terminą arba pateikia naują Pasiūlymo galiojimo užtikrinimą patvirtinantį dokumentą, jeigu jo buvo reikalaujama. Jeigu Tiekėjas neatsako į </w:t>
      </w:r>
      <w:r w:rsidR="00C27116">
        <w:rPr>
          <w:rFonts w:ascii="Trebuchet MS" w:hAnsi="Trebuchet MS" w:cstheme="minorHAnsi"/>
          <w:sz w:val="20"/>
          <w:szCs w:val="20"/>
        </w:rPr>
        <w:t xml:space="preserve">Perkančiojo subjekto </w:t>
      </w:r>
      <w:r w:rsidRPr="00C27116">
        <w:rPr>
          <w:rFonts w:ascii="Trebuchet MS" w:hAnsi="Trebuchet MS" w:cstheme="minorHAnsi"/>
          <w:sz w:val="20"/>
          <w:szCs w:val="20"/>
        </w:rPr>
        <w:t xml:space="preserve">prašymą pratęsti Pasiūlymo galiojimo terminą, jo nepratęsia arba nepateikia naujo </w:t>
      </w:r>
      <w:r w:rsidR="00E066E8">
        <w:rPr>
          <w:rFonts w:ascii="Trebuchet MS" w:hAnsi="Trebuchet MS" w:cstheme="minorHAnsi"/>
          <w:sz w:val="20"/>
          <w:szCs w:val="20"/>
        </w:rPr>
        <w:t xml:space="preserve">ar nepratęsia </w:t>
      </w:r>
      <w:r w:rsidRPr="00C27116">
        <w:rPr>
          <w:rFonts w:ascii="Trebuchet MS" w:hAnsi="Trebuchet MS" w:cstheme="minorHAnsi"/>
          <w:sz w:val="20"/>
          <w:szCs w:val="20"/>
        </w:rPr>
        <w:t>Pasiūlymo galiojimo užtikrinimo, laikoma, kad jis atmetė prašymą pratęsti savo Pasiūlymo galiojimo terminą.</w:t>
      </w:r>
    </w:p>
    <w:p w14:paraId="005A2063" w14:textId="692F9172" w:rsidR="00511145" w:rsidRPr="00C27116" w:rsidRDefault="00511145" w:rsidP="00870701">
      <w:pPr>
        <w:pStyle w:val="ListParagraph"/>
        <w:numPr>
          <w:ilvl w:val="1"/>
          <w:numId w:val="26"/>
        </w:numPr>
        <w:tabs>
          <w:tab w:val="left" w:pos="574"/>
        </w:tabs>
        <w:spacing w:before="60" w:after="60"/>
        <w:ind w:left="0" w:firstLine="0"/>
        <w:jc w:val="both"/>
        <w:rPr>
          <w:rFonts w:ascii="Trebuchet MS" w:hAnsi="Trebuchet MS" w:cstheme="minorHAnsi"/>
          <w:sz w:val="20"/>
          <w:szCs w:val="20"/>
        </w:rPr>
      </w:pPr>
      <w:r w:rsidRPr="00C27116">
        <w:rPr>
          <w:rFonts w:ascii="Trebuchet MS" w:hAnsi="Trebuchet MS" w:cstheme="minorHAnsi"/>
          <w:sz w:val="20"/>
          <w:szCs w:val="20"/>
        </w:rPr>
        <w:t>Tiekėjas turi pateikti Pasiūlymo galiojimo užtikrinimą kartu su Pasiūlymu</w:t>
      </w:r>
      <w:r w:rsidR="00A848A3">
        <w:rPr>
          <w:rFonts w:ascii="Trebuchet MS" w:hAnsi="Trebuchet MS" w:cstheme="minorHAnsi"/>
          <w:sz w:val="20"/>
          <w:szCs w:val="20"/>
        </w:rPr>
        <w:t xml:space="preserve"> </w:t>
      </w:r>
      <w:r w:rsidR="00A848A3" w:rsidRPr="00A848A3">
        <w:rPr>
          <w:rFonts w:ascii="Trebuchet MS" w:hAnsi="Trebuchet MS" w:cstheme="minorHAnsi"/>
          <w:sz w:val="20"/>
          <w:szCs w:val="20"/>
        </w:rPr>
        <w:t>(jei Pasiūlymo galiojimo užtikrinimo reikalaujama)</w:t>
      </w:r>
      <w:r w:rsidRPr="00C27116">
        <w:rPr>
          <w:rFonts w:ascii="Trebuchet MS" w:hAnsi="Trebuchet MS" w:cstheme="minorHAnsi"/>
          <w:sz w:val="20"/>
          <w:szCs w:val="20"/>
        </w:rPr>
        <w:t>.</w:t>
      </w:r>
    </w:p>
    <w:p w14:paraId="1C9935CE" w14:textId="0DF2D5C6" w:rsidR="006D686E" w:rsidRPr="00C27116" w:rsidRDefault="006D686E" w:rsidP="00870701">
      <w:pPr>
        <w:pStyle w:val="ListParagraph"/>
        <w:numPr>
          <w:ilvl w:val="1"/>
          <w:numId w:val="26"/>
        </w:numPr>
        <w:tabs>
          <w:tab w:val="left" w:pos="567"/>
        </w:tabs>
        <w:spacing w:before="60" w:after="60"/>
        <w:ind w:left="0" w:firstLine="0"/>
        <w:jc w:val="both"/>
        <w:rPr>
          <w:rFonts w:ascii="Trebuchet MS" w:hAnsi="Trebuchet MS" w:cstheme="minorHAnsi"/>
          <w:sz w:val="20"/>
          <w:szCs w:val="20"/>
        </w:rPr>
      </w:pPr>
      <w:r w:rsidRPr="00C27116">
        <w:rPr>
          <w:rFonts w:ascii="Trebuchet MS" w:hAnsi="Trebuchet MS" w:cstheme="minorHAnsi"/>
          <w:sz w:val="20"/>
          <w:szCs w:val="20"/>
        </w:rPr>
        <w:t>Reikalavimai Pasiūlymo galiojimo užtikrinimui pateikiami SPS</w:t>
      </w:r>
      <w:r w:rsidR="0039655D">
        <w:rPr>
          <w:rFonts w:ascii="Trebuchet MS" w:hAnsi="Trebuchet MS" w:cstheme="minorHAnsi"/>
          <w:sz w:val="20"/>
          <w:szCs w:val="20"/>
        </w:rPr>
        <w:t xml:space="preserve"> (jei </w:t>
      </w:r>
      <w:r w:rsidR="0039655D" w:rsidRPr="00C27116">
        <w:rPr>
          <w:rFonts w:ascii="Trebuchet MS" w:hAnsi="Trebuchet MS" w:cstheme="minorHAnsi"/>
          <w:sz w:val="20"/>
          <w:szCs w:val="20"/>
        </w:rPr>
        <w:t>Pasiūlymo galiojimo užtikrinim</w:t>
      </w:r>
      <w:r w:rsidR="0039655D">
        <w:rPr>
          <w:rFonts w:ascii="Trebuchet MS" w:hAnsi="Trebuchet MS" w:cstheme="minorHAnsi"/>
          <w:sz w:val="20"/>
          <w:szCs w:val="20"/>
        </w:rPr>
        <w:t>o reikalaujama)</w:t>
      </w:r>
      <w:r w:rsidRPr="00C27116">
        <w:rPr>
          <w:rFonts w:ascii="Trebuchet MS" w:hAnsi="Trebuchet MS" w:cstheme="minorHAnsi"/>
          <w:sz w:val="20"/>
          <w:szCs w:val="20"/>
        </w:rPr>
        <w:t>.</w:t>
      </w:r>
    </w:p>
    <w:p w14:paraId="0BAF37C9" w14:textId="60EBB367" w:rsidR="006063DB" w:rsidRPr="006063DB" w:rsidRDefault="006063DB" w:rsidP="00BA154D">
      <w:pPr>
        <w:pStyle w:val="ListParagraph"/>
        <w:numPr>
          <w:ilvl w:val="1"/>
          <w:numId w:val="26"/>
        </w:numPr>
        <w:tabs>
          <w:tab w:val="left" w:pos="0"/>
          <w:tab w:val="left" w:pos="567"/>
        </w:tabs>
        <w:spacing w:before="60" w:after="60"/>
        <w:ind w:left="0" w:firstLine="0"/>
        <w:jc w:val="both"/>
        <w:rPr>
          <w:rFonts w:ascii="Trebuchet MS" w:hAnsi="Trebuchet MS" w:cstheme="minorHAnsi"/>
          <w:sz w:val="20"/>
          <w:szCs w:val="20"/>
        </w:rPr>
      </w:pPr>
      <w:bookmarkStart w:id="105" w:name="_Hlk498969368"/>
      <w:bookmarkStart w:id="106" w:name="_Hlk38897903"/>
      <w:r w:rsidRPr="006063DB">
        <w:rPr>
          <w:rFonts w:ascii="Trebuchet MS" w:hAnsi="Trebuchet MS" w:cstheme="minorHAnsi"/>
          <w:sz w:val="20"/>
          <w:szCs w:val="20"/>
        </w:rPr>
        <w:t>Pirkimo nelaimėjusiems Tiekėjams Pasiūlymo galiojimo užtikrinimas grąžinamas</w:t>
      </w:r>
      <w:r w:rsidR="00A848A3">
        <w:rPr>
          <w:rFonts w:ascii="Trebuchet MS" w:hAnsi="Trebuchet MS" w:cstheme="minorHAnsi"/>
          <w:sz w:val="20"/>
          <w:szCs w:val="20"/>
        </w:rPr>
        <w:t>,</w:t>
      </w:r>
      <w:r w:rsidRPr="006063DB">
        <w:rPr>
          <w:rFonts w:ascii="Trebuchet MS" w:hAnsi="Trebuchet MS" w:cstheme="minorHAnsi"/>
          <w:sz w:val="20"/>
          <w:szCs w:val="20"/>
        </w:rPr>
        <w:t xml:space="preserve"> </w:t>
      </w:r>
      <w:r>
        <w:rPr>
          <w:rFonts w:ascii="Trebuchet MS" w:hAnsi="Trebuchet MS" w:cstheme="minorHAnsi"/>
          <w:sz w:val="20"/>
          <w:szCs w:val="20"/>
        </w:rPr>
        <w:t xml:space="preserve">Perkančiajam subjektui gavus CVP IS priemonėmis tokį </w:t>
      </w:r>
      <w:r w:rsidR="000A37F2">
        <w:rPr>
          <w:rFonts w:ascii="Trebuchet MS" w:hAnsi="Trebuchet MS" w:cstheme="minorHAnsi"/>
          <w:sz w:val="20"/>
          <w:szCs w:val="20"/>
        </w:rPr>
        <w:t>T</w:t>
      </w:r>
      <w:r>
        <w:rPr>
          <w:rFonts w:ascii="Trebuchet MS" w:hAnsi="Trebuchet MS" w:cstheme="minorHAnsi"/>
          <w:sz w:val="20"/>
          <w:szCs w:val="20"/>
        </w:rPr>
        <w:t>iekėjo prašymą</w:t>
      </w:r>
      <w:r w:rsidRPr="006063DB">
        <w:rPr>
          <w:rFonts w:ascii="Trebuchet MS" w:hAnsi="Trebuchet MS" w:cstheme="minorHAnsi"/>
          <w:sz w:val="20"/>
          <w:szCs w:val="20"/>
        </w:rPr>
        <w:t>:</w:t>
      </w:r>
    </w:p>
    <w:p w14:paraId="5BFBC939" w14:textId="33431BAC" w:rsidR="006063DB" w:rsidRPr="006063DB" w:rsidRDefault="006063DB" w:rsidP="006063DB">
      <w:pPr>
        <w:pStyle w:val="ListParagraph"/>
        <w:tabs>
          <w:tab w:val="left" w:pos="567"/>
        </w:tabs>
        <w:spacing w:before="60" w:after="60"/>
        <w:ind w:left="480" w:hanging="480"/>
        <w:jc w:val="both"/>
        <w:rPr>
          <w:rFonts w:ascii="Trebuchet MS" w:hAnsi="Trebuchet MS" w:cstheme="minorHAnsi"/>
          <w:sz w:val="20"/>
          <w:szCs w:val="20"/>
        </w:rPr>
      </w:pPr>
      <w:r>
        <w:rPr>
          <w:rFonts w:ascii="Trebuchet MS" w:hAnsi="Trebuchet MS" w:cstheme="minorHAnsi"/>
          <w:sz w:val="20"/>
          <w:szCs w:val="20"/>
          <w:lang w:val="en-US"/>
        </w:rPr>
        <w:t>10.5.1</w:t>
      </w:r>
      <w:r w:rsidRPr="006063DB">
        <w:rPr>
          <w:rFonts w:ascii="Trebuchet MS" w:hAnsi="Trebuchet MS" w:cstheme="minorHAnsi"/>
          <w:sz w:val="20"/>
          <w:szCs w:val="20"/>
        </w:rPr>
        <w:t>. šalių susitarimu;</w:t>
      </w:r>
    </w:p>
    <w:p w14:paraId="65637A2E" w14:textId="47B1697D" w:rsidR="006063DB" w:rsidRPr="004136CA" w:rsidRDefault="006063DB" w:rsidP="006063DB">
      <w:pPr>
        <w:pStyle w:val="ListParagraph"/>
        <w:tabs>
          <w:tab w:val="left" w:pos="567"/>
        </w:tabs>
        <w:spacing w:before="60" w:after="60"/>
        <w:ind w:left="480" w:hanging="480"/>
        <w:jc w:val="both"/>
        <w:rPr>
          <w:rFonts w:ascii="Trebuchet MS" w:hAnsi="Trebuchet MS" w:cstheme="minorHAnsi"/>
          <w:sz w:val="20"/>
          <w:szCs w:val="20"/>
        </w:rPr>
      </w:pPr>
      <w:r w:rsidRPr="004136CA">
        <w:rPr>
          <w:rFonts w:ascii="Trebuchet MS" w:hAnsi="Trebuchet MS" w:cstheme="minorHAnsi"/>
          <w:sz w:val="20"/>
          <w:szCs w:val="20"/>
        </w:rPr>
        <w:t xml:space="preserve">10.5.2. sudarius </w:t>
      </w:r>
      <w:r w:rsidR="000A37F2" w:rsidRPr="004136CA">
        <w:rPr>
          <w:rFonts w:ascii="Trebuchet MS" w:hAnsi="Trebuchet MS" w:cstheme="minorHAnsi"/>
          <w:sz w:val="20"/>
          <w:szCs w:val="20"/>
        </w:rPr>
        <w:t>S</w:t>
      </w:r>
      <w:r w:rsidRPr="004136CA">
        <w:rPr>
          <w:rFonts w:ascii="Trebuchet MS" w:hAnsi="Trebuchet MS" w:cstheme="minorHAnsi"/>
          <w:sz w:val="20"/>
          <w:szCs w:val="20"/>
        </w:rPr>
        <w:t xml:space="preserve">utartį su Pirkimą </w:t>
      </w:r>
      <w:r w:rsidR="000A37F2" w:rsidRPr="004136CA">
        <w:rPr>
          <w:rFonts w:ascii="Trebuchet MS" w:hAnsi="Trebuchet MS" w:cstheme="minorHAnsi"/>
          <w:sz w:val="20"/>
          <w:szCs w:val="20"/>
        </w:rPr>
        <w:t>L</w:t>
      </w:r>
      <w:r w:rsidRPr="004136CA">
        <w:rPr>
          <w:rFonts w:ascii="Trebuchet MS" w:hAnsi="Trebuchet MS" w:cstheme="minorHAnsi"/>
          <w:sz w:val="20"/>
          <w:szCs w:val="20"/>
        </w:rPr>
        <w:t xml:space="preserve">aimėjusiu Tiekėju ir šiai </w:t>
      </w:r>
      <w:r w:rsidR="000A37F2" w:rsidRPr="004136CA">
        <w:rPr>
          <w:rFonts w:ascii="Trebuchet MS" w:hAnsi="Trebuchet MS" w:cstheme="minorHAnsi"/>
          <w:sz w:val="20"/>
          <w:szCs w:val="20"/>
        </w:rPr>
        <w:t>S</w:t>
      </w:r>
      <w:r w:rsidRPr="004136CA">
        <w:rPr>
          <w:rFonts w:ascii="Trebuchet MS" w:hAnsi="Trebuchet MS" w:cstheme="minorHAnsi"/>
          <w:sz w:val="20"/>
          <w:szCs w:val="20"/>
        </w:rPr>
        <w:t>utarčiai įsigaliojus.</w:t>
      </w:r>
    </w:p>
    <w:p w14:paraId="3CB1F063" w14:textId="5A76F70B" w:rsidR="00F2384C" w:rsidRPr="004136CA" w:rsidRDefault="006063DB" w:rsidP="004136CA">
      <w:pPr>
        <w:pStyle w:val="ListParagraph"/>
        <w:numPr>
          <w:ilvl w:val="1"/>
          <w:numId w:val="26"/>
        </w:numPr>
        <w:tabs>
          <w:tab w:val="left" w:pos="0"/>
          <w:tab w:val="left" w:pos="142"/>
          <w:tab w:val="left" w:pos="709"/>
        </w:tabs>
        <w:spacing w:before="60" w:after="60"/>
        <w:ind w:left="0" w:firstLine="0"/>
        <w:jc w:val="both"/>
        <w:rPr>
          <w:rFonts w:ascii="Trebuchet MS" w:hAnsi="Trebuchet MS" w:cstheme="minorHAnsi"/>
          <w:sz w:val="20"/>
          <w:szCs w:val="20"/>
        </w:rPr>
      </w:pPr>
      <w:r w:rsidRPr="004136CA">
        <w:rPr>
          <w:rFonts w:ascii="Trebuchet MS" w:hAnsi="Trebuchet MS" w:cstheme="minorHAnsi"/>
          <w:sz w:val="20"/>
          <w:szCs w:val="20"/>
        </w:rPr>
        <w:t xml:space="preserve">Pirkimą </w:t>
      </w:r>
      <w:r w:rsidR="00BF51F5" w:rsidRPr="004136CA">
        <w:rPr>
          <w:rFonts w:ascii="Trebuchet MS" w:hAnsi="Trebuchet MS" w:cstheme="minorHAnsi"/>
          <w:sz w:val="20"/>
          <w:szCs w:val="20"/>
        </w:rPr>
        <w:t>L</w:t>
      </w:r>
      <w:r w:rsidRPr="004136CA">
        <w:rPr>
          <w:rFonts w:ascii="Trebuchet MS" w:hAnsi="Trebuchet MS" w:cstheme="minorHAnsi"/>
          <w:sz w:val="20"/>
          <w:szCs w:val="20"/>
        </w:rPr>
        <w:t xml:space="preserve">aimėjusiam Tiekėjui Pasiūlymo galiojimo užtikrinimas bus grąžintas sudarius Pirkimo sutartį ir jai įsigaliojus, Perkančiajam subjektui gavus CVP IS priemonėmis tokį </w:t>
      </w:r>
      <w:r w:rsidR="00BF51F5" w:rsidRPr="004136CA">
        <w:rPr>
          <w:rFonts w:ascii="Trebuchet MS" w:hAnsi="Trebuchet MS" w:cstheme="minorHAnsi"/>
          <w:sz w:val="20"/>
          <w:szCs w:val="20"/>
        </w:rPr>
        <w:t>T</w:t>
      </w:r>
      <w:r w:rsidRPr="004136CA">
        <w:rPr>
          <w:rFonts w:ascii="Trebuchet MS" w:hAnsi="Trebuchet MS" w:cstheme="minorHAnsi"/>
          <w:sz w:val="20"/>
          <w:szCs w:val="20"/>
        </w:rPr>
        <w:t>iekėjo prašymą.</w:t>
      </w:r>
    </w:p>
    <w:bookmarkEnd w:id="105"/>
    <w:bookmarkEnd w:id="106"/>
    <w:p w14:paraId="115FD1F2" w14:textId="3C19B962" w:rsidR="006D686E" w:rsidRDefault="006D686E" w:rsidP="00870701">
      <w:pPr>
        <w:pStyle w:val="ListParagraph"/>
        <w:numPr>
          <w:ilvl w:val="1"/>
          <w:numId w:val="26"/>
        </w:numPr>
        <w:tabs>
          <w:tab w:val="left" w:pos="567"/>
        </w:tabs>
        <w:spacing w:before="60" w:after="60"/>
        <w:ind w:left="0" w:firstLine="0"/>
        <w:jc w:val="both"/>
        <w:rPr>
          <w:rFonts w:ascii="Trebuchet MS" w:hAnsi="Trebuchet MS" w:cstheme="minorHAnsi"/>
          <w:sz w:val="20"/>
          <w:szCs w:val="20"/>
        </w:rPr>
      </w:pPr>
      <w:r w:rsidRPr="004136CA">
        <w:rPr>
          <w:rFonts w:ascii="Trebuchet MS" w:hAnsi="Trebuchet MS" w:cstheme="minorHAnsi"/>
          <w:sz w:val="20"/>
          <w:szCs w:val="20"/>
        </w:rPr>
        <w:t xml:space="preserve">Jei </w:t>
      </w:r>
      <w:bookmarkStart w:id="107" w:name="_Hlk33702920"/>
      <w:r w:rsidRPr="004136CA">
        <w:rPr>
          <w:rFonts w:ascii="Trebuchet MS" w:hAnsi="Trebuchet MS" w:cstheme="minorHAnsi"/>
          <w:sz w:val="20"/>
          <w:szCs w:val="20"/>
        </w:rPr>
        <w:t>SPS numatoma, kad Tiekėjas kartu su Pasiūlymu turi pateikti Pasiūlymo galiojimo užtikrinimą</w:t>
      </w:r>
      <w:r w:rsidRPr="00C27116">
        <w:rPr>
          <w:rFonts w:ascii="Trebuchet MS" w:hAnsi="Trebuchet MS" w:cstheme="minorHAnsi"/>
          <w:sz w:val="20"/>
          <w:szCs w:val="20"/>
        </w:rPr>
        <w:t xml:space="preserve"> patvirtinantį dokumentą, Tiekėjas, prieš pateikdamas Pasiūlymą, gali prašyti, kad </w:t>
      </w:r>
      <w:r w:rsidR="00C27116" w:rsidRPr="00C27116">
        <w:rPr>
          <w:rFonts w:ascii="Trebuchet MS" w:hAnsi="Trebuchet MS" w:cstheme="minorHAnsi"/>
          <w:sz w:val="20"/>
          <w:szCs w:val="20"/>
        </w:rPr>
        <w:t>Perkantysis subjektas</w:t>
      </w:r>
      <w:r w:rsidRPr="00C27116">
        <w:rPr>
          <w:rFonts w:ascii="Trebuchet MS" w:hAnsi="Trebuchet MS" w:cstheme="minorHAnsi"/>
          <w:sz w:val="20"/>
          <w:szCs w:val="20"/>
        </w:rPr>
        <w:t xml:space="preserve"> patvirtintų jo Pasiūlymo galiojimo užtikrinimą patvirtinančio dokumento priimtinumą. </w:t>
      </w:r>
      <w:r w:rsidR="00C27116" w:rsidRPr="00C27116">
        <w:rPr>
          <w:rFonts w:ascii="Trebuchet MS" w:hAnsi="Trebuchet MS" w:cstheme="minorHAnsi"/>
          <w:sz w:val="20"/>
          <w:szCs w:val="20"/>
        </w:rPr>
        <w:t>Perkantysis subjektas</w:t>
      </w:r>
      <w:r w:rsidRPr="00C27116">
        <w:rPr>
          <w:rFonts w:ascii="Trebuchet MS" w:hAnsi="Trebuchet MS" w:cstheme="minorHAnsi"/>
          <w:sz w:val="20"/>
          <w:szCs w:val="20"/>
        </w:rPr>
        <w:t>, gavęs tokį prašymą, atsako ne vėliau kaip per 3 darbo dienas nuo prašymo gavimo dienos. Pasiūlymo galiojimo užtikrinimą patvirtinančio dokumento priimtinumo patvirtinimas neatima teisės iš P</w:t>
      </w:r>
      <w:r w:rsidR="00C27116">
        <w:rPr>
          <w:rFonts w:ascii="Trebuchet MS" w:hAnsi="Trebuchet MS" w:cstheme="minorHAnsi"/>
          <w:sz w:val="20"/>
          <w:szCs w:val="20"/>
        </w:rPr>
        <w:t>erkančiojo subjekto</w:t>
      </w:r>
      <w:r w:rsidRPr="00C27116">
        <w:rPr>
          <w:rFonts w:ascii="Trebuchet MS" w:hAnsi="Trebuchet MS" w:cstheme="minorHAnsi"/>
          <w:sz w:val="20"/>
          <w:szCs w:val="20"/>
        </w:rPr>
        <w:t xml:space="preserve"> vėliau atmesti Pasiūlymų galiojimo įvykdymo užtikrinimą remiantis tuo, kad Tiekėjas tapo nemokus ar neįvykdė įsipareigojimų P</w:t>
      </w:r>
      <w:r w:rsidR="00C27116">
        <w:rPr>
          <w:rFonts w:ascii="Trebuchet MS" w:hAnsi="Trebuchet MS" w:cstheme="minorHAnsi"/>
          <w:sz w:val="20"/>
          <w:szCs w:val="20"/>
        </w:rPr>
        <w:t>erkančiajam subjektui</w:t>
      </w:r>
      <w:r w:rsidRPr="00C27116">
        <w:rPr>
          <w:rFonts w:ascii="Trebuchet MS" w:hAnsi="Trebuchet MS" w:cstheme="minorHAnsi"/>
          <w:sz w:val="20"/>
          <w:szCs w:val="20"/>
        </w:rPr>
        <w:t xml:space="preserve"> arba kitiems ūkio subjektams, ar netinkamai juos vykdė</w:t>
      </w:r>
      <w:bookmarkEnd w:id="107"/>
      <w:r w:rsidRPr="00C27116">
        <w:rPr>
          <w:rFonts w:ascii="Trebuchet MS" w:hAnsi="Trebuchet MS" w:cstheme="minorHAnsi"/>
          <w:sz w:val="20"/>
          <w:szCs w:val="20"/>
        </w:rPr>
        <w:t>.</w:t>
      </w:r>
    </w:p>
    <w:p w14:paraId="2405EB6F" w14:textId="77777777" w:rsidR="006D686E" w:rsidRPr="00C27116" w:rsidRDefault="006D686E" w:rsidP="00CA5203">
      <w:pPr>
        <w:tabs>
          <w:tab w:val="left" w:pos="567"/>
        </w:tabs>
        <w:spacing w:before="60" w:after="60"/>
        <w:jc w:val="both"/>
        <w:rPr>
          <w:rFonts w:ascii="Trebuchet MS" w:hAnsi="Trebuchet MS" w:cstheme="minorHAnsi"/>
          <w:b/>
          <w:iCs/>
          <w:caps/>
          <w:kern w:val="32"/>
          <w:sz w:val="20"/>
          <w:szCs w:val="20"/>
        </w:rPr>
      </w:pPr>
    </w:p>
    <w:p w14:paraId="1225D5D9" w14:textId="77777777" w:rsidR="00DB4817" w:rsidRPr="00C27116" w:rsidRDefault="00DB4817" w:rsidP="00870701">
      <w:pPr>
        <w:pStyle w:val="Heading1"/>
        <w:numPr>
          <w:ilvl w:val="0"/>
          <w:numId w:val="26"/>
        </w:numPr>
        <w:spacing w:before="60" w:after="60"/>
        <w:jc w:val="center"/>
        <w:rPr>
          <w:rFonts w:ascii="Trebuchet MS" w:hAnsi="Trebuchet MS" w:cstheme="minorHAnsi"/>
          <w:b/>
          <w:bCs/>
          <w:sz w:val="20"/>
          <w:szCs w:val="20"/>
        </w:rPr>
      </w:pPr>
      <w:bookmarkStart w:id="108" w:name="_Toc341687224"/>
      <w:bookmarkStart w:id="109" w:name="_Toc387142383"/>
      <w:bookmarkStart w:id="110" w:name="_Toc71192972"/>
      <w:r w:rsidRPr="00C27116">
        <w:rPr>
          <w:rFonts w:ascii="Trebuchet MS" w:hAnsi="Trebuchet MS" w:cstheme="minorHAnsi"/>
          <w:b/>
          <w:bCs/>
          <w:sz w:val="20"/>
          <w:szCs w:val="20"/>
        </w:rPr>
        <w:t>DERYBOS</w:t>
      </w:r>
      <w:bookmarkEnd w:id="108"/>
      <w:bookmarkEnd w:id="109"/>
      <w:bookmarkEnd w:id="110"/>
    </w:p>
    <w:p w14:paraId="7E21CA5A" w14:textId="7A6BA280" w:rsidR="00D55C47" w:rsidRPr="00C27116" w:rsidRDefault="00F65C78" w:rsidP="00870701">
      <w:pPr>
        <w:pStyle w:val="ListParagraph"/>
        <w:numPr>
          <w:ilvl w:val="1"/>
          <w:numId w:val="26"/>
        </w:numPr>
        <w:ind w:left="567" w:hanging="567"/>
        <w:jc w:val="both"/>
        <w:rPr>
          <w:rFonts w:ascii="Trebuchet MS" w:hAnsi="Trebuchet MS" w:cstheme="minorHAnsi"/>
          <w:color w:val="000000"/>
          <w:sz w:val="20"/>
          <w:szCs w:val="20"/>
        </w:rPr>
      </w:pPr>
      <w:r w:rsidRPr="00C27116">
        <w:rPr>
          <w:rFonts w:ascii="Trebuchet MS" w:hAnsi="Trebuchet MS" w:cstheme="minorHAnsi"/>
          <w:sz w:val="20"/>
          <w:szCs w:val="20"/>
        </w:rPr>
        <w:t xml:space="preserve">Pirkimą atliekant </w:t>
      </w:r>
      <w:r w:rsidR="009F48BD">
        <w:rPr>
          <w:rFonts w:ascii="Trebuchet MS" w:hAnsi="Trebuchet MS" w:cstheme="minorHAnsi"/>
          <w:sz w:val="20"/>
          <w:szCs w:val="20"/>
        </w:rPr>
        <w:t>A</w:t>
      </w:r>
      <w:r w:rsidRPr="00C27116">
        <w:rPr>
          <w:rFonts w:ascii="Trebuchet MS" w:hAnsi="Trebuchet MS" w:cstheme="minorHAnsi"/>
          <w:sz w:val="20"/>
          <w:szCs w:val="20"/>
        </w:rPr>
        <w:t>tviro konkurso būdu, derybos tarp P</w:t>
      </w:r>
      <w:r w:rsidR="00C27116">
        <w:rPr>
          <w:rFonts w:ascii="Trebuchet MS" w:hAnsi="Trebuchet MS" w:cstheme="minorHAnsi"/>
          <w:sz w:val="20"/>
          <w:szCs w:val="20"/>
        </w:rPr>
        <w:t xml:space="preserve">erkančiojo subjekto </w:t>
      </w:r>
      <w:r w:rsidRPr="00C27116">
        <w:rPr>
          <w:rFonts w:ascii="Trebuchet MS" w:hAnsi="Trebuchet MS" w:cstheme="minorHAnsi"/>
          <w:sz w:val="20"/>
          <w:szCs w:val="20"/>
        </w:rPr>
        <w:t>ir Tiekėjų yra draudžiamos.</w:t>
      </w:r>
    </w:p>
    <w:p w14:paraId="5165EE68" w14:textId="17DBA2A5" w:rsidR="00B77F75" w:rsidRPr="00C27116" w:rsidRDefault="00B77F75" w:rsidP="00D73F94">
      <w:pPr>
        <w:pStyle w:val="Heading1"/>
        <w:spacing w:before="60" w:after="60"/>
        <w:rPr>
          <w:rFonts w:ascii="Trebuchet MS" w:hAnsi="Trebuchet MS" w:cstheme="minorHAnsi"/>
          <w:b/>
          <w:bCs/>
          <w:sz w:val="20"/>
          <w:szCs w:val="20"/>
        </w:rPr>
      </w:pPr>
    </w:p>
    <w:p w14:paraId="298C2587" w14:textId="77777777" w:rsidR="00406D7D" w:rsidRPr="00C27116" w:rsidRDefault="00406D7D" w:rsidP="00870701">
      <w:pPr>
        <w:pStyle w:val="Heading1"/>
        <w:numPr>
          <w:ilvl w:val="0"/>
          <w:numId w:val="26"/>
        </w:numPr>
        <w:spacing w:before="60" w:after="60"/>
        <w:jc w:val="center"/>
        <w:rPr>
          <w:rFonts w:ascii="Trebuchet MS" w:hAnsi="Trebuchet MS" w:cstheme="minorHAnsi"/>
          <w:b/>
          <w:bCs/>
          <w:sz w:val="20"/>
          <w:szCs w:val="20"/>
        </w:rPr>
      </w:pPr>
      <w:bookmarkStart w:id="111" w:name="_Toc488215077"/>
      <w:bookmarkStart w:id="112" w:name="_Toc71192973"/>
      <w:r w:rsidRPr="00C27116">
        <w:rPr>
          <w:rFonts w:ascii="Trebuchet MS" w:hAnsi="Trebuchet MS" w:cstheme="minorHAnsi"/>
          <w:b/>
          <w:bCs/>
          <w:sz w:val="20"/>
          <w:szCs w:val="20"/>
        </w:rPr>
        <w:t>PASIŪLYMŲ ŠIFRAVIMAS</w:t>
      </w:r>
      <w:bookmarkEnd w:id="111"/>
      <w:bookmarkEnd w:id="112"/>
    </w:p>
    <w:p w14:paraId="00886478" w14:textId="7E1192F2" w:rsidR="00406D7D" w:rsidRPr="00C27116" w:rsidRDefault="00406D7D" w:rsidP="00406D7D">
      <w:pPr>
        <w:pStyle w:val="ListParagraph"/>
        <w:numPr>
          <w:ilvl w:val="1"/>
          <w:numId w:val="23"/>
        </w:numPr>
        <w:tabs>
          <w:tab w:val="left" w:pos="284"/>
          <w:tab w:val="left" w:pos="567"/>
          <w:tab w:val="left" w:pos="9498"/>
        </w:tabs>
        <w:ind w:hanging="1200"/>
        <w:jc w:val="both"/>
        <w:rPr>
          <w:rFonts w:ascii="Trebuchet MS" w:eastAsia="Calibri" w:hAnsi="Trebuchet MS" w:cstheme="minorHAnsi"/>
          <w:color w:val="000000"/>
          <w:sz w:val="20"/>
          <w:szCs w:val="20"/>
          <w:lang w:eastAsia="lt-LT"/>
        </w:rPr>
      </w:pPr>
      <w:r w:rsidRPr="00C27116">
        <w:rPr>
          <w:rFonts w:ascii="Trebuchet MS" w:eastAsia="Calibri" w:hAnsi="Trebuchet MS" w:cstheme="minorHAnsi"/>
          <w:color w:val="000000"/>
          <w:sz w:val="20"/>
          <w:szCs w:val="20"/>
          <w:lang w:eastAsia="lt-LT"/>
        </w:rPr>
        <w:t>Tiekėjas elektroniniu būdu CVP IS priemonėmis teikiamą Pasiūlymą gali užšifruoti.</w:t>
      </w:r>
    </w:p>
    <w:p w14:paraId="3ACF0A16" w14:textId="650075B4" w:rsidR="00406D7D" w:rsidRPr="00C27116" w:rsidRDefault="00406D7D" w:rsidP="00406D7D">
      <w:pPr>
        <w:pStyle w:val="ListParagraph"/>
        <w:numPr>
          <w:ilvl w:val="1"/>
          <w:numId w:val="23"/>
        </w:numPr>
        <w:tabs>
          <w:tab w:val="left" w:pos="284"/>
          <w:tab w:val="left" w:pos="567"/>
          <w:tab w:val="left" w:pos="9498"/>
        </w:tabs>
        <w:ind w:left="0" w:firstLine="0"/>
        <w:jc w:val="both"/>
        <w:rPr>
          <w:rFonts w:ascii="Trebuchet MS" w:eastAsia="Calibri" w:hAnsi="Trebuchet MS" w:cstheme="minorHAnsi"/>
          <w:color w:val="000000"/>
          <w:sz w:val="20"/>
          <w:szCs w:val="20"/>
          <w:lang w:eastAsia="lt-LT"/>
        </w:rPr>
      </w:pPr>
      <w:r w:rsidRPr="00C27116">
        <w:rPr>
          <w:rFonts w:ascii="Trebuchet MS" w:hAnsi="Trebuchet MS" w:cstheme="minorHAnsi"/>
          <w:color w:val="000000" w:themeColor="text1"/>
          <w:sz w:val="20"/>
          <w:szCs w:val="20"/>
        </w:rPr>
        <w:t>Tiekėjas, nusprendęs pateikti užšifruotą Pasiūlymą, turi:</w:t>
      </w:r>
    </w:p>
    <w:p w14:paraId="33C2BA15" w14:textId="55604558" w:rsidR="00406D7D" w:rsidRPr="00C27116" w:rsidRDefault="00406D7D" w:rsidP="00406D7D">
      <w:pPr>
        <w:pStyle w:val="ListParagraph"/>
        <w:numPr>
          <w:ilvl w:val="2"/>
          <w:numId w:val="23"/>
        </w:numPr>
        <w:tabs>
          <w:tab w:val="left" w:pos="0"/>
          <w:tab w:val="left" w:pos="709"/>
        </w:tabs>
        <w:ind w:left="0" w:firstLine="0"/>
        <w:jc w:val="both"/>
        <w:rPr>
          <w:rFonts w:ascii="Trebuchet MS" w:hAnsi="Trebuchet MS" w:cstheme="minorHAnsi"/>
          <w:sz w:val="20"/>
          <w:szCs w:val="20"/>
        </w:rPr>
      </w:pPr>
      <w:r w:rsidRPr="00C27116">
        <w:rPr>
          <w:rFonts w:ascii="Trebuchet MS" w:hAnsi="Trebuchet MS" w:cstheme="minorHAnsi"/>
          <w:color w:val="000000" w:themeColor="text1"/>
          <w:sz w:val="20"/>
          <w:szCs w:val="20"/>
        </w:rPr>
        <w:t>Iki Pasiūlymų pateikimo termino pabaigos,</w:t>
      </w:r>
      <w:r w:rsidRPr="00C27116">
        <w:rPr>
          <w:rFonts w:ascii="Trebuchet MS" w:hAnsi="Trebuchet MS" w:cstheme="minorHAnsi"/>
          <w:b/>
          <w:color w:val="000000" w:themeColor="text1"/>
          <w:sz w:val="20"/>
          <w:szCs w:val="20"/>
        </w:rPr>
        <w:t xml:space="preserve"> </w:t>
      </w:r>
      <w:r w:rsidRPr="00C27116">
        <w:rPr>
          <w:rFonts w:ascii="Trebuchet MS" w:hAnsi="Trebuchet MS" w:cstheme="minorHAnsi"/>
          <w:color w:val="000000" w:themeColor="text1"/>
          <w:sz w:val="20"/>
          <w:szCs w:val="20"/>
        </w:rPr>
        <w:t xml:space="preserve">naudodamasis CVP IS priemonėmis, </w:t>
      </w:r>
      <w:r w:rsidRPr="00C27116">
        <w:rPr>
          <w:rFonts w:ascii="Trebuchet MS" w:hAnsi="Trebuchet MS" w:cstheme="minorHAnsi"/>
          <w:iCs/>
          <w:color w:val="000000" w:themeColor="text1"/>
          <w:sz w:val="20"/>
          <w:szCs w:val="20"/>
        </w:rPr>
        <w:t xml:space="preserve">pateikti užšifruotą Pasiūlymą (užšifruojamas </w:t>
      </w:r>
      <w:r w:rsidRPr="00C27116">
        <w:rPr>
          <w:rFonts w:ascii="Trebuchet MS" w:hAnsi="Trebuchet MS" w:cstheme="minorHAnsi"/>
          <w:sz w:val="20"/>
          <w:szCs w:val="20"/>
        </w:rPr>
        <w:t>visas Pasiūlymas arba Pasiūlymo dokumentas, kuriame nurodyta Pasiūlymo kaina)</w:t>
      </w:r>
      <w:r w:rsidRPr="00C27116">
        <w:rPr>
          <w:rFonts w:ascii="Trebuchet MS" w:hAnsi="Trebuchet MS" w:cstheme="minorHAnsi"/>
          <w:iCs/>
          <w:color w:val="000000" w:themeColor="text1"/>
          <w:sz w:val="20"/>
          <w:szCs w:val="20"/>
        </w:rPr>
        <w:t xml:space="preserve">. </w:t>
      </w:r>
      <w:r w:rsidRPr="00C27116">
        <w:rPr>
          <w:rFonts w:ascii="Trebuchet MS" w:hAnsi="Trebuchet MS" w:cstheme="minorHAnsi"/>
          <w:sz w:val="20"/>
          <w:szCs w:val="20"/>
        </w:rPr>
        <w:t>Instrukcij</w:t>
      </w:r>
      <w:r w:rsidR="00662F59">
        <w:rPr>
          <w:rFonts w:ascii="Trebuchet MS" w:hAnsi="Trebuchet MS" w:cstheme="minorHAnsi"/>
          <w:sz w:val="20"/>
          <w:szCs w:val="20"/>
        </w:rPr>
        <w:t>ą</w:t>
      </w:r>
      <w:r w:rsidRPr="00C27116">
        <w:rPr>
          <w:rFonts w:ascii="Trebuchet MS" w:hAnsi="Trebuchet MS" w:cstheme="minorHAnsi"/>
          <w:sz w:val="20"/>
          <w:szCs w:val="20"/>
        </w:rPr>
        <w:t>, kaip Tiekėjui užšifruoti Pasiūlymą</w:t>
      </w:r>
      <w:r w:rsidR="00857DEC">
        <w:rPr>
          <w:rFonts w:ascii="Trebuchet MS" w:hAnsi="Trebuchet MS" w:cstheme="minorHAnsi"/>
          <w:sz w:val="20"/>
          <w:szCs w:val="20"/>
        </w:rPr>
        <w:t>,</w:t>
      </w:r>
      <w:r w:rsidRPr="00C27116">
        <w:rPr>
          <w:rFonts w:ascii="Trebuchet MS" w:hAnsi="Trebuchet MS" w:cstheme="minorHAnsi"/>
          <w:sz w:val="20"/>
          <w:szCs w:val="20"/>
        </w:rPr>
        <w:t xml:space="preserve"> galima rasti interneto svetainėje</w:t>
      </w:r>
      <w:r w:rsidRPr="00C27116">
        <w:rPr>
          <w:rStyle w:val="FootnoteReference"/>
          <w:rFonts w:ascii="Trebuchet MS" w:hAnsi="Trebuchet MS" w:cstheme="minorHAnsi"/>
          <w:sz w:val="20"/>
          <w:szCs w:val="20"/>
        </w:rPr>
        <w:footnoteReference w:id="6"/>
      </w:r>
      <w:r w:rsidR="00CB018D" w:rsidRPr="00C27116">
        <w:rPr>
          <w:rFonts w:ascii="Trebuchet MS" w:hAnsi="Trebuchet MS" w:cstheme="minorHAnsi"/>
          <w:sz w:val="20"/>
          <w:szCs w:val="20"/>
        </w:rPr>
        <w:t>;</w:t>
      </w:r>
    </w:p>
    <w:p w14:paraId="50698FBE" w14:textId="4A2FC237" w:rsidR="00406D7D" w:rsidRPr="00C27116" w:rsidRDefault="00406D7D" w:rsidP="00406D7D">
      <w:pPr>
        <w:pStyle w:val="ListParagraph"/>
        <w:numPr>
          <w:ilvl w:val="2"/>
          <w:numId w:val="23"/>
        </w:numPr>
        <w:tabs>
          <w:tab w:val="left" w:pos="0"/>
          <w:tab w:val="left" w:pos="709"/>
        </w:tabs>
        <w:ind w:left="0" w:firstLine="0"/>
        <w:jc w:val="both"/>
        <w:rPr>
          <w:rFonts w:ascii="Trebuchet MS" w:hAnsi="Trebuchet MS" w:cstheme="minorHAnsi"/>
          <w:sz w:val="20"/>
          <w:szCs w:val="20"/>
        </w:rPr>
      </w:pPr>
      <w:r w:rsidRPr="00C27116">
        <w:rPr>
          <w:rFonts w:ascii="Trebuchet MS" w:hAnsi="Trebuchet MS" w:cstheme="minorHAnsi"/>
          <w:sz w:val="20"/>
          <w:szCs w:val="20"/>
        </w:rPr>
        <w:t xml:space="preserve">Iki vokų su Pasiūlymais atplėšimo procedūros (posėdžio) pradžios </w:t>
      </w:r>
      <w:r w:rsidRPr="00C27116">
        <w:rPr>
          <w:rFonts w:ascii="Trebuchet MS" w:hAnsi="Trebuchet MS" w:cstheme="minorHAnsi"/>
          <w:color w:val="000000" w:themeColor="text1"/>
          <w:sz w:val="20"/>
          <w:szCs w:val="20"/>
        </w:rPr>
        <w:t xml:space="preserve">CVP IS susirašinėjimo priemonėmis pateikti slaptažodį, su kuriuo </w:t>
      </w:r>
      <w:r w:rsidR="00085BE5" w:rsidRPr="00085BE5">
        <w:rPr>
          <w:rFonts w:ascii="Trebuchet MS" w:hAnsi="Trebuchet MS" w:cstheme="minorHAnsi"/>
          <w:color w:val="000000" w:themeColor="text1"/>
          <w:sz w:val="20"/>
          <w:szCs w:val="20"/>
        </w:rPr>
        <w:t xml:space="preserve">Perkantysis subjektas </w:t>
      </w:r>
      <w:r w:rsidRPr="00C27116">
        <w:rPr>
          <w:rFonts w:ascii="Trebuchet MS" w:hAnsi="Trebuchet MS" w:cstheme="minorHAnsi"/>
          <w:color w:val="000000" w:themeColor="text1"/>
          <w:sz w:val="20"/>
          <w:szCs w:val="20"/>
        </w:rPr>
        <w:t xml:space="preserve">galės iššifruoti pateiktą Pasiūlymą. </w:t>
      </w:r>
      <w:r w:rsidRPr="00C27116">
        <w:rPr>
          <w:rFonts w:ascii="Trebuchet MS" w:hAnsi="Trebuchet MS" w:cstheme="minorHAnsi"/>
          <w:color w:val="000000"/>
          <w:sz w:val="20"/>
          <w:szCs w:val="20"/>
          <w:lang w:eastAsia="lt-LT"/>
        </w:rPr>
        <w:t>Iškilus CVP IS techninėms problemoms, kai Tiekėjas neturi galimybės pateikti slaptažodžio per CVP IS susirašinėjimo priemonę, Tiekėjas turi teisę slaptažodį pateikti kitomis priemonėmis pasirinktinai: P</w:t>
      </w:r>
      <w:r w:rsidR="00085BE5">
        <w:rPr>
          <w:rFonts w:ascii="Trebuchet MS" w:hAnsi="Trebuchet MS" w:cstheme="minorHAnsi"/>
          <w:color w:val="000000"/>
          <w:sz w:val="20"/>
          <w:szCs w:val="20"/>
          <w:lang w:eastAsia="lt-LT"/>
        </w:rPr>
        <w:t>erkančiojo subjekto</w:t>
      </w:r>
      <w:r w:rsidRPr="00C27116">
        <w:rPr>
          <w:rFonts w:ascii="Trebuchet MS" w:hAnsi="Trebuchet MS" w:cstheme="minorHAnsi"/>
          <w:color w:val="000000"/>
          <w:sz w:val="20"/>
          <w:szCs w:val="20"/>
          <w:lang w:eastAsia="lt-LT"/>
        </w:rPr>
        <w:t xml:space="preserve"> oficialiu elektroniniu paštu arba raštu. Tokiu atveju Tiekėjas turėtų būti aktyvus ir įsitikinti, kad pateiktas slaptažodis laiku pasiekė adresatą (pavyzdžiui, susisiekęs su P</w:t>
      </w:r>
      <w:r w:rsidR="001A67DB">
        <w:rPr>
          <w:rFonts w:ascii="Trebuchet MS" w:hAnsi="Trebuchet MS" w:cstheme="minorHAnsi"/>
          <w:color w:val="000000"/>
          <w:sz w:val="20"/>
          <w:szCs w:val="20"/>
          <w:lang w:eastAsia="lt-LT"/>
        </w:rPr>
        <w:t>erkančiuoju subjektu</w:t>
      </w:r>
      <w:r w:rsidRPr="00C27116">
        <w:rPr>
          <w:rFonts w:ascii="Trebuchet MS" w:hAnsi="Trebuchet MS" w:cstheme="minorHAnsi"/>
          <w:color w:val="000000"/>
          <w:sz w:val="20"/>
          <w:szCs w:val="20"/>
          <w:lang w:eastAsia="lt-LT"/>
        </w:rPr>
        <w:t xml:space="preserve"> oficialiu jo telefonu ir (arba) kitais būdais). </w:t>
      </w:r>
    </w:p>
    <w:p w14:paraId="7B97CC6C" w14:textId="59235B3F" w:rsidR="00406D7D" w:rsidRPr="00C27116" w:rsidRDefault="00406D7D" w:rsidP="00406D7D">
      <w:pPr>
        <w:pStyle w:val="ListParagraph"/>
        <w:numPr>
          <w:ilvl w:val="1"/>
          <w:numId w:val="23"/>
        </w:numPr>
        <w:tabs>
          <w:tab w:val="left" w:pos="426"/>
          <w:tab w:val="left" w:pos="567"/>
        </w:tabs>
        <w:ind w:left="0" w:firstLine="0"/>
        <w:jc w:val="both"/>
        <w:rPr>
          <w:rFonts w:ascii="Trebuchet MS" w:eastAsia="Calibri" w:hAnsi="Trebuchet MS" w:cstheme="minorHAnsi"/>
          <w:color w:val="000000"/>
          <w:sz w:val="20"/>
          <w:szCs w:val="20"/>
          <w:lang w:eastAsia="lt-LT"/>
        </w:rPr>
      </w:pPr>
      <w:r w:rsidRPr="00C27116">
        <w:rPr>
          <w:rFonts w:ascii="Trebuchet MS" w:eastAsia="Calibri" w:hAnsi="Trebuchet MS" w:cstheme="minorHAnsi"/>
          <w:color w:val="000000"/>
          <w:sz w:val="20"/>
          <w:szCs w:val="20"/>
          <w:lang w:eastAsia="lt-LT"/>
        </w:rPr>
        <w:t>Tiekėjas pateikti slaptažodį ne CVP IS susirašinėjimo priemonėmis gali tik tuo atveju, jeigu buvo užfiksuotos techninės problemos ir informacija apie CVP IS sutrikimą yra paskelbta Viešųjų pirkimų tarnybos internetinėje svetainėje (</w:t>
      </w:r>
      <w:hyperlink r:id="rId14" w:history="1">
        <w:r w:rsidRPr="00C27116">
          <w:rPr>
            <w:rStyle w:val="Hyperlink"/>
            <w:rFonts w:ascii="Trebuchet MS" w:eastAsia="Calibri" w:hAnsi="Trebuchet MS" w:cstheme="minorHAnsi"/>
            <w:sz w:val="20"/>
            <w:szCs w:val="20"/>
            <w:lang w:eastAsia="lt-LT"/>
          </w:rPr>
          <w:t>http://vpt.lrv.lt</w:t>
        </w:r>
      </w:hyperlink>
      <w:r w:rsidRPr="00C27116">
        <w:rPr>
          <w:rFonts w:ascii="Trebuchet MS" w:eastAsia="Calibri" w:hAnsi="Trebuchet MS" w:cstheme="minorHAnsi"/>
          <w:sz w:val="20"/>
          <w:szCs w:val="20"/>
          <w:lang w:eastAsia="lt-LT"/>
        </w:rPr>
        <w:t>)</w:t>
      </w:r>
      <w:r w:rsidRPr="00C27116">
        <w:rPr>
          <w:rFonts w:ascii="Trebuchet MS" w:eastAsia="Calibri" w:hAnsi="Trebuchet MS" w:cstheme="minorHAnsi"/>
          <w:color w:val="000000"/>
          <w:sz w:val="20"/>
          <w:szCs w:val="20"/>
          <w:lang w:eastAsia="lt-LT"/>
        </w:rPr>
        <w:t>.</w:t>
      </w:r>
    </w:p>
    <w:p w14:paraId="782FA120" w14:textId="52FEB6B4" w:rsidR="00406D7D" w:rsidRPr="00C27116" w:rsidRDefault="00406D7D" w:rsidP="00406D7D">
      <w:pPr>
        <w:pStyle w:val="ListParagraph"/>
        <w:numPr>
          <w:ilvl w:val="1"/>
          <w:numId w:val="23"/>
        </w:numPr>
        <w:tabs>
          <w:tab w:val="left" w:pos="426"/>
          <w:tab w:val="left" w:pos="567"/>
        </w:tabs>
        <w:ind w:left="0" w:firstLine="0"/>
        <w:jc w:val="both"/>
        <w:rPr>
          <w:rFonts w:ascii="Trebuchet MS" w:eastAsia="Calibri" w:hAnsi="Trebuchet MS" w:cstheme="minorHAnsi"/>
          <w:color w:val="000000"/>
          <w:sz w:val="20"/>
          <w:szCs w:val="20"/>
          <w:lang w:eastAsia="lt-LT"/>
        </w:rPr>
      </w:pPr>
      <w:r w:rsidRPr="00C27116">
        <w:rPr>
          <w:rFonts w:ascii="Trebuchet MS" w:eastAsiaTheme="minorHAnsi" w:hAnsi="Trebuchet MS" w:cstheme="minorHAnsi"/>
          <w:color w:val="000000"/>
          <w:sz w:val="20"/>
          <w:szCs w:val="20"/>
        </w:rPr>
        <w:t xml:space="preserve">Iki vokų su Pasiūlymais atplėšimo procedūros (posėdžio) pradžios Tiekėjui nepateikus (dėl jo paties kaltės) slaptažodžio arba pateikus neteisingą slaptažodį, kuriuo naudodamasis </w:t>
      </w:r>
      <w:r w:rsidR="001A67DB" w:rsidRPr="001A67DB">
        <w:rPr>
          <w:rFonts w:ascii="Trebuchet MS" w:eastAsiaTheme="minorHAnsi" w:hAnsi="Trebuchet MS" w:cstheme="minorHAnsi"/>
          <w:color w:val="000000"/>
          <w:sz w:val="20"/>
          <w:szCs w:val="20"/>
        </w:rPr>
        <w:t>Perkantysis subjektas</w:t>
      </w:r>
      <w:r w:rsidRPr="00C27116">
        <w:rPr>
          <w:rFonts w:ascii="Trebuchet MS" w:eastAsiaTheme="minorHAnsi" w:hAnsi="Trebuchet MS" w:cstheme="minorHAnsi"/>
          <w:color w:val="000000"/>
          <w:sz w:val="20"/>
          <w:szCs w:val="20"/>
        </w:rPr>
        <w:t xml:space="preserve"> negalėjo iššifruoti Pasiūlymo, Tiekėjo Pasiūlymas vertinamas kaip </w:t>
      </w:r>
      <w:r w:rsidR="006C1733">
        <w:rPr>
          <w:rFonts w:ascii="Trebuchet MS" w:eastAsiaTheme="minorHAnsi" w:hAnsi="Trebuchet MS" w:cstheme="minorHAnsi"/>
          <w:color w:val="000000"/>
          <w:sz w:val="20"/>
          <w:szCs w:val="20"/>
        </w:rPr>
        <w:t>neatitinkantis Pirkimo sąlygų reikalavimų</w:t>
      </w:r>
      <w:r w:rsidRPr="00C27116">
        <w:rPr>
          <w:rFonts w:ascii="Trebuchet MS" w:eastAsiaTheme="minorHAnsi" w:hAnsi="Trebuchet MS" w:cstheme="minorHAnsi"/>
          <w:color w:val="000000"/>
          <w:sz w:val="20"/>
          <w:szCs w:val="20"/>
        </w:rPr>
        <w:t xml:space="preserve">. </w:t>
      </w:r>
    </w:p>
    <w:p w14:paraId="6A045AF4" w14:textId="77777777" w:rsidR="00406D7D" w:rsidRPr="00C27116" w:rsidRDefault="00406D7D" w:rsidP="00406D7D">
      <w:pPr>
        <w:rPr>
          <w:rFonts w:ascii="Trebuchet MS" w:hAnsi="Trebuchet MS" w:cstheme="minorHAnsi"/>
          <w:sz w:val="20"/>
          <w:szCs w:val="20"/>
        </w:rPr>
      </w:pPr>
    </w:p>
    <w:p w14:paraId="4E77EC37" w14:textId="77777777" w:rsidR="00B465E4" w:rsidRPr="001A67DB" w:rsidRDefault="00B465E4" w:rsidP="003E19FD">
      <w:pPr>
        <w:pStyle w:val="Heading1"/>
        <w:numPr>
          <w:ilvl w:val="0"/>
          <w:numId w:val="26"/>
        </w:numPr>
        <w:tabs>
          <w:tab w:val="left" w:pos="2835"/>
          <w:tab w:val="left" w:pos="4253"/>
        </w:tabs>
        <w:spacing w:before="60" w:after="60"/>
        <w:ind w:left="1985" w:firstLine="142"/>
        <w:rPr>
          <w:rFonts w:ascii="Trebuchet MS" w:hAnsi="Trebuchet MS" w:cstheme="minorHAnsi"/>
          <w:b/>
          <w:bCs/>
          <w:sz w:val="20"/>
          <w:szCs w:val="20"/>
        </w:rPr>
      </w:pPr>
      <w:bookmarkStart w:id="113" w:name="_Toc71192974"/>
      <w:bookmarkStart w:id="114" w:name="_Toc47844937"/>
      <w:bookmarkStart w:id="115" w:name="_Toc60289591"/>
      <w:bookmarkStart w:id="116" w:name="_Toc60479654"/>
      <w:bookmarkEnd w:id="75"/>
      <w:bookmarkEnd w:id="76"/>
      <w:bookmarkEnd w:id="77"/>
      <w:r w:rsidRPr="001A67DB">
        <w:rPr>
          <w:rFonts w:ascii="Trebuchet MS" w:hAnsi="Trebuchet MS" w:cstheme="minorHAnsi"/>
          <w:b/>
          <w:bCs/>
          <w:sz w:val="20"/>
          <w:szCs w:val="20"/>
        </w:rPr>
        <w:t>PRETENZIJŲ NAGRINĖJIMO TVARKA</w:t>
      </w:r>
      <w:bookmarkEnd w:id="113"/>
    </w:p>
    <w:bookmarkEnd w:id="114"/>
    <w:bookmarkEnd w:id="115"/>
    <w:bookmarkEnd w:id="116"/>
    <w:p w14:paraId="52D003DA" w14:textId="60ECC51B" w:rsidR="001A67DB" w:rsidRPr="001A67DB" w:rsidRDefault="001A67DB" w:rsidP="007D0D62">
      <w:pPr>
        <w:pStyle w:val="ListParagraph"/>
        <w:numPr>
          <w:ilvl w:val="1"/>
          <w:numId w:val="26"/>
        </w:numPr>
        <w:tabs>
          <w:tab w:val="left" w:pos="720"/>
          <w:tab w:val="left" w:pos="851"/>
        </w:tabs>
        <w:spacing w:before="60" w:after="60"/>
        <w:ind w:left="0" w:firstLine="0"/>
        <w:contextualSpacing w:val="0"/>
        <w:jc w:val="both"/>
        <w:rPr>
          <w:rFonts w:ascii="Trebuchet MS" w:hAnsi="Trebuchet MS" w:cstheme="minorHAnsi"/>
          <w:sz w:val="20"/>
          <w:szCs w:val="20"/>
        </w:rPr>
      </w:pPr>
      <w:r w:rsidRPr="001A67DB">
        <w:rPr>
          <w:rFonts w:ascii="Trebuchet MS" w:hAnsi="Trebuchet MS" w:cstheme="minorHAnsi"/>
          <w:iCs/>
          <w:sz w:val="20"/>
          <w:szCs w:val="20"/>
        </w:rPr>
        <w:t xml:space="preserve">Tiekėjas, kuris mano, kad Perkantysis subjektas nesilaikė </w:t>
      </w:r>
      <w:r w:rsidRPr="001A67DB">
        <w:rPr>
          <w:rStyle w:val="margin-left-101"/>
          <w:rFonts w:ascii="Trebuchet MS" w:hAnsi="Trebuchet MS" w:cstheme="minorHAnsi"/>
          <w:color w:val="000000"/>
          <w:sz w:val="20"/>
          <w:szCs w:val="20"/>
        </w:rPr>
        <w:t>PĮ</w:t>
      </w:r>
      <w:r w:rsidR="00605727">
        <w:rPr>
          <w:rFonts w:ascii="Trebuchet MS" w:hAnsi="Trebuchet MS" w:cstheme="minorHAnsi"/>
          <w:iCs/>
          <w:sz w:val="20"/>
          <w:szCs w:val="20"/>
        </w:rPr>
        <w:t xml:space="preserve"> </w:t>
      </w:r>
      <w:r w:rsidRPr="001A67DB">
        <w:rPr>
          <w:rFonts w:ascii="Trebuchet MS" w:hAnsi="Trebuchet MS" w:cstheme="minorHAnsi"/>
          <w:iCs/>
          <w:sz w:val="20"/>
          <w:szCs w:val="20"/>
        </w:rPr>
        <w:t xml:space="preserve">ir (arba) kitų teisės aktų reikalavimų ir tokiu būdu juos pažeidė, turi teisę pateikti </w:t>
      </w:r>
      <w:r w:rsidR="00085BE5">
        <w:rPr>
          <w:rFonts w:ascii="Trebuchet MS" w:hAnsi="Trebuchet MS" w:cstheme="minorHAnsi"/>
          <w:iCs/>
          <w:sz w:val="20"/>
          <w:szCs w:val="20"/>
        </w:rPr>
        <w:t>Perkančiajam subjektui</w:t>
      </w:r>
      <w:r w:rsidR="00605727">
        <w:rPr>
          <w:rFonts w:ascii="Trebuchet MS" w:hAnsi="Trebuchet MS" w:cstheme="minorHAnsi"/>
          <w:iCs/>
          <w:sz w:val="20"/>
          <w:szCs w:val="20"/>
        </w:rPr>
        <w:t xml:space="preserve"> </w:t>
      </w:r>
      <w:r w:rsidRPr="001A67DB">
        <w:rPr>
          <w:rFonts w:ascii="Trebuchet MS" w:hAnsi="Trebuchet MS" w:cstheme="minorHAnsi"/>
          <w:iCs/>
          <w:sz w:val="20"/>
          <w:szCs w:val="20"/>
        </w:rPr>
        <w:t>pretenziją:</w:t>
      </w:r>
    </w:p>
    <w:p w14:paraId="1130B3F1" w14:textId="765287E1" w:rsidR="001A67DB" w:rsidRPr="001A67DB" w:rsidRDefault="001A67DB" w:rsidP="007D0D62">
      <w:pPr>
        <w:pStyle w:val="ListParagraph"/>
        <w:numPr>
          <w:ilvl w:val="2"/>
          <w:numId w:val="26"/>
        </w:numPr>
        <w:tabs>
          <w:tab w:val="left" w:pos="851"/>
        </w:tabs>
        <w:spacing w:before="60" w:after="60"/>
        <w:ind w:left="0" w:firstLine="0"/>
        <w:contextualSpacing w:val="0"/>
        <w:jc w:val="both"/>
        <w:rPr>
          <w:rFonts w:ascii="Trebuchet MS" w:hAnsi="Trebuchet MS" w:cstheme="minorHAnsi"/>
          <w:sz w:val="20"/>
          <w:szCs w:val="20"/>
        </w:rPr>
      </w:pPr>
      <w:r w:rsidRPr="001A67DB">
        <w:rPr>
          <w:rFonts w:ascii="Trebuchet MS" w:hAnsi="Trebuchet MS" w:cstheme="minorHAnsi"/>
          <w:sz w:val="20"/>
          <w:szCs w:val="20"/>
        </w:rPr>
        <w:t xml:space="preserve">Tarptautinių pirkimų atveju per 10 dienų, o </w:t>
      </w:r>
      <w:r w:rsidR="00894D4F">
        <w:rPr>
          <w:rFonts w:ascii="Trebuchet MS" w:hAnsi="Trebuchet MS" w:cstheme="minorHAnsi"/>
          <w:sz w:val="20"/>
          <w:szCs w:val="20"/>
        </w:rPr>
        <w:t>s</w:t>
      </w:r>
      <w:r w:rsidRPr="001A67DB">
        <w:rPr>
          <w:rFonts w:ascii="Trebuchet MS" w:hAnsi="Trebuchet MS" w:cstheme="minorHAnsi"/>
          <w:sz w:val="20"/>
          <w:szCs w:val="20"/>
        </w:rPr>
        <w:t>upaprastintų pirkimų atveju – per 5 darbo dienas nuo Perkančiojo subjekto pranešimo raštu apie jo priimtą sprendimą išsiuntimo Tiekėjams dienos, o jeigu šis pranešimas nebuvo siunčiamas elektroninėmis priemonėmis, – per 15 dienų;</w:t>
      </w:r>
      <w:r w:rsidRPr="001A67DB" w:rsidDel="009B2A1B">
        <w:rPr>
          <w:rFonts w:ascii="Trebuchet MS" w:hAnsi="Trebuchet MS" w:cstheme="minorHAnsi"/>
          <w:iCs/>
          <w:sz w:val="20"/>
          <w:szCs w:val="20"/>
        </w:rPr>
        <w:t xml:space="preserve"> </w:t>
      </w:r>
    </w:p>
    <w:p w14:paraId="1473CDB0" w14:textId="5733B23B" w:rsidR="001A67DB" w:rsidRPr="001A67DB" w:rsidRDefault="001A67DB" w:rsidP="007D0D62">
      <w:pPr>
        <w:pStyle w:val="ListParagraph"/>
        <w:numPr>
          <w:ilvl w:val="2"/>
          <w:numId w:val="26"/>
        </w:numPr>
        <w:tabs>
          <w:tab w:val="left" w:pos="851"/>
        </w:tabs>
        <w:spacing w:before="60" w:after="60"/>
        <w:ind w:left="0" w:firstLine="0"/>
        <w:contextualSpacing w:val="0"/>
        <w:jc w:val="both"/>
        <w:rPr>
          <w:rFonts w:ascii="Trebuchet MS" w:hAnsi="Trebuchet MS" w:cstheme="minorHAnsi"/>
          <w:color w:val="000000"/>
          <w:sz w:val="20"/>
          <w:szCs w:val="20"/>
        </w:rPr>
      </w:pPr>
      <w:r w:rsidRPr="001A67DB">
        <w:rPr>
          <w:rFonts w:ascii="Trebuchet MS" w:hAnsi="Trebuchet MS" w:cstheme="minorHAnsi"/>
          <w:sz w:val="20"/>
          <w:szCs w:val="20"/>
        </w:rPr>
        <w:t xml:space="preserve">Tarptautinių pirkimų atveju per 10 dienų, o </w:t>
      </w:r>
      <w:r w:rsidR="00894D4F">
        <w:rPr>
          <w:rFonts w:ascii="Trebuchet MS" w:hAnsi="Trebuchet MS" w:cstheme="minorHAnsi"/>
          <w:sz w:val="20"/>
          <w:szCs w:val="20"/>
        </w:rPr>
        <w:t>s</w:t>
      </w:r>
      <w:r w:rsidRPr="001A67DB">
        <w:rPr>
          <w:rFonts w:ascii="Trebuchet MS" w:hAnsi="Trebuchet MS" w:cstheme="minorHAnsi"/>
          <w:sz w:val="20"/>
          <w:szCs w:val="20"/>
        </w:rPr>
        <w:t xml:space="preserve">upaprastintų pirkimų atveju – </w:t>
      </w:r>
      <w:r w:rsidRPr="001A67DB">
        <w:rPr>
          <w:rFonts w:ascii="Trebuchet MS" w:hAnsi="Trebuchet MS" w:cstheme="minorHAnsi"/>
          <w:color w:val="000000"/>
          <w:sz w:val="20"/>
          <w:szCs w:val="20"/>
        </w:rPr>
        <w:t>per 5 darbo dienas nuo paskelbimo apie P</w:t>
      </w:r>
      <w:r w:rsidR="00085BE5">
        <w:rPr>
          <w:rFonts w:ascii="Trebuchet MS" w:hAnsi="Trebuchet MS" w:cstheme="minorHAnsi"/>
          <w:color w:val="000000"/>
          <w:sz w:val="20"/>
          <w:szCs w:val="20"/>
        </w:rPr>
        <w:t>erkančiojo subjekto</w:t>
      </w:r>
      <w:r w:rsidRPr="001A67DB">
        <w:rPr>
          <w:rFonts w:ascii="Trebuchet MS" w:hAnsi="Trebuchet MS" w:cstheme="minorHAnsi"/>
          <w:color w:val="000000"/>
          <w:sz w:val="20"/>
          <w:szCs w:val="20"/>
        </w:rPr>
        <w:t xml:space="preserve"> priimtą sprendimą dienos, jeigu </w:t>
      </w:r>
      <w:r w:rsidRPr="001A67DB">
        <w:rPr>
          <w:rStyle w:val="margin-left-101"/>
          <w:rFonts w:ascii="Trebuchet MS" w:hAnsi="Trebuchet MS" w:cstheme="minorHAnsi"/>
          <w:color w:val="000000"/>
          <w:sz w:val="20"/>
          <w:szCs w:val="20"/>
        </w:rPr>
        <w:t>PĮ</w:t>
      </w:r>
      <w:r w:rsidRPr="001A67DB">
        <w:rPr>
          <w:rFonts w:ascii="Trebuchet MS" w:hAnsi="Trebuchet MS" w:cstheme="minorHAnsi"/>
          <w:color w:val="000000"/>
          <w:sz w:val="20"/>
          <w:szCs w:val="20"/>
        </w:rPr>
        <w:t xml:space="preserve"> nėra reikalavimo raštu informuoti Tiekėjus apie P</w:t>
      </w:r>
      <w:r w:rsidR="00085BE5">
        <w:rPr>
          <w:rFonts w:ascii="Trebuchet MS" w:hAnsi="Trebuchet MS" w:cstheme="minorHAnsi"/>
          <w:color w:val="000000"/>
          <w:sz w:val="20"/>
          <w:szCs w:val="20"/>
        </w:rPr>
        <w:t xml:space="preserve">erkančiojo subjekto </w:t>
      </w:r>
      <w:r w:rsidRPr="001A67DB">
        <w:rPr>
          <w:rFonts w:ascii="Trebuchet MS" w:hAnsi="Trebuchet MS" w:cstheme="minorHAnsi"/>
          <w:color w:val="000000"/>
          <w:sz w:val="20"/>
          <w:szCs w:val="20"/>
        </w:rPr>
        <w:t>priimtus sprendimus.</w:t>
      </w:r>
    </w:p>
    <w:p w14:paraId="39A6A810" w14:textId="77777777" w:rsidR="001A67DB" w:rsidRPr="001A67DB" w:rsidRDefault="001A67DB" w:rsidP="007D0D62">
      <w:pPr>
        <w:pStyle w:val="ListParagraph"/>
        <w:numPr>
          <w:ilvl w:val="1"/>
          <w:numId w:val="26"/>
        </w:numPr>
        <w:tabs>
          <w:tab w:val="left" w:pos="709"/>
          <w:tab w:val="left" w:pos="851"/>
        </w:tabs>
        <w:spacing w:before="60" w:after="60"/>
        <w:ind w:left="0" w:firstLine="0"/>
        <w:contextualSpacing w:val="0"/>
        <w:jc w:val="both"/>
        <w:rPr>
          <w:rFonts w:ascii="Trebuchet MS" w:hAnsi="Trebuchet MS" w:cstheme="minorHAnsi"/>
          <w:sz w:val="20"/>
          <w:szCs w:val="20"/>
        </w:rPr>
      </w:pPr>
      <w:r w:rsidRPr="001A67DB">
        <w:rPr>
          <w:rFonts w:ascii="Trebuchet MS" w:hAnsi="Trebuchet MS" w:cstheme="minorHAnsi"/>
          <w:iCs/>
          <w:sz w:val="20"/>
          <w:szCs w:val="20"/>
        </w:rPr>
        <w:lastRenderedPageBreak/>
        <w:t>Siekiant užtikrinti vienodą Tiekėjo teikiamų prašymų aiškinimą, Tiekėjas, teikdamas Perkančiajam subjektui pretenziją, turi aiškiai raštu nurodyti, kad jo teikiamas prašymas turi būti laikomas pretenzija.</w:t>
      </w:r>
    </w:p>
    <w:p w14:paraId="498A4075" w14:textId="323FDED7" w:rsidR="001A67DB" w:rsidRPr="001A67DB" w:rsidRDefault="001A67DB" w:rsidP="007D0D62">
      <w:pPr>
        <w:pStyle w:val="ListParagraph"/>
        <w:numPr>
          <w:ilvl w:val="1"/>
          <w:numId w:val="26"/>
        </w:numPr>
        <w:tabs>
          <w:tab w:val="left" w:pos="709"/>
          <w:tab w:val="left" w:pos="851"/>
        </w:tabs>
        <w:spacing w:before="60" w:after="60"/>
        <w:ind w:left="0" w:firstLine="0"/>
        <w:contextualSpacing w:val="0"/>
        <w:jc w:val="both"/>
        <w:rPr>
          <w:rFonts w:ascii="Trebuchet MS" w:hAnsi="Trebuchet MS" w:cstheme="minorHAnsi"/>
          <w:sz w:val="20"/>
          <w:szCs w:val="20"/>
        </w:rPr>
      </w:pPr>
      <w:r w:rsidRPr="001A67DB">
        <w:rPr>
          <w:rFonts w:ascii="Trebuchet MS" w:hAnsi="Trebuchet MS" w:cstheme="minorHAnsi"/>
          <w:iCs/>
          <w:sz w:val="20"/>
          <w:szCs w:val="20"/>
        </w:rPr>
        <w:t xml:space="preserve">Perkantysis subjektas, gavęs Tiekėjo rašytinę pretenziją, </w:t>
      </w:r>
      <w:r w:rsidRPr="001A67DB">
        <w:rPr>
          <w:rFonts w:ascii="Trebuchet MS" w:hAnsi="Trebuchet MS" w:cstheme="minorHAnsi"/>
          <w:sz w:val="20"/>
          <w:szCs w:val="20"/>
        </w:rPr>
        <w:t xml:space="preserve">nedelsdamas sustabdo Pirkimo procedūras, kol bus išnagrinėta gauta pretenzija ir priimtas sprendimas. </w:t>
      </w:r>
    </w:p>
    <w:p w14:paraId="57D7AFC1" w14:textId="01B154B9" w:rsidR="001A67DB" w:rsidRPr="00C207CD" w:rsidRDefault="001A67DB" w:rsidP="007D0D62">
      <w:pPr>
        <w:pStyle w:val="ListParagraph"/>
        <w:numPr>
          <w:ilvl w:val="1"/>
          <w:numId w:val="26"/>
        </w:numPr>
        <w:tabs>
          <w:tab w:val="left" w:pos="709"/>
          <w:tab w:val="left" w:pos="851"/>
        </w:tabs>
        <w:spacing w:before="60" w:after="60"/>
        <w:ind w:left="0" w:firstLine="0"/>
        <w:contextualSpacing w:val="0"/>
        <w:jc w:val="both"/>
        <w:rPr>
          <w:rFonts w:ascii="Trebuchet MS" w:hAnsi="Trebuchet MS" w:cstheme="minorHAnsi"/>
          <w:sz w:val="20"/>
          <w:szCs w:val="20"/>
        </w:rPr>
      </w:pPr>
      <w:r w:rsidRPr="001A67DB">
        <w:rPr>
          <w:rFonts w:ascii="Trebuchet MS" w:hAnsi="Trebuchet MS" w:cstheme="minorHAnsi"/>
          <w:color w:val="000000"/>
          <w:sz w:val="20"/>
          <w:szCs w:val="20"/>
        </w:rPr>
        <w:t>Perkantysis subjektas išnagrinėja pretenziją, priima motyvuotą sprendimą ir apie jį, taip pat apie anksčiau praneštų Pirkimo procedūros terminų pasikeitimą raštu praneša pretenziją pateikusiam Tiekėjui</w:t>
      </w:r>
      <w:r w:rsidR="00953D03">
        <w:rPr>
          <w:rFonts w:ascii="Trebuchet MS" w:hAnsi="Trebuchet MS" w:cstheme="minorHAnsi"/>
          <w:color w:val="000000"/>
          <w:sz w:val="20"/>
          <w:szCs w:val="20"/>
        </w:rPr>
        <w:t xml:space="preserve"> </w:t>
      </w:r>
      <w:r w:rsidRPr="001A67DB">
        <w:rPr>
          <w:rFonts w:ascii="Trebuchet MS" w:hAnsi="Trebuchet MS" w:cstheme="minorHAnsi"/>
          <w:color w:val="000000"/>
          <w:sz w:val="20"/>
          <w:szCs w:val="20"/>
        </w:rPr>
        <w:t xml:space="preserve">ir suinteresuotiems </w:t>
      </w:r>
      <w:r w:rsidR="00953D03">
        <w:rPr>
          <w:rFonts w:ascii="Trebuchet MS" w:hAnsi="Trebuchet MS" w:cstheme="minorHAnsi"/>
          <w:color w:val="000000"/>
          <w:sz w:val="20"/>
          <w:szCs w:val="20"/>
        </w:rPr>
        <w:t>Tiekėjams</w:t>
      </w:r>
      <w:r w:rsidR="00953D03" w:rsidRPr="001A67DB">
        <w:rPr>
          <w:rFonts w:ascii="Trebuchet MS" w:hAnsi="Trebuchet MS" w:cstheme="minorHAnsi"/>
          <w:color w:val="000000"/>
          <w:sz w:val="20"/>
          <w:szCs w:val="20"/>
        </w:rPr>
        <w:t xml:space="preserve"> </w:t>
      </w:r>
      <w:r w:rsidRPr="001A67DB">
        <w:rPr>
          <w:rFonts w:ascii="Trebuchet MS" w:hAnsi="Trebuchet MS" w:cstheme="minorHAnsi"/>
          <w:color w:val="000000"/>
          <w:sz w:val="20"/>
          <w:szCs w:val="20"/>
        </w:rPr>
        <w:t>ne vėliau kaip per 6 darbo dienas nuo pretenzijos gavimo dienos.</w:t>
      </w:r>
    </w:p>
    <w:p w14:paraId="0B0BEA18" w14:textId="1FD8EB82" w:rsidR="00C207CD" w:rsidRPr="00C207CD" w:rsidRDefault="00C207CD" w:rsidP="00C207CD">
      <w:pPr>
        <w:pStyle w:val="ListParagraph"/>
        <w:numPr>
          <w:ilvl w:val="1"/>
          <w:numId w:val="26"/>
        </w:numPr>
        <w:tabs>
          <w:tab w:val="left" w:pos="709"/>
        </w:tabs>
        <w:ind w:left="0" w:firstLine="0"/>
        <w:jc w:val="both"/>
        <w:rPr>
          <w:rFonts w:ascii="Trebuchet MS" w:hAnsi="Trebuchet MS" w:cstheme="minorHAnsi"/>
          <w:sz w:val="20"/>
          <w:szCs w:val="20"/>
        </w:rPr>
      </w:pPr>
      <w:r w:rsidRPr="00C207CD">
        <w:rPr>
          <w:rFonts w:ascii="Trebuchet MS" w:hAnsi="Trebuchet MS" w:cstheme="minorHAnsi"/>
          <w:sz w:val="20"/>
          <w:szCs w:val="20"/>
        </w:rPr>
        <w:t>Perkantysis subjektas negali sudaryti Sutarties anksčiau negu po 10 dienų tarptautinių pirkimų atveju ar anksčiau negu po 5 darbo dienų supaprastintų pirkimų atveju nuo rašytinio pranešimo apie jo priimtą sprendimą išsiuntimo pretenziją pateikusiam Tiekėjui, suinteresuotiems kandidatams ir suinteresuotiems dalyviams dienos, o jeigu šis pranešimas nebuvo siunčiamas elektroninėmis priemonėmis, – ne anksčiau negu po 15 dienų.</w:t>
      </w:r>
    </w:p>
    <w:p w14:paraId="087E647F" w14:textId="1AA42D16" w:rsidR="001A67DB" w:rsidRPr="00C207CD" w:rsidRDefault="00C207CD" w:rsidP="007D0D62">
      <w:pPr>
        <w:pStyle w:val="ListParagraph"/>
        <w:numPr>
          <w:ilvl w:val="1"/>
          <w:numId w:val="26"/>
        </w:numPr>
        <w:tabs>
          <w:tab w:val="left" w:pos="709"/>
          <w:tab w:val="left" w:pos="851"/>
        </w:tabs>
        <w:spacing w:before="60" w:after="60"/>
        <w:ind w:left="0" w:firstLine="0"/>
        <w:contextualSpacing w:val="0"/>
        <w:jc w:val="both"/>
        <w:rPr>
          <w:rFonts w:ascii="Trebuchet MS" w:hAnsi="Trebuchet MS" w:cstheme="minorHAnsi"/>
          <w:color w:val="000000"/>
          <w:sz w:val="20"/>
          <w:szCs w:val="20"/>
        </w:rPr>
      </w:pPr>
      <w:r w:rsidRPr="00C207CD">
        <w:rPr>
          <w:rFonts w:ascii="Trebuchet MS" w:eastAsiaTheme="minorHAnsi" w:hAnsi="Trebuchet MS" w:cstheme="minorHAnsi"/>
          <w:color w:val="000000"/>
          <w:sz w:val="20"/>
          <w:szCs w:val="20"/>
        </w:rPr>
        <w:t>Perkantysis subjektas privalo nagrinėti tik tas Tiekėjų pretenzijas, kurios gautos iki Sutarties sudarymo dienos ir pateiktos laikantis BPS 1</w:t>
      </w:r>
      <w:r w:rsidR="00650770">
        <w:rPr>
          <w:rFonts w:ascii="Trebuchet MS" w:eastAsiaTheme="minorHAnsi" w:hAnsi="Trebuchet MS" w:cstheme="minorHAnsi"/>
          <w:color w:val="000000"/>
          <w:sz w:val="20"/>
          <w:szCs w:val="20"/>
        </w:rPr>
        <w:t>3</w:t>
      </w:r>
      <w:r w:rsidRPr="00C207CD">
        <w:rPr>
          <w:rFonts w:ascii="Trebuchet MS" w:eastAsiaTheme="minorHAnsi" w:hAnsi="Trebuchet MS" w:cstheme="minorHAnsi"/>
          <w:color w:val="000000"/>
          <w:sz w:val="20"/>
          <w:szCs w:val="20"/>
        </w:rPr>
        <w:t>.1 punkte nustatytų terminų. Perkantysis subjektas neprivalo nagrinėti pretenzijų, teikiamų pakartotinai dėl to paties Perkančiojo subjekto priimto sprendimo arba atlikto veiksmo.</w:t>
      </w:r>
    </w:p>
    <w:p w14:paraId="08247BD1" w14:textId="77777777" w:rsidR="00C207CD" w:rsidRPr="001A67DB" w:rsidRDefault="00C207CD" w:rsidP="00C207CD">
      <w:pPr>
        <w:pStyle w:val="ListParagraph"/>
        <w:tabs>
          <w:tab w:val="left" w:pos="709"/>
          <w:tab w:val="left" w:pos="851"/>
        </w:tabs>
        <w:spacing w:before="60" w:after="60"/>
        <w:ind w:left="0"/>
        <w:contextualSpacing w:val="0"/>
        <w:jc w:val="both"/>
        <w:rPr>
          <w:rFonts w:ascii="Trebuchet MS" w:hAnsi="Trebuchet MS" w:cstheme="minorHAnsi"/>
          <w:color w:val="000000"/>
          <w:sz w:val="20"/>
          <w:szCs w:val="20"/>
        </w:rPr>
      </w:pPr>
    </w:p>
    <w:p w14:paraId="666653A1" w14:textId="683EE034" w:rsidR="007B4F20" w:rsidRPr="00027C42" w:rsidRDefault="000B4CD6" w:rsidP="00870701">
      <w:pPr>
        <w:pStyle w:val="Heading1"/>
        <w:numPr>
          <w:ilvl w:val="0"/>
          <w:numId w:val="26"/>
        </w:numPr>
        <w:spacing w:before="60" w:after="60"/>
        <w:jc w:val="center"/>
        <w:rPr>
          <w:rFonts w:ascii="Trebuchet MS" w:hAnsi="Trebuchet MS" w:cstheme="minorHAnsi"/>
          <w:b/>
          <w:bCs/>
          <w:sz w:val="20"/>
          <w:szCs w:val="20"/>
        </w:rPr>
      </w:pPr>
      <w:bookmarkStart w:id="117" w:name="_Toc60479656"/>
      <w:bookmarkStart w:id="118" w:name="_Toc341687227"/>
      <w:bookmarkStart w:id="119" w:name="_Toc387142386"/>
      <w:bookmarkStart w:id="120" w:name="_Toc71192975"/>
      <w:r w:rsidRPr="00027C42">
        <w:rPr>
          <w:rFonts w:ascii="Trebuchet MS" w:hAnsi="Trebuchet MS" w:cstheme="minorHAnsi"/>
          <w:b/>
          <w:bCs/>
          <w:sz w:val="20"/>
          <w:szCs w:val="20"/>
        </w:rPr>
        <w:t>SUTARTIES</w:t>
      </w:r>
      <w:r w:rsidR="00F11D32" w:rsidRPr="00027C42">
        <w:rPr>
          <w:rFonts w:ascii="Trebuchet MS" w:hAnsi="Trebuchet MS" w:cstheme="minorHAnsi"/>
          <w:b/>
          <w:bCs/>
          <w:sz w:val="20"/>
          <w:szCs w:val="20"/>
        </w:rPr>
        <w:t xml:space="preserve"> </w:t>
      </w:r>
      <w:r w:rsidRPr="00027C42">
        <w:rPr>
          <w:rFonts w:ascii="Trebuchet MS" w:hAnsi="Trebuchet MS" w:cstheme="minorHAnsi"/>
          <w:b/>
          <w:bCs/>
          <w:sz w:val="20"/>
          <w:szCs w:val="20"/>
        </w:rPr>
        <w:t>TERMINAI IR SĄLYGOS</w:t>
      </w:r>
      <w:bookmarkEnd w:id="60"/>
      <w:bookmarkEnd w:id="61"/>
      <w:bookmarkEnd w:id="62"/>
      <w:bookmarkEnd w:id="117"/>
      <w:bookmarkEnd w:id="118"/>
      <w:bookmarkEnd w:id="119"/>
      <w:bookmarkEnd w:id="120"/>
    </w:p>
    <w:p w14:paraId="7EA32525" w14:textId="6B4A773A" w:rsidR="00E66179" w:rsidRPr="00027C42" w:rsidRDefault="00027C42" w:rsidP="00870701">
      <w:pPr>
        <w:pStyle w:val="ListParagraph"/>
        <w:numPr>
          <w:ilvl w:val="1"/>
          <w:numId w:val="26"/>
        </w:numPr>
        <w:tabs>
          <w:tab w:val="left" w:pos="567"/>
        </w:tabs>
        <w:spacing w:before="60" w:after="60"/>
        <w:ind w:left="1997" w:hanging="1997"/>
        <w:jc w:val="both"/>
        <w:rPr>
          <w:rFonts w:ascii="Trebuchet MS" w:hAnsi="Trebuchet MS" w:cstheme="minorHAnsi"/>
          <w:sz w:val="20"/>
          <w:szCs w:val="20"/>
        </w:rPr>
      </w:pPr>
      <w:r w:rsidRPr="00027C42">
        <w:rPr>
          <w:rFonts w:ascii="Trebuchet MS" w:hAnsi="Trebuchet MS" w:cstheme="minorHAnsi"/>
          <w:sz w:val="20"/>
          <w:szCs w:val="20"/>
        </w:rPr>
        <w:t xml:space="preserve"> </w:t>
      </w:r>
      <w:r w:rsidR="007B4F20" w:rsidRPr="00027C42">
        <w:rPr>
          <w:rFonts w:ascii="Trebuchet MS" w:hAnsi="Trebuchet MS" w:cstheme="minorHAnsi"/>
          <w:sz w:val="20"/>
          <w:szCs w:val="20"/>
        </w:rPr>
        <w:t>Sutartis</w:t>
      </w:r>
      <w:r w:rsidR="00F11D32" w:rsidRPr="00027C42">
        <w:rPr>
          <w:rFonts w:ascii="Trebuchet MS" w:hAnsi="Trebuchet MS" w:cstheme="minorHAnsi"/>
          <w:sz w:val="20"/>
          <w:szCs w:val="20"/>
        </w:rPr>
        <w:t xml:space="preserve"> </w:t>
      </w:r>
      <w:r w:rsidR="007B4F20" w:rsidRPr="00027C42">
        <w:rPr>
          <w:rFonts w:ascii="Trebuchet MS" w:hAnsi="Trebuchet MS" w:cstheme="minorHAnsi"/>
          <w:sz w:val="20"/>
          <w:szCs w:val="20"/>
        </w:rPr>
        <w:t xml:space="preserve">bus sudaroma su </w:t>
      </w:r>
      <w:r w:rsidR="007253F6" w:rsidRPr="00027C42">
        <w:rPr>
          <w:rFonts w:ascii="Trebuchet MS" w:hAnsi="Trebuchet MS" w:cstheme="minorHAnsi"/>
          <w:sz w:val="20"/>
          <w:szCs w:val="20"/>
        </w:rPr>
        <w:t xml:space="preserve">Laimėjusiu </w:t>
      </w:r>
      <w:r w:rsidR="00EB5810" w:rsidRPr="00027C42">
        <w:rPr>
          <w:rFonts w:ascii="Trebuchet MS" w:hAnsi="Trebuchet MS" w:cstheme="minorHAnsi"/>
          <w:sz w:val="20"/>
          <w:szCs w:val="20"/>
        </w:rPr>
        <w:t>Tiekėju</w:t>
      </w:r>
      <w:r w:rsidR="00E66179" w:rsidRPr="00027C42">
        <w:rPr>
          <w:rFonts w:ascii="Trebuchet MS" w:hAnsi="Trebuchet MS" w:cstheme="minorHAnsi"/>
          <w:sz w:val="20"/>
          <w:szCs w:val="20"/>
        </w:rPr>
        <w:t>.</w:t>
      </w:r>
    </w:p>
    <w:p w14:paraId="54D7DCEA" w14:textId="30C501DB" w:rsidR="00027C42" w:rsidRPr="00453EAC" w:rsidRDefault="00027C42" w:rsidP="00453EAC">
      <w:pPr>
        <w:pStyle w:val="ListParagraph"/>
        <w:numPr>
          <w:ilvl w:val="1"/>
          <w:numId w:val="26"/>
        </w:numPr>
        <w:tabs>
          <w:tab w:val="left" w:pos="0"/>
          <w:tab w:val="left" w:pos="142"/>
          <w:tab w:val="left" w:pos="567"/>
          <w:tab w:val="left" w:pos="709"/>
          <w:tab w:val="left" w:pos="851"/>
        </w:tabs>
        <w:spacing w:before="60" w:after="60"/>
        <w:ind w:left="0" w:firstLine="0"/>
        <w:jc w:val="both"/>
        <w:rPr>
          <w:rFonts w:ascii="Trebuchet MS" w:hAnsi="Trebuchet MS" w:cstheme="minorHAnsi"/>
          <w:sz w:val="20"/>
          <w:szCs w:val="20"/>
        </w:rPr>
      </w:pPr>
      <w:r w:rsidRPr="00453EAC">
        <w:rPr>
          <w:rFonts w:ascii="Trebuchet MS" w:hAnsi="Trebuchet MS" w:cstheme="minorHAnsi"/>
          <w:sz w:val="20"/>
          <w:szCs w:val="20"/>
        </w:rPr>
        <w:t xml:space="preserve">Jei Tiekėjas, kuriam buvo pasiūlyta sudaryti Sutartį raštu atsisako ją sudaryti arba nepateikia Pirkimo </w:t>
      </w:r>
      <w:r w:rsidR="00985C08">
        <w:rPr>
          <w:rFonts w:ascii="Trebuchet MS" w:hAnsi="Trebuchet MS" w:cstheme="minorHAnsi"/>
          <w:sz w:val="20"/>
          <w:szCs w:val="20"/>
        </w:rPr>
        <w:t>sąlygose</w:t>
      </w:r>
      <w:r w:rsidR="00985C08" w:rsidRPr="00453EAC">
        <w:rPr>
          <w:rFonts w:ascii="Trebuchet MS" w:hAnsi="Trebuchet MS" w:cstheme="minorHAnsi"/>
          <w:sz w:val="20"/>
          <w:szCs w:val="20"/>
        </w:rPr>
        <w:t xml:space="preserve"> </w:t>
      </w:r>
      <w:r w:rsidRPr="00453EAC">
        <w:rPr>
          <w:rFonts w:ascii="Trebuchet MS" w:hAnsi="Trebuchet MS" w:cstheme="minorHAnsi"/>
          <w:sz w:val="20"/>
          <w:szCs w:val="20"/>
        </w:rPr>
        <w:t>nu</w:t>
      </w:r>
      <w:r w:rsidR="00985C08">
        <w:rPr>
          <w:rFonts w:ascii="Trebuchet MS" w:hAnsi="Trebuchet MS" w:cstheme="minorHAnsi"/>
          <w:sz w:val="20"/>
          <w:szCs w:val="20"/>
        </w:rPr>
        <w:t>rod</w:t>
      </w:r>
      <w:r w:rsidRPr="00453EAC">
        <w:rPr>
          <w:rFonts w:ascii="Trebuchet MS" w:hAnsi="Trebuchet MS" w:cstheme="minorHAnsi"/>
          <w:sz w:val="20"/>
          <w:szCs w:val="20"/>
        </w:rPr>
        <w:t xml:space="preserve">yto Sutarties įvykdymo užtikrinimą patvirtinančio dokumento (jei taikoma), arba iki Perkančiojo subjekto nurodyto laiko nepasirašo Sutarties, arba atsisako sudaryti Sutartį </w:t>
      </w:r>
      <w:r w:rsidRPr="00453EAC">
        <w:rPr>
          <w:rStyle w:val="margin-left-101"/>
          <w:rFonts w:ascii="Trebuchet MS" w:hAnsi="Trebuchet MS" w:cstheme="minorHAnsi"/>
          <w:color w:val="000000"/>
          <w:sz w:val="20"/>
          <w:szCs w:val="20"/>
        </w:rPr>
        <w:t>PĮ</w:t>
      </w:r>
      <w:r w:rsidRPr="00453EAC">
        <w:rPr>
          <w:rFonts w:ascii="Trebuchet MS" w:hAnsi="Trebuchet MS" w:cstheme="minorHAnsi"/>
          <w:color w:val="000000"/>
          <w:sz w:val="20"/>
          <w:szCs w:val="20"/>
          <w:shd w:val="clear" w:color="auto" w:fill="FFFFFF"/>
        </w:rPr>
        <w:t xml:space="preserve"> ir Pirkimo </w:t>
      </w:r>
      <w:r w:rsidR="00985C08">
        <w:rPr>
          <w:rFonts w:ascii="Trebuchet MS" w:hAnsi="Trebuchet MS" w:cstheme="minorHAnsi"/>
          <w:color w:val="000000"/>
          <w:sz w:val="20"/>
          <w:szCs w:val="20"/>
          <w:shd w:val="clear" w:color="auto" w:fill="FFFFFF"/>
        </w:rPr>
        <w:t>sąlygose</w:t>
      </w:r>
      <w:r w:rsidR="00985C08" w:rsidRPr="00453EAC">
        <w:rPr>
          <w:rFonts w:ascii="Trebuchet MS" w:hAnsi="Trebuchet MS" w:cstheme="minorHAnsi"/>
          <w:color w:val="000000"/>
          <w:sz w:val="20"/>
          <w:szCs w:val="20"/>
          <w:shd w:val="clear" w:color="auto" w:fill="FFFFFF"/>
        </w:rPr>
        <w:t xml:space="preserve"> </w:t>
      </w:r>
      <w:r w:rsidRPr="00453EAC">
        <w:rPr>
          <w:rFonts w:ascii="Trebuchet MS" w:hAnsi="Trebuchet MS" w:cstheme="minorHAnsi"/>
          <w:color w:val="000000"/>
          <w:sz w:val="20"/>
          <w:szCs w:val="20"/>
          <w:shd w:val="clear" w:color="auto" w:fill="FFFFFF"/>
        </w:rPr>
        <w:t xml:space="preserve">nustatytomis </w:t>
      </w:r>
      <w:r w:rsidR="00985C08">
        <w:rPr>
          <w:rFonts w:ascii="Trebuchet MS" w:hAnsi="Trebuchet MS" w:cstheme="minorHAnsi"/>
          <w:color w:val="000000"/>
          <w:sz w:val="20"/>
          <w:szCs w:val="20"/>
          <w:shd w:val="clear" w:color="auto" w:fill="FFFFFF"/>
        </w:rPr>
        <w:t>s</w:t>
      </w:r>
      <w:r w:rsidRPr="00453EAC">
        <w:rPr>
          <w:rFonts w:ascii="Trebuchet MS" w:hAnsi="Trebuchet MS" w:cstheme="minorHAnsi"/>
          <w:color w:val="000000"/>
          <w:sz w:val="20"/>
          <w:szCs w:val="20"/>
          <w:shd w:val="clear" w:color="auto" w:fill="FFFFFF"/>
        </w:rPr>
        <w:t>ąlygomis</w:t>
      </w:r>
      <w:r w:rsidRPr="00453EAC">
        <w:rPr>
          <w:rFonts w:ascii="Trebuchet MS" w:hAnsi="Trebuchet MS" w:cstheme="minorHAnsi"/>
          <w:sz w:val="20"/>
          <w:szCs w:val="20"/>
        </w:rPr>
        <w:t>, laikoma, kad toks Tiekėjas atsisakė sudaryti Sutartį. Tokiu atveju</w:t>
      </w:r>
      <w:r w:rsidR="00985C08">
        <w:rPr>
          <w:rFonts w:ascii="Trebuchet MS" w:hAnsi="Trebuchet MS" w:cstheme="minorHAnsi"/>
          <w:sz w:val="20"/>
          <w:szCs w:val="20"/>
        </w:rPr>
        <w:t>,</w:t>
      </w:r>
      <w:r w:rsidRPr="00453EAC">
        <w:rPr>
          <w:rFonts w:ascii="Trebuchet MS" w:hAnsi="Trebuchet MS" w:cstheme="minorHAnsi"/>
          <w:sz w:val="20"/>
          <w:szCs w:val="20"/>
        </w:rPr>
        <w:t xml:space="preserve"> Perkantysis subjektas siūlo sudaryti Sutartį Tiekėjui, </w:t>
      </w:r>
      <w:r w:rsidRPr="00453EAC">
        <w:rPr>
          <w:rFonts w:ascii="Trebuchet MS" w:hAnsi="Trebuchet MS" w:cstheme="minorHAnsi"/>
          <w:color w:val="000000"/>
          <w:sz w:val="20"/>
          <w:szCs w:val="20"/>
          <w:shd w:val="clear" w:color="auto" w:fill="FFFFFF"/>
        </w:rPr>
        <w:t xml:space="preserve">kurio Pasiūlymas pagal nustatytą Pasiūlymų eilę yra pirmas po Tiekėjo, atsisakiusio sudaryti Sutartį, jeigu tenkinamos </w:t>
      </w:r>
      <w:r w:rsidRPr="00453EAC">
        <w:rPr>
          <w:rStyle w:val="margin-left-101"/>
          <w:rFonts w:ascii="Trebuchet MS" w:hAnsi="Trebuchet MS" w:cstheme="minorHAnsi"/>
          <w:color w:val="000000"/>
          <w:sz w:val="20"/>
          <w:szCs w:val="20"/>
        </w:rPr>
        <w:t>PĮ</w:t>
      </w:r>
      <w:r w:rsidRPr="00453EAC">
        <w:rPr>
          <w:rFonts w:ascii="Trebuchet MS" w:hAnsi="Trebuchet MS" w:cstheme="minorHAnsi"/>
          <w:color w:val="000000"/>
          <w:sz w:val="20"/>
          <w:szCs w:val="20"/>
          <w:shd w:val="clear" w:color="auto" w:fill="FFFFFF"/>
        </w:rPr>
        <w:t xml:space="preserve"> 58 straipsnio 1 dalyje išdėstytos sąlygos. </w:t>
      </w:r>
    </w:p>
    <w:p w14:paraId="7842DCFD" w14:textId="10E4F90A" w:rsidR="00027C42" w:rsidRPr="00FE0466" w:rsidRDefault="00027C42" w:rsidP="00453EAC">
      <w:pPr>
        <w:numPr>
          <w:ilvl w:val="1"/>
          <w:numId w:val="26"/>
        </w:numPr>
        <w:tabs>
          <w:tab w:val="left" w:pos="567"/>
        </w:tabs>
        <w:spacing w:before="60" w:after="60"/>
        <w:ind w:left="0" w:firstLine="0"/>
        <w:jc w:val="both"/>
        <w:rPr>
          <w:rFonts w:ascii="Trebuchet MS" w:hAnsi="Trebuchet MS" w:cstheme="minorHAnsi"/>
          <w:sz w:val="20"/>
          <w:szCs w:val="20"/>
        </w:rPr>
      </w:pPr>
      <w:r w:rsidRPr="00FE0466">
        <w:rPr>
          <w:rFonts w:ascii="Trebuchet MS" w:hAnsi="Trebuchet MS" w:cstheme="minorHAnsi"/>
          <w:sz w:val="20"/>
          <w:szCs w:val="20"/>
        </w:rPr>
        <w:t xml:space="preserve">Jei SPS nurodyta, kad </w:t>
      </w:r>
      <w:r w:rsidRPr="00FE0466">
        <w:rPr>
          <w:rFonts w:ascii="Trebuchet MS" w:hAnsi="Trebuchet MS" w:cstheme="minorHAnsi"/>
          <w:sz w:val="20"/>
          <w:szCs w:val="20"/>
          <w:lang w:eastAsia="lt-LT"/>
        </w:rPr>
        <w:t>Pirkimo objektas skaidomas į dalis</w:t>
      </w:r>
      <w:r w:rsidRPr="00FE0466">
        <w:rPr>
          <w:rFonts w:ascii="Trebuchet MS" w:hAnsi="Trebuchet MS" w:cstheme="minorHAnsi"/>
          <w:sz w:val="20"/>
          <w:szCs w:val="20"/>
        </w:rPr>
        <w:t xml:space="preserve"> – kiekvienai Pirkimo objekto daliai bus sudaromos atskiros Sutartys</w:t>
      </w:r>
      <w:r>
        <w:rPr>
          <w:rFonts w:ascii="Trebuchet MS" w:hAnsi="Trebuchet MS" w:cstheme="minorHAnsi"/>
          <w:sz w:val="20"/>
          <w:szCs w:val="20"/>
        </w:rPr>
        <w:t>.</w:t>
      </w:r>
    </w:p>
    <w:p w14:paraId="3824C9E6" w14:textId="2492A760" w:rsidR="00027C42" w:rsidRPr="00FE0466" w:rsidRDefault="00027C42" w:rsidP="00453EAC">
      <w:pPr>
        <w:numPr>
          <w:ilvl w:val="1"/>
          <w:numId w:val="26"/>
        </w:numPr>
        <w:tabs>
          <w:tab w:val="left" w:pos="567"/>
        </w:tabs>
        <w:spacing w:before="60" w:after="60"/>
        <w:ind w:left="0" w:firstLine="0"/>
        <w:jc w:val="both"/>
        <w:rPr>
          <w:rFonts w:ascii="Trebuchet MS" w:hAnsi="Trebuchet MS" w:cstheme="minorHAnsi"/>
          <w:sz w:val="20"/>
          <w:szCs w:val="20"/>
        </w:rPr>
      </w:pPr>
      <w:r w:rsidRPr="00FE0466">
        <w:rPr>
          <w:rFonts w:ascii="Trebuchet MS" w:hAnsi="Trebuchet MS" w:cstheme="minorHAnsi"/>
          <w:sz w:val="20"/>
          <w:szCs w:val="20"/>
        </w:rPr>
        <w:t xml:space="preserve">Kai </w:t>
      </w:r>
      <w:r w:rsidRPr="00FE0466">
        <w:rPr>
          <w:rFonts w:ascii="Trebuchet MS" w:hAnsi="Trebuchet MS" w:cstheme="minorHAnsi"/>
          <w:color w:val="000000"/>
          <w:sz w:val="20"/>
          <w:szCs w:val="20"/>
        </w:rPr>
        <w:t>vienintelis suinteresuotas dalyvis yra tas, su kuriuo sudaroma Sutartis</w:t>
      </w:r>
      <w:r w:rsidR="00A57CE6">
        <w:rPr>
          <w:rFonts w:ascii="Trebuchet MS" w:hAnsi="Trebuchet MS" w:cstheme="minorHAnsi"/>
          <w:color w:val="000000"/>
          <w:sz w:val="20"/>
          <w:szCs w:val="20"/>
        </w:rPr>
        <w:t>,</w:t>
      </w:r>
      <w:r w:rsidRPr="00FE0466">
        <w:rPr>
          <w:rFonts w:ascii="Trebuchet MS" w:hAnsi="Trebuchet MS" w:cstheme="minorHAnsi"/>
          <w:color w:val="000000"/>
          <w:sz w:val="20"/>
          <w:szCs w:val="20"/>
        </w:rPr>
        <w:t xml:space="preserve"> </w:t>
      </w:r>
      <w:r w:rsidRPr="00FE0466">
        <w:rPr>
          <w:rFonts w:ascii="Trebuchet MS" w:hAnsi="Trebuchet MS" w:cstheme="minorHAnsi"/>
          <w:sz w:val="20"/>
          <w:szCs w:val="20"/>
        </w:rPr>
        <w:t xml:space="preserve">arba kitais </w:t>
      </w:r>
      <w:r w:rsidRPr="00FE0466">
        <w:rPr>
          <w:rStyle w:val="margin-left-101"/>
          <w:rFonts w:ascii="Trebuchet MS" w:hAnsi="Trebuchet MS" w:cstheme="minorHAnsi"/>
          <w:color w:val="000000"/>
          <w:sz w:val="20"/>
          <w:szCs w:val="20"/>
        </w:rPr>
        <w:t>PĮ</w:t>
      </w:r>
      <w:r w:rsidRPr="00FE0466">
        <w:rPr>
          <w:rFonts w:ascii="Trebuchet MS" w:hAnsi="Trebuchet MS" w:cstheme="minorHAnsi"/>
          <w:sz w:val="20"/>
          <w:szCs w:val="20"/>
        </w:rPr>
        <w:t xml:space="preserve"> numatytais atvejais</w:t>
      </w:r>
      <w:r w:rsidR="00A57CE6">
        <w:rPr>
          <w:rFonts w:ascii="Trebuchet MS" w:hAnsi="Trebuchet MS" w:cstheme="minorHAnsi"/>
          <w:sz w:val="20"/>
          <w:szCs w:val="20"/>
        </w:rPr>
        <w:t>,</w:t>
      </w:r>
      <w:r w:rsidRPr="00FE0466">
        <w:rPr>
          <w:rFonts w:ascii="Trebuchet MS" w:hAnsi="Trebuchet MS" w:cstheme="minorHAnsi"/>
          <w:sz w:val="20"/>
          <w:szCs w:val="20"/>
        </w:rPr>
        <w:t xml:space="preserve"> Sutarties sudarymo atidėjimo terminas netaikomas.</w:t>
      </w:r>
    </w:p>
    <w:p w14:paraId="76625D49" w14:textId="61922ACF" w:rsidR="00027C42" w:rsidRDefault="00027C42" w:rsidP="00453EAC">
      <w:pPr>
        <w:numPr>
          <w:ilvl w:val="1"/>
          <w:numId w:val="26"/>
        </w:numPr>
        <w:tabs>
          <w:tab w:val="left" w:pos="567"/>
        </w:tabs>
        <w:spacing w:before="60" w:after="60"/>
        <w:ind w:left="0" w:firstLine="0"/>
        <w:jc w:val="both"/>
        <w:rPr>
          <w:rFonts w:ascii="Trebuchet MS" w:hAnsi="Trebuchet MS" w:cstheme="minorHAnsi"/>
          <w:sz w:val="20"/>
          <w:szCs w:val="20"/>
        </w:rPr>
      </w:pPr>
      <w:r w:rsidRPr="00FE0466">
        <w:rPr>
          <w:rFonts w:ascii="Trebuchet MS" w:hAnsi="Trebuchet MS" w:cstheme="minorHAnsi"/>
          <w:sz w:val="20"/>
          <w:szCs w:val="20"/>
        </w:rPr>
        <w:t xml:space="preserve">Sutartis su Laimėjusiu Tiekėju bus sudaroma ne anksčiau negu pasibaigė atidėjimo terminas, kuris </w:t>
      </w:r>
      <w:r w:rsidR="00BA605F">
        <w:rPr>
          <w:rFonts w:ascii="Trebuchet MS" w:hAnsi="Trebuchet MS" w:cstheme="minorHAnsi"/>
          <w:sz w:val="20"/>
          <w:szCs w:val="20"/>
        </w:rPr>
        <w:t>t</w:t>
      </w:r>
      <w:r w:rsidRPr="00FE0466">
        <w:rPr>
          <w:rFonts w:ascii="Trebuchet MS" w:hAnsi="Trebuchet MS" w:cstheme="minorHAnsi"/>
          <w:sz w:val="20"/>
          <w:szCs w:val="20"/>
        </w:rPr>
        <w:t xml:space="preserve">arptautinio pirkimo atveju negali būti trumpesnis kaip 10 dienų, </w:t>
      </w:r>
      <w:r w:rsidR="00BA605F">
        <w:rPr>
          <w:rFonts w:ascii="Trebuchet MS" w:hAnsi="Trebuchet MS" w:cstheme="minorHAnsi"/>
          <w:sz w:val="20"/>
          <w:szCs w:val="20"/>
        </w:rPr>
        <w:t>s</w:t>
      </w:r>
      <w:r w:rsidRPr="00FE0466">
        <w:rPr>
          <w:rFonts w:ascii="Trebuchet MS" w:hAnsi="Trebuchet MS" w:cstheme="minorHAnsi"/>
          <w:sz w:val="20"/>
          <w:szCs w:val="20"/>
        </w:rPr>
        <w:t xml:space="preserve">upaprastinto pirkimo atveju – 5 darbo dienos, o jeigu pranešimas apie sprendimą nustatyti </w:t>
      </w:r>
      <w:r w:rsidR="00107176">
        <w:rPr>
          <w:rFonts w:ascii="Trebuchet MS" w:hAnsi="Trebuchet MS" w:cstheme="minorHAnsi"/>
          <w:sz w:val="20"/>
          <w:szCs w:val="20"/>
        </w:rPr>
        <w:t>L</w:t>
      </w:r>
      <w:r w:rsidRPr="00FE0466">
        <w:rPr>
          <w:rFonts w:ascii="Trebuchet MS" w:hAnsi="Trebuchet MS" w:cstheme="minorHAnsi"/>
          <w:sz w:val="20"/>
          <w:szCs w:val="20"/>
        </w:rPr>
        <w:t>aimėjusį Pasiūlymą nebuvo siunčiamas elektroninėmis priemonėmis, negali būti trumpesnis kaip 15 dienų.</w:t>
      </w:r>
    </w:p>
    <w:p w14:paraId="3F8132B9" w14:textId="793C5DFF" w:rsidR="000D5891" w:rsidRPr="005E2358" w:rsidRDefault="000D5891" w:rsidP="00453EAC">
      <w:pPr>
        <w:numPr>
          <w:ilvl w:val="1"/>
          <w:numId w:val="26"/>
        </w:numPr>
        <w:tabs>
          <w:tab w:val="left" w:pos="567"/>
        </w:tabs>
        <w:spacing w:before="60" w:after="60"/>
        <w:ind w:left="0" w:firstLine="0"/>
        <w:jc w:val="both"/>
        <w:rPr>
          <w:rFonts w:ascii="Trebuchet MS" w:hAnsi="Trebuchet MS" w:cstheme="minorHAnsi"/>
          <w:sz w:val="20"/>
          <w:szCs w:val="20"/>
        </w:rPr>
      </w:pPr>
      <w:bookmarkStart w:id="121" w:name="_Hlk42115501"/>
      <w:r w:rsidRPr="005E2358">
        <w:rPr>
          <w:rFonts w:ascii="Trebuchet MS" w:hAnsi="Trebuchet MS" w:cstheme="minorHAnsi"/>
          <w:sz w:val="20"/>
          <w:szCs w:val="20"/>
        </w:rPr>
        <w:t xml:space="preserve">Jeigu </w:t>
      </w:r>
      <w:r w:rsidR="0050273E">
        <w:rPr>
          <w:rFonts w:ascii="Trebuchet MS" w:hAnsi="Trebuchet MS" w:cstheme="minorHAnsi"/>
          <w:sz w:val="20"/>
          <w:szCs w:val="20"/>
        </w:rPr>
        <w:t>S</w:t>
      </w:r>
      <w:r w:rsidRPr="005E2358">
        <w:rPr>
          <w:rFonts w:ascii="Trebuchet MS" w:hAnsi="Trebuchet MS" w:cstheme="minorHAnsi"/>
          <w:sz w:val="20"/>
          <w:szCs w:val="20"/>
        </w:rPr>
        <w:t xml:space="preserve">utarčiai sudaryti yra reikalingi Perkančiojo subjekto valdymo organų sutikimai pagal galiojančius Perkančiojo subjekto įstatus, tuomet </w:t>
      </w:r>
      <w:r w:rsidR="0050273E">
        <w:rPr>
          <w:rFonts w:ascii="Trebuchet MS" w:hAnsi="Trebuchet MS" w:cstheme="minorHAnsi"/>
          <w:sz w:val="20"/>
          <w:szCs w:val="20"/>
        </w:rPr>
        <w:t>S</w:t>
      </w:r>
      <w:r w:rsidRPr="005E2358">
        <w:rPr>
          <w:rFonts w:ascii="Trebuchet MS" w:hAnsi="Trebuchet MS" w:cstheme="minorHAnsi"/>
          <w:sz w:val="20"/>
          <w:szCs w:val="20"/>
        </w:rPr>
        <w:t>utartis gali būti sudaroma tik po</w:t>
      </w:r>
      <w:r w:rsidR="006B7AAC" w:rsidRPr="005E2358">
        <w:rPr>
          <w:rFonts w:ascii="Trebuchet MS" w:hAnsi="Trebuchet MS" w:cstheme="minorHAnsi"/>
          <w:sz w:val="20"/>
          <w:szCs w:val="20"/>
        </w:rPr>
        <w:t xml:space="preserve"> </w:t>
      </w:r>
      <w:r w:rsidR="0050273E">
        <w:rPr>
          <w:rFonts w:ascii="Trebuchet MS" w:hAnsi="Trebuchet MS" w:cstheme="minorHAnsi"/>
          <w:sz w:val="20"/>
          <w:szCs w:val="20"/>
        </w:rPr>
        <w:t>S</w:t>
      </w:r>
      <w:r w:rsidR="006B7AAC" w:rsidRPr="005E2358">
        <w:rPr>
          <w:rFonts w:ascii="Trebuchet MS" w:hAnsi="Trebuchet MS" w:cstheme="minorHAnsi"/>
          <w:sz w:val="20"/>
          <w:szCs w:val="20"/>
        </w:rPr>
        <w:t>utarties</w:t>
      </w:r>
      <w:r w:rsidRPr="005E2358">
        <w:rPr>
          <w:rFonts w:ascii="Trebuchet MS" w:hAnsi="Trebuchet MS" w:cstheme="minorHAnsi"/>
          <w:sz w:val="20"/>
          <w:szCs w:val="20"/>
        </w:rPr>
        <w:t xml:space="preserve"> atidėjimo termino (jei taikoma)</w:t>
      </w:r>
      <w:r w:rsidR="0050273E">
        <w:rPr>
          <w:rFonts w:ascii="Trebuchet MS" w:hAnsi="Trebuchet MS" w:cstheme="minorHAnsi"/>
          <w:sz w:val="20"/>
          <w:szCs w:val="20"/>
        </w:rPr>
        <w:t xml:space="preserve"> pabaigos</w:t>
      </w:r>
      <w:r w:rsidRPr="005E2358">
        <w:rPr>
          <w:rFonts w:ascii="Trebuchet MS" w:hAnsi="Trebuchet MS" w:cstheme="minorHAnsi"/>
          <w:sz w:val="20"/>
          <w:szCs w:val="20"/>
        </w:rPr>
        <w:t xml:space="preserve"> ir gavus</w:t>
      </w:r>
      <w:r w:rsidR="006B7AAC" w:rsidRPr="005E2358">
        <w:t xml:space="preserve"> </w:t>
      </w:r>
      <w:r w:rsidR="006B7AAC" w:rsidRPr="005E2358">
        <w:rPr>
          <w:rFonts w:ascii="Trebuchet MS" w:hAnsi="Trebuchet MS" w:cstheme="minorHAnsi"/>
          <w:sz w:val="20"/>
          <w:szCs w:val="20"/>
        </w:rPr>
        <w:t>Perkančiojo subjekto valdymo organų sutikimus pagal galiojančius Perkančiojo subjekto įstatus</w:t>
      </w:r>
      <w:r w:rsidRPr="005E2358">
        <w:rPr>
          <w:rFonts w:ascii="Trebuchet MS" w:hAnsi="Trebuchet MS" w:cstheme="minorHAnsi"/>
          <w:sz w:val="20"/>
          <w:szCs w:val="20"/>
        </w:rPr>
        <w:t>.</w:t>
      </w:r>
    </w:p>
    <w:bookmarkEnd w:id="121"/>
    <w:p w14:paraId="36A1A677" w14:textId="4FC38C49" w:rsidR="00027C42" w:rsidRPr="00FE0466" w:rsidRDefault="00027C42" w:rsidP="00453EAC">
      <w:pPr>
        <w:numPr>
          <w:ilvl w:val="1"/>
          <w:numId w:val="26"/>
        </w:numPr>
        <w:tabs>
          <w:tab w:val="left" w:pos="567"/>
        </w:tabs>
        <w:spacing w:before="60" w:after="60"/>
        <w:ind w:left="0" w:firstLine="0"/>
        <w:jc w:val="both"/>
        <w:rPr>
          <w:rFonts w:ascii="Trebuchet MS" w:hAnsi="Trebuchet MS" w:cstheme="minorHAnsi"/>
          <w:sz w:val="20"/>
          <w:szCs w:val="20"/>
        </w:rPr>
      </w:pPr>
      <w:r w:rsidRPr="00FE0466">
        <w:rPr>
          <w:rFonts w:ascii="Trebuchet MS" w:hAnsi="Trebuchet MS" w:cstheme="minorHAnsi"/>
          <w:sz w:val="20"/>
          <w:szCs w:val="20"/>
        </w:rPr>
        <w:t xml:space="preserve">Sutartis turi atitikti Laimėjusio Tiekėjo </w:t>
      </w:r>
      <w:r w:rsidR="0011670C">
        <w:rPr>
          <w:rFonts w:ascii="Trebuchet MS" w:hAnsi="Trebuchet MS" w:cstheme="minorHAnsi"/>
          <w:sz w:val="20"/>
          <w:szCs w:val="20"/>
        </w:rPr>
        <w:t>P</w:t>
      </w:r>
      <w:r w:rsidRPr="00FE0466">
        <w:rPr>
          <w:rFonts w:ascii="Trebuchet MS" w:hAnsi="Trebuchet MS" w:cstheme="minorHAnsi"/>
          <w:sz w:val="20"/>
          <w:szCs w:val="20"/>
        </w:rPr>
        <w:t xml:space="preserve">asiūlymą, Pirkimo sąlygas ir kitus reikalavimus, nustatytus Tiekėjams. </w:t>
      </w:r>
    </w:p>
    <w:p w14:paraId="1A4965F9" w14:textId="6E07646F" w:rsidR="00027C42" w:rsidRPr="00317AE9" w:rsidRDefault="004B7FA5" w:rsidP="00FB5CAD">
      <w:pPr>
        <w:numPr>
          <w:ilvl w:val="1"/>
          <w:numId w:val="26"/>
        </w:numPr>
        <w:tabs>
          <w:tab w:val="left" w:pos="567"/>
        </w:tabs>
        <w:spacing w:before="60" w:after="60"/>
        <w:ind w:left="0" w:firstLine="0"/>
        <w:jc w:val="both"/>
        <w:rPr>
          <w:rFonts w:ascii="Trebuchet MS" w:hAnsi="Trebuchet MS" w:cstheme="minorHAnsi"/>
          <w:sz w:val="20"/>
          <w:szCs w:val="20"/>
        </w:rPr>
      </w:pPr>
      <w:r>
        <w:rPr>
          <w:rFonts w:ascii="Trebuchet MS" w:hAnsi="Trebuchet MS" w:cstheme="minorHAnsi"/>
          <w:sz w:val="20"/>
          <w:szCs w:val="20"/>
        </w:rPr>
        <w:t xml:space="preserve">Sudarant </w:t>
      </w:r>
      <w:r w:rsidR="00027C42" w:rsidRPr="00317AE9">
        <w:rPr>
          <w:rFonts w:ascii="Trebuchet MS" w:hAnsi="Trebuchet MS" w:cstheme="minorHAnsi"/>
          <w:sz w:val="20"/>
          <w:szCs w:val="20"/>
        </w:rPr>
        <w:t>Sutart</w:t>
      </w:r>
      <w:r>
        <w:rPr>
          <w:rFonts w:ascii="Trebuchet MS" w:hAnsi="Trebuchet MS" w:cstheme="minorHAnsi"/>
          <w:sz w:val="20"/>
          <w:szCs w:val="20"/>
        </w:rPr>
        <w:t>į,</w:t>
      </w:r>
      <w:r w:rsidR="00027C42" w:rsidRPr="00317AE9">
        <w:rPr>
          <w:rFonts w:ascii="Trebuchet MS" w:hAnsi="Trebuchet MS" w:cstheme="minorHAnsi"/>
          <w:sz w:val="20"/>
          <w:szCs w:val="20"/>
        </w:rPr>
        <w:t xml:space="preserve"> negali būti keičiama Laimėjusio Tiekėjo Pasiūlymo kaina, </w:t>
      </w:r>
      <w:r w:rsidR="00027C42" w:rsidRPr="00317AE9">
        <w:rPr>
          <w:rFonts w:ascii="Trebuchet MS" w:hAnsi="Trebuchet MS" w:cstheme="minorHAnsi"/>
          <w:color w:val="000000"/>
          <w:sz w:val="20"/>
          <w:szCs w:val="20"/>
          <w:shd w:val="clear" w:color="auto" w:fill="FFFFFF"/>
        </w:rPr>
        <w:t>sąnaudos ar kitos sąlygos.</w:t>
      </w:r>
    </w:p>
    <w:p w14:paraId="16DC880D" w14:textId="393A9A74" w:rsidR="00027C42" w:rsidRPr="00FE0466" w:rsidRDefault="00027C42" w:rsidP="00453EAC">
      <w:pPr>
        <w:pStyle w:val="Style1"/>
        <w:widowControl/>
        <w:numPr>
          <w:ilvl w:val="1"/>
          <w:numId w:val="26"/>
        </w:numPr>
        <w:tabs>
          <w:tab w:val="left" w:pos="567"/>
        </w:tabs>
        <w:spacing w:before="60" w:after="60" w:line="240" w:lineRule="auto"/>
        <w:ind w:left="0" w:firstLine="0"/>
        <w:rPr>
          <w:rFonts w:ascii="Trebuchet MS" w:hAnsi="Trebuchet MS" w:cstheme="minorHAnsi"/>
          <w:sz w:val="20"/>
          <w:szCs w:val="20"/>
        </w:rPr>
      </w:pPr>
      <w:bookmarkStart w:id="122" w:name="_Hlk38898796"/>
      <w:r w:rsidRPr="00FE0466">
        <w:rPr>
          <w:rFonts w:ascii="Trebuchet MS" w:hAnsi="Trebuchet MS" w:cstheme="minorHAnsi"/>
          <w:sz w:val="20"/>
          <w:szCs w:val="20"/>
        </w:rPr>
        <w:t>Sutartis</w:t>
      </w:r>
      <w:r w:rsidR="00A06C96">
        <w:rPr>
          <w:rFonts w:ascii="Trebuchet MS" w:hAnsi="Trebuchet MS" w:cstheme="minorHAnsi"/>
          <w:sz w:val="20"/>
          <w:szCs w:val="20"/>
        </w:rPr>
        <w:t xml:space="preserve"> </w:t>
      </w:r>
      <w:r w:rsidRPr="00FE0466">
        <w:rPr>
          <w:rFonts w:ascii="Trebuchet MS" w:hAnsi="Trebuchet MS" w:cstheme="minorHAnsi"/>
          <w:sz w:val="20"/>
          <w:szCs w:val="20"/>
        </w:rPr>
        <w:t>bus sudaroma</w:t>
      </w:r>
      <w:r w:rsidR="005A4D87">
        <w:rPr>
          <w:rFonts w:ascii="Trebuchet MS" w:hAnsi="Trebuchet MS" w:cstheme="minorHAnsi"/>
          <w:sz w:val="20"/>
          <w:szCs w:val="20"/>
        </w:rPr>
        <w:t>,</w:t>
      </w:r>
      <w:r w:rsidRPr="00FE0466">
        <w:rPr>
          <w:rFonts w:ascii="Trebuchet MS" w:hAnsi="Trebuchet MS" w:cstheme="minorHAnsi"/>
          <w:sz w:val="20"/>
          <w:szCs w:val="20"/>
        </w:rPr>
        <w:t xml:space="preserve"> vadovaujantis </w:t>
      </w:r>
      <w:r w:rsidR="005A4D87">
        <w:rPr>
          <w:rFonts w:ascii="Trebuchet MS" w:hAnsi="Trebuchet MS" w:cstheme="minorHAnsi"/>
          <w:sz w:val="20"/>
          <w:szCs w:val="20"/>
        </w:rPr>
        <w:t xml:space="preserve">Sutarties projekto </w:t>
      </w:r>
      <w:r w:rsidR="005A4D87" w:rsidRPr="00FE0466">
        <w:rPr>
          <w:rFonts w:ascii="Trebuchet MS" w:hAnsi="Trebuchet MS" w:cstheme="minorHAnsi"/>
          <w:sz w:val="20"/>
          <w:szCs w:val="20"/>
        </w:rPr>
        <w:t>nuostatomis</w:t>
      </w:r>
      <w:r w:rsidR="0050273E">
        <w:rPr>
          <w:rFonts w:ascii="Trebuchet MS" w:hAnsi="Trebuchet MS" w:cstheme="minorHAnsi"/>
          <w:sz w:val="20"/>
          <w:szCs w:val="20"/>
        </w:rPr>
        <w:t xml:space="preserve"> arba esminėmis Sutarties sąlygomis</w:t>
      </w:r>
      <w:r w:rsidR="005A4D87">
        <w:rPr>
          <w:rFonts w:ascii="Trebuchet MS" w:hAnsi="Trebuchet MS" w:cstheme="minorHAnsi"/>
          <w:sz w:val="20"/>
          <w:szCs w:val="20"/>
        </w:rPr>
        <w:t xml:space="preserve">, </w:t>
      </w:r>
      <w:r>
        <w:rPr>
          <w:rFonts w:ascii="Trebuchet MS" w:hAnsi="Trebuchet MS" w:cstheme="minorHAnsi"/>
          <w:sz w:val="20"/>
          <w:szCs w:val="20"/>
        </w:rPr>
        <w:t>pridėto</w:t>
      </w:r>
      <w:r w:rsidR="005A4D87">
        <w:rPr>
          <w:rFonts w:ascii="Trebuchet MS" w:hAnsi="Trebuchet MS" w:cstheme="minorHAnsi"/>
          <w:sz w:val="20"/>
          <w:szCs w:val="20"/>
        </w:rPr>
        <w:t>mis</w:t>
      </w:r>
      <w:r>
        <w:rPr>
          <w:rFonts w:ascii="Trebuchet MS" w:hAnsi="Trebuchet MS" w:cstheme="minorHAnsi"/>
          <w:sz w:val="20"/>
          <w:szCs w:val="20"/>
        </w:rPr>
        <w:t xml:space="preserve"> su </w:t>
      </w:r>
      <w:r w:rsidR="005A4D87">
        <w:rPr>
          <w:rFonts w:ascii="Trebuchet MS" w:hAnsi="Trebuchet MS" w:cstheme="minorHAnsi"/>
          <w:sz w:val="20"/>
          <w:szCs w:val="20"/>
        </w:rPr>
        <w:t>P</w:t>
      </w:r>
      <w:r>
        <w:rPr>
          <w:rFonts w:ascii="Trebuchet MS" w:hAnsi="Trebuchet MS" w:cstheme="minorHAnsi"/>
          <w:sz w:val="20"/>
          <w:szCs w:val="20"/>
        </w:rPr>
        <w:t xml:space="preserve">irkimo </w:t>
      </w:r>
      <w:r w:rsidR="005A4D87">
        <w:rPr>
          <w:rFonts w:ascii="Trebuchet MS" w:hAnsi="Trebuchet MS" w:cstheme="minorHAnsi"/>
          <w:sz w:val="20"/>
          <w:szCs w:val="20"/>
        </w:rPr>
        <w:t>sąlygomis</w:t>
      </w:r>
      <w:r w:rsidRPr="00FE0466">
        <w:rPr>
          <w:rFonts w:ascii="Trebuchet MS" w:hAnsi="Trebuchet MS" w:cstheme="minorHAnsi"/>
          <w:sz w:val="20"/>
          <w:szCs w:val="20"/>
        </w:rPr>
        <w:t>, nebent SPS būtų nurodyta kitaip.</w:t>
      </w:r>
    </w:p>
    <w:bookmarkEnd w:id="122"/>
    <w:p w14:paraId="63A93345" w14:textId="294D1722" w:rsidR="00D2256B" w:rsidRPr="00027C42" w:rsidRDefault="00D2256B" w:rsidP="006E220F">
      <w:pPr>
        <w:pStyle w:val="Style1"/>
        <w:widowControl/>
        <w:tabs>
          <w:tab w:val="left" w:pos="567"/>
        </w:tabs>
        <w:spacing w:before="60" w:after="60" w:line="240" w:lineRule="auto"/>
        <w:rPr>
          <w:rFonts w:ascii="Trebuchet MS" w:hAnsi="Trebuchet MS" w:cstheme="minorHAnsi"/>
          <w:sz w:val="20"/>
          <w:szCs w:val="20"/>
        </w:rPr>
      </w:pPr>
    </w:p>
    <w:p w14:paraId="6D20CA2F" w14:textId="71F6DB38" w:rsidR="007B4F20" w:rsidRDefault="005D04BA" w:rsidP="00870701">
      <w:pPr>
        <w:pStyle w:val="Heading1"/>
        <w:numPr>
          <w:ilvl w:val="0"/>
          <w:numId w:val="26"/>
        </w:numPr>
        <w:spacing w:before="60" w:after="60"/>
        <w:jc w:val="center"/>
        <w:rPr>
          <w:rFonts w:ascii="Trebuchet MS" w:hAnsi="Trebuchet MS" w:cstheme="minorHAnsi"/>
          <w:b/>
          <w:bCs/>
          <w:sz w:val="20"/>
          <w:szCs w:val="20"/>
        </w:rPr>
      </w:pPr>
      <w:bookmarkStart w:id="123" w:name="_Toc341687228"/>
      <w:bookmarkStart w:id="124" w:name="_Toc387142387"/>
      <w:bookmarkStart w:id="125" w:name="_Toc71192976"/>
      <w:r w:rsidRPr="00027C42">
        <w:rPr>
          <w:rFonts w:ascii="Trebuchet MS" w:hAnsi="Trebuchet MS" w:cstheme="minorHAnsi"/>
          <w:b/>
          <w:bCs/>
          <w:sz w:val="20"/>
          <w:szCs w:val="20"/>
        </w:rPr>
        <w:t>PAPILDOMOS INFORMACIJOS PATEIKIMAS</w:t>
      </w:r>
      <w:bookmarkEnd w:id="123"/>
      <w:bookmarkEnd w:id="124"/>
      <w:bookmarkEnd w:id="125"/>
    </w:p>
    <w:p w14:paraId="548DBBB5" w14:textId="2795CA8F" w:rsidR="009F1B32" w:rsidRDefault="009F1B32" w:rsidP="00CB018D">
      <w:pPr>
        <w:pStyle w:val="ListParagraph"/>
        <w:tabs>
          <w:tab w:val="left" w:pos="567"/>
        </w:tabs>
        <w:autoSpaceDE w:val="0"/>
        <w:autoSpaceDN w:val="0"/>
        <w:adjustRightInd w:val="0"/>
        <w:ind w:left="0"/>
        <w:jc w:val="both"/>
        <w:rPr>
          <w:rFonts w:ascii="Trebuchet MS" w:hAnsi="Trebuchet MS" w:cstheme="minorHAnsi"/>
          <w:sz w:val="20"/>
          <w:szCs w:val="20"/>
        </w:rPr>
      </w:pPr>
      <w:r>
        <w:rPr>
          <w:rFonts w:ascii="Trebuchet MS" w:eastAsiaTheme="minorHAnsi" w:hAnsi="Trebuchet MS" w:cstheme="minorHAnsi"/>
          <w:color w:val="000000"/>
          <w:sz w:val="20"/>
          <w:szCs w:val="20"/>
        </w:rPr>
        <w:t xml:space="preserve">15.1. </w:t>
      </w:r>
      <w:r w:rsidR="00AF799B" w:rsidRPr="00027C42">
        <w:rPr>
          <w:rFonts w:ascii="Trebuchet MS" w:hAnsi="Trebuchet MS" w:cstheme="minorHAnsi"/>
          <w:sz w:val="20"/>
          <w:szCs w:val="20"/>
        </w:rPr>
        <w:t>P</w:t>
      </w:r>
      <w:r w:rsidR="00027C42">
        <w:rPr>
          <w:rFonts w:ascii="Trebuchet MS" w:hAnsi="Trebuchet MS" w:cstheme="minorHAnsi"/>
          <w:sz w:val="20"/>
          <w:szCs w:val="20"/>
        </w:rPr>
        <w:t>erkantysis subjektas</w:t>
      </w:r>
      <w:r w:rsidR="00AF799B" w:rsidRPr="00027C42">
        <w:rPr>
          <w:rFonts w:ascii="Trebuchet MS" w:hAnsi="Trebuchet MS" w:cstheme="minorHAnsi"/>
          <w:sz w:val="20"/>
          <w:szCs w:val="20"/>
        </w:rPr>
        <w:t xml:space="preserve">, vykdydamas </w:t>
      </w:r>
      <w:r w:rsidRPr="009F1B32">
        <w:rPr>
          <w:rFonts w:ascii="Trebuchet MS" w:hAnsi="Trebuchet MS" w:cstheme="minorHAnsi"/>
          <w:sz w:val="20"/>
          <w:szCs w:val="20"/>
        </w:rPr>
        <w:t>s</w:t>
      </w:r>
      <w:r w:rsidR="00AF799B" w:rsidRPr="009F1B32">
        <w:rPr>
          <w:rFonts w:ascii="Trebuchet MS" w:hAnsi="Trebuchet MS" w:cstheme="minorHAnsi"/>
          <w:sz w:val="20"/>
          <w:szCs w:val="20"/>
        </w:rPr>
        <w:t>upaprastintą pirkimą</w:t>
      </w:r>
      <w:r w:rsidR="00AF799B" w:rsidRPr="00027C42">
        <w:rPr>
          <w:rFonts w:ascii="Trebuchet MS" w:hAnsi="Trebuchet MS" w:cstheme="minorHAnsi"/>
          <w:b/>
          <w:bCs/>
          <w:sz w:val="20"/>
          <w:szCs w:val="20"/>
        </w:rPr>
        <w:t>,</w:t>
      </w:r>
      <w:r w:rsidR="00AF799B" w:rsidRPr="00027C42">
        <w:rPr>
          <w:rFonts w:ascii="Trebuchet MS" w:hAnsi="Trebuchet MS" w:cstheme="minorHAnsi"/>
          <w:sz w:val="20"/>
          <w:szCs w:val="20"/>
        </w:rPr>
        <w:t xml:space="preserve"> raštu atsakys į kiekvieno Tiekėjo rašytinį prašymą</w:t>
      </w:r>
      <w:r w:rsidRPr="009F1B32">
        <w:rPr>
          <w:rFonts w:ascii="Trebuchet MS" w:hAnsi="Trebuchet MS" w:cstheme="minorHAnsi"/>
          <w:sz w:val="20"/>
          <w:szCs w:val="20"/>
        </w:rPr>
        <w:t xml:space="preserve"> </w:t>
      </w:r>
      <w:bookmarkStart w:id="126" w:name="_Hlk38899097"/>
      <w:r w:rsidRPr="00027C42">
        <w:rPr>
          <w:rFonts w:ascii="Trebuchet MS" w:hAnsi="Trebuchet MS" w:cstheme="minorHAnsi"/>
          <w:sz w:val="20"/>
          <w:szCs w:val="20"/>
        </w:rPr>
        <w:t xml:space="preserve">dėl Pirkimo </w:t>
      </w:r>
      <w:r w:rsidR="00220890">
        <w:rPr>
          <w:rFonts w:ascii="Trebuchet MS" w:hAnsi="Trebuchet MS" w:cstheme="minorHAnsi"/>
          <w:sz w:val="20"/>
          <w:szCs w:val="20"/>
        </w:rPr>
        <w:t>sąlygose</w:t>
      </w:r>
      <w:r w:rsidRPr="00027C42">
        <w:rPr>
          <w:rFonts w:ascii="Trebuchet MS" w:hAnsi="Trebuchet MS" w:cstheme="minorHAnsi"/>
          <w:sz w:val="20"/>
          <w:szCs w:val="20"/>
        </w:rPr>
        <w:t xml:space="preserve"> nustatytų reikalavimų</w:t>
      </w:r>
      <w:bookmarkEnd w:id="126"/>
      <w:r w:rsidR="00AF799B" w:rsidRPr="00027C42">
        <w:rPr>
          <w:rFonts w:ascii="Trebuchet MS" w:hAnsi="Trebuchet MS" w:cstheme="minorHAnsi"/>
          <w:sz w:val="20"/>
          <w:szCs w:val="20"/>
        </w:rPr>
        <w:t>, jei toks prašymas yra gautas ne vėliau</w:t>
      </w:r>
      <w:r>
        <w:rPr>
          <w:rFonts w:ascii="Trebuchet MS" w:hAnsi="Trebuchet MS" w:cstheme="minorHAnsi"/>
          <w:sz w:val="20"/>
          <w:szCs w:val="20"/>
        </w:rPr>
        <w:t>,</w:t>
      </w:r>
      <w:r w:rsidR="00AF799B" w:rsidRPr="00027C42">
        <w:rPr>
          <w:rFonts w:ascii="Trebuchet MS" w:hAnsi="Trebuchet MS" w:cstheme="minorHAnsi"/>
          <w:sz w:val="20"/>
          <w:szCs w:val="20"/>
        </w:rPr>
        <w:t xml:space="preserve"> kaip likus </w:t>
      </w:r>
      <w:r w:rsidR="00EC3257" w:rsidRPr="00027C42">
        <w:rPr>
          <w:rFonts w:ascii="Trebuchet MS" w:hAnsi="Trebuchet MS" w:cstheme="minorHAnsi"/>
          <w:sz w:val="20"/>
          <w:szCs w:val="20"/>
        </w:rPr>
        <w:t xml:space="preserve">6 </w:t>
      </w:r>
      <w:r w:rsidR="00AF799B" w:rsidRPr="00027C42">
        <w:rPr>
          <w:rFonts w:ascii="Trebuchet MS" w:hAnsi="Trebuchet MS" w:cstheme="minorHAnsi"/>
          <w:sz w:val="20"/>
          <w:szCs w:val="20"/>
        </w:rPr>
        <w:t xml:space="preserve">dienoms iki Pasiūlymų pateikimo termino pabaigos. </w:t>
      </w:r>
      <w:r w:rsidR="00027C42" w:rsidRPr="00027C42">
        <w:rPr>
          <w:rFonts w:ascii="Trebuchet MS" w:hAnsi="Trebuchet MS" w:cstheme="minorHAnsi"/>
          <w:sz w:val="20"/>
          <w:szCs w:val="20"/>
        </w:rPr>
        <w:t xml:space="preserve">Perkantysis subjektas </w:t>
      </w:r>
      <w:r w:rsidR="00AF799B" w:rsidRPr="00027C42">
        <w:rPr>
          <w:rFonts w:ascii="Trebuchet MS" w:hAnsi="Trebuchet MS" w:cstheme="minorHAnsi"/>
          <w:sz w:val="20"/>
          <w:szCs w:val="20"/>
        </w:rPr>
        <w:t>į tokius prašymus atsakys ne vėliau</w:t>
      </w:r>
      <w:r>
        <w:rPr>
          <w:rFonts w:ascii="Trebuchet MS" w:hAnsi="Trebuchet MS" w:cstheme="minorHAnsi"/>
          <w:sz w:val="20"/>
          <w:szCs w:val="20"/>
        </w:rPr>
        <w:t>,</w:t>
      </w:r>
      <w:r w:rsidR="00AF799B" w:rsidRPr="00027C42">
        <w:rPr>
          <w:rFonts w:ascii="Trebuchet MS" w:hAnsi="Trebuchet MS" w:cstheme="minorHAnsi"/>
          <w:sz w:val="20"/>
          <w:szCs w:val="20"/>
        </w:rPr>
        <w:t xml:space="preserve"> kaip likus </w:t>
      </w:r>
      <w:r w:rsidR="0069342E" w:rsidRPr="00027C42">
        <w:rPr>
          <w:rFonts w:ascii="Trebuchet MS" w:hAnsi="Trebuchet MS" w:cstheme="minorHAnsi"/>
          <w:sz w:val="20"/>
          <w:szCs w:val="20"/>
        </w:rPr>
        <w:t>4</w:t>
      </w:r>
      <w:r w:rsidR="00C25179" w:rsidRPr="00027C42">
        <w:rPr>
          <w:rFonts w:ascii="Trebuchet MS" w:hAnsi="Trebuchet MS" w:cstheme="minorHAnsi"/>
          <w:sz w:val="20"/>
          <w:szCs w:val="20"/>
        </w:rPr>
        <w:t> </w:t>
      </w:r>
      <w:r w:rsidR="00AF799B" w:rsidRPr="00027C42">
        <w:rPr>
          <w:rFonts w:ascii="Trebuchet MS" w:hAnsi="Trebuchet MS" w:cstheme="minorHAnsi"/>
          <w:sz w:val="20"/>
          <w:szCs w:val="20"/>
        </w:rPr>
        <w:t>dienoms iki Pasiūlymų pateikimo termino pabaigos. Prašymas turi būti pateiktas CVP IS priemonėmis</w:t>
      </w:r>
      <w:r w:rsidR="00052078">
        <w:rPr>
          <w:rFonts w:ascii="Trebuchet MS" w:hAnsi="Trebuchet MS" w:cstheme="minorHAnsi"/>
          <w:sz w:val="20"/>
          <w:szCs w:val="20"/>
        </w:rPr>
        <w:t>.</w:t>
      </w:r>
    </w:p>
    <w:p w14:paraId="7BAEF9AD" w14:textId="1948EF24" w:rsidR="00D221EC" w:rsidRPr="00027C42" w:rsidRDefault="009F1B32" w:rsidP="00CB018D">
      <w:pPr>
        <w:pStyle w:val="ListParagraph"/>
        <w:tabs>
          <w:tab w:val="left" w:pos="567"/>
        </w:tabs>
        <w:ind w:left="0"/>
        <w:jc w:val="both"/>
        <w:rPr>
          <w:rFonts w:ascii="Trebuchet MS" w:hAnsi="Trebuchet MS" w:cstheme="minorHAnsi"/>
          <w:sz w:val="20"/>
          <w:szCs w:val="20"/>
        </w:rPr>
      </w:pPr>
      <w:r>
        <w:rPr>
          <w:rFonts w:ascii="Trebuchet MS" w:hAnsi="Trebuchet MS" w:cstheme="minorHAnsi"/>
          <w:sz w:val="20"/>
          <w:szCs w:val="20"/>
        </w:rPr>
        <w:t>15</w:t>
      </w:r>
      <w:r w:rsidR="00CB018D" w:rsidRPr="00027C42">
        <w:rPr>
          <w:rFonts w:ascii="Trebuchet MS" w:hAnsi="Trebuchet MS" w:cstheme="minorHAnsi"/>
          <w:sz w:val="20"/>
          <w:szCs w:val="20"/>
        </w:rPr>
        <w:t xml:space="preserve">.2. </w:t>
      </w:r>
      <w:r w:rsidR="00027C42" w:rsidRPr="00027C42">
        <w:rPr>
          <w:rFonts w:ascii="Trebuchet MS" w:hAnsi="Trebuchet MS" w:cstheme="minorHAnsi"/>
          <w:sz w:val="20"/>
          <w:szCs w:val="20"/>
        </w:rPr>
        <w:t>Perkantysis subjektas</w:t>
      </w:r>
      <w:r w:rsidR="00AF799B" w:rsidRPr="00027C42">
        <w:rPr>
          <w:rFonts w:ascii="Trebuchet MS" w:hAnsi="Trebuchet MS" w:cstheme="minorHAnsi"/>
          <w:sz w:val="20"/>
          <w:szCs w:val="20"/>
        </w:rPr>
        <w:t xml:space="preserve">, vykdydamas </w:t>
      </w:r>
      <w:r w:rsidR="008B428C" w:rsidRPr="008B428C">
        <w:rPr>
          <w:rFonts w:ascii="Trebuchet MS" w:hAnsi="Trebuchet MS" w:cstheme="minorHAnsi"/>
          <w:sz w:val="20"/>
          <w:szCs w:val="20"/>
        </w:rPr>
        <w:t>t</w:t>
      </w:r>
      <w:r w:rsidR="00AF799B" w:rsidRPr="008B428C">
        <w:rPr>
          <w:rFonts w:ascii="Trebuchet MS" w:hAnsi="Trebuchet MS" w:cstheme="minorHAnsi"/>
          <w:sz w:val="20"/>
          <w:szCs w:val="20"/>
        </w:rPr>
        <w:t>arptautinį pirkimą</w:t>
      </w:r>
      <w:r w:rsidR="00AF799B" w:rsidRPr="00027C42">
        <w:rPr>
          <w:rFonts w:ascii="Trebuchet MS" w:hAnsi="Trebuchet MS" w:cstheme="minorHAnsi"/>
          <w:sz w:val="20"/>
          <w:szCs w:val="20"/>
        </w:rPr>
        <w:t>, raštu atsakys į kiekvieno Tiekėjo rašytinį prašymą</w:t>
      </w:r>
      <w:r w:rsidR="008B428C" w:rsidRPr="008B428C">
        <w:rPr>
          <w:rFonts w:ascii="Trebuchet MS" w:hAnsi="Trebuchet MS" w:cstheme="minorHAnsi"/>
          <w:sz w:val="20"/>
          <w:szCs w:val="20"/>
        </w:rPr>
        <w:t xml:space="preserve"> </w:t>
      </w:r>
      <w:r w:rsidR="008B428C" w:rsidRPr="00027C42">
        <w:rPr>
          <w:rFonts w:ascii="Trebuchet MS" w:hAnsi="Trebuchet MS" w:cstheme="minorHAnsi"/>
          <w:sz w:val="20"/>
          <w:szCs w:val="20"/>
        </w:rPr>
        <w:t xml:space="preserve">dėl Pirkimo </w:t>
      </w:r>
      <w:r w:rsidR="00220890">
        <w:rPr>
          <w:rFonts w:ascii="Trebuchet MS" w:hAnsi="Trebuchet MS" w:cstheme="minorHAnsi"/>
          <w:sz w:val="20"/>
          <w:szCs w:val="20"/>
        </w:rPr>
        <w:t>sąlygose</w:t>
      </w:r>
      <w:r w:rsidR="008B428C" w:rsidRPr="00027C42">
        <w:rPr>
          <w:rFonts w:ascii="Trebuchet MS" w:hAnsi="Trebuchet MS" w:cstheme="minorHAnsi"/>
          <w:sz w:val="20"/>
          <w:szCs w:val="20"/>
        </w:rPr>
        <w:t xml:space="preserve"> nustatytų reikalavimų</w:t>
      </w:r>
      <w:r w:rsidR="00AF799B" w:rsidRPr="00027C42">
        <w:rPr>
          <w:rFonts w:ascii="Trebuchet MS" w:hAnsi="Trebuchet MS" w:cstheme="minorHAnsi"/>
          <w:sz w:val="20"/>
          <w:szCs w:val="20"/>
        </w:rPr>
        <w:t>, jei toks prašymas yra gautas ne vėliau</w:t>
      </w:r>
      <w:r w:rsidR="008B428C">
        <w:rPr>
          <w:rFonts w:ascii="Trebuchet MS" w:hAnsi="Trebuchet MS" w:cstheme="minorHAnsi"/>
          <w:sz w:val="20"/>
          <w:szCs w:val="20"/>
        </w:rPr>
        <w:t>,</w:t>
      </w:r>
      <w:r w:rsidR="00AF799B" w:rsidRPr="00027C42">
        <w:rPr>
          <w:rFonts w:ascii="Trebuchet MS" w:hAnsi="Trebuchet MS" w:cstheme="minorHAnsi"/>
          <w:sz w:val="20"/>
          <w:szCs w:val="20"/>
        </w:rPr>
        <w:t xml:space="preserve"> kaip likus </w:t>
      </w:r>
      <w:r w:rsidR="00E41129" w:rsidRPr="00027C42">
        <w:rPr>
          <w:rFonts w:ascii="Trebuchet MS" w:hAnsi="Trebuchet MS" w:cstheme="minorHAnsi"/>
          <w:sz w:val="20"/>
          <w:szCs w:val="20"/>
        </w:rPr>
        <w:t>9</w:t>
      </w:r>
      <w:r w:rsidR="00EC3257" w:rsidRPr="00027C42">
        <w:rPr>
          <w:rFonts w:ascii="Trebuchet MS" w:hAnsi="Trebuchet MS" w:cstheme="minorHAnsi"/>
          <w:sz w:val="20"/>
          <w:szCs w:val="20"/>
        </w:rPr>
        <w:t xml:space="preserve"> dien</w:t>
      </w:r>
      <w:r w:rsidR="00E41129" w:rsidRPr="00027C42">
        <w:rPr>
          <w:rFonts w:ascii="Trebuchet MS" w:hAnsi="Trebuchet MS" w:cstheme="minorHAnsi"/>
          <w:sz w:val="20"/>
          <w:szCs w:val="20"/>
        </w:rPr>
        <w:t>oms</w:t>
      </w:r>
      <w:r w:rsidR="00EC3257" w:rsidRPr="00027C42">
        <w:rPr>
          <w:rFonts w:ascii="Trebuchet MS" w:hAnsi="Trebuchet MS" w:cstheme="minorHAnsi"/>
          <w:sz w:val="20"/>
          <w:szCs w:val="20"/>
        </w:rPr>
        <w:t xml:space="preserve"> </w:t>
      </w:r>
      <w:r w:rsidR="00AF799B" w:rsidRPr="00027C42">
        <w:rPr>
          <w:rFonts w:ascii="Trebuchet MS" w:hAnsi="Trebuchet MS" w:cstheme="minorHAnsi"/>
          <w:sz w:val="20"/>
          <w:szCs w:val="20"/>
        </w:rPr>
        <w:t xml:space="preserve">iki Pasiūlymų pateikimo termino pabaigos. </w:t>
      </w:r>
      <w:r w:rsidR="00027C42" w:rsidRPr="00027C42">
        <w:rPr>
          <w:rFonts w:ascii="Trebuchet MS" w:hAnsi="Trebuchet MS" w:cstheme="minorHAnsi"/>
          <w:sz w:val="20"/>
          <w:szCs w:val="20"/>
        </w:rPr>
        <w:t>Perkantysis subjektas</w:t>
      </w:r>
      <w:r w:rsidR="00AF799B" w:rsidRPr="00027C42">
        <w:rPr>
          <w:rFonts w:ascii="Trebuchet MS" w:hAnsi="Trebuchet MS" w:cstheme="minorHAnsi"/>
          <w:sz w:val="20"/>
          <w:szCs w:val="20"/>
        </w:rPr>
        <w:t xml:space="preserve"> į tokius prašymus atsakys ne vėliau</w:t>
      </w:r>
      <w:r w:rsidR="008B428C">
        <w:rPr>
          <w:rFonts w:ascii="Trebuchet MS" w:hAnsi="Trebuchet MS" w:cstheme="minorHAnsi"/>
          <w:sz w:val="20"/>
          <w:szCs w:val="20"/>
        </w:rPr>
        <w:t>,</w:t>
      </w:r>
      <w:r w:rsidR="00AF799B" w:rsidRPr="00027C42">
        <w:rPr>
          <w:rFonts w:ascii="Trebuchet MS" w:hAnsi="Trebuchet MS" w:cstheme="minorHAnsi"/>
          <w:sz w:val="20"/>
          <w:szCs w:val="20"/>
        </w:rPr>
        <w:t xml:space="preserve"> kaip likus </w:t>
      </w:r>
      <w:r w:rsidR="002D6F5A" w:rsidRPr="00027C42">
        <w:rPr>
          <w:rFonts w:ascii="Trebuchet MS" w:hAnsi="Trebuchet MS" w:cstheme="minorHAnsi"/>
          <w:sz w:val="20"/>
          <w:szCs w:val="20"/>
        </w:rPr>
        <w:t>6</w:t>
      </w:r>
      <w:r w:rsidR="00C25179" w:rsidRPr="00027C42">
        <w:rPr>
          <w:rFonts w:ascii="Trebuchet MS" w:hAnsi="Trebuchet MS" w:cstheme="minorHAnsi"/>
          <w:sz w:val="20"/>
          <w:szCs w:val="20"/>
        </w:rPr>
        <w:t> </w:t>
      </w:r>
      <w:r w:rsidR="00AF799B" w:rsidRPr="00027C42">
        <w:rPr>
          <w:rFonts w:ascii="Trebuchet MS" w:hAnsi="Trebuchet MS" w:cstheme="minorHAnsi"/>
          <w:sz w:val="20"/>
          <w:szCs w:val="20"/>
        </w:rPr>
        <w:t>dienoms iki Pasiūlymų pateikimo termino pabaigos. Prašymas turi būti pateiktas CVP IS priemonėmis</w:t>
      </w:r>
      <w:r w:rsidR="008B428C">
        <w:rPr>
          <w:rFonts w:ascii="Trebuchet MS" w:hAnsi="Trebuchet MS" w:cstheme="minorHAnsi"/>
          <w:sz w:val="20"/>
          <w:szCs w:val="20"/>
        </w:rPr>
        <w:t>.</w:t>
      </w:r>
    </w:p>
    <w:p w14:paraId="434E484F" w14:textId="7B93C45A" w:rsidR="005629B6" w:rsidRPr="00027C42" w:rsidRDefault="00CB018D" w:rsidP="00CB018D">
      <w:pPr>
        <w:tabs>
          <w:tab w:val="left" w:pos="567"/>
        </w:tabs>
        <w:jc w:val="both"/>
        <w:rPr>
          <w:rFonts w:ascii="Trebuchet MS" w:hAnsi="Trebuchet MS" w:cstheme="minorHAnsi"/>
          <w:sz w:val="20"/>
          <w:szCs w:val="20"/>
        </w:rPr>
      </w:pPr>
      <w:r w:rsidRPr="00027C42">
        <w:rPr>
          <w:rFonts w:ascii="Trebuchet MS" w:hAnsi="Trebuchet MS" w:cstheme="minorHAnsi"/>
          <w:sz w:val="20"/>
          <w:szCs w:val="20"/>
        </w:rPr>
        <w:t xml:space="preserve">15.3. </w:t>
      </w:r>
      <w:r w:rsidR="001D7032" w:rsidRPr="00027C42">
        <w:rPr>
          <w:rFonts w:ascii="Trebuchet MS" w:hAnsi="Trebuchet MS" w:cstheme="minorHAnsi"/>
          <w:sz w:val="20"/>
          <w:szCs w:val="20"/>
        </w:rPr>
        <w:t>Bet kuris Pirkimo sąlygų paaiškinimas</w:t>
      </w:r>
      <w:r w:rsidR="00F96EFF" w:rsidRPr="00027C42">
        <w:rPr>
          <w:rFonts w:ascii="Trebuchet MS" w:hAnsi="Trebuchet MS" w:cstheme="minorHAnsi"/>
          <w:sz w:val="20"/>
          <w:szCs w:val="20"/>
        </w:rPr>
        <w:t xml:space="preserve"> ir (ar) patikslinimas</w:t>
      </w:r>
      <w:r w:rsidR="001D7032" w:rsidRPr="00027C42">
        <w:rPr>
          <w:rFonts w:ascii="Trebuchet MS" w:hAnsi="Trebuchet MS" w:cstheme="minorHAnsi"/>
          <w:sz w:val="20"/>
          <w:szCs w:val="20"/>
        </w:rPr>
        <w:t xml:space="preserve">, atsakant į atitinkamą Tiekėjo prašymą, yra perduodamas visiems Tiekėjams, kurie yra prisiregistravę </w:t>
      </w:r>
      <w:r w:rsidR="00E51AF9" w:rsidRPr="00027C42">
        <w:rPr>
          <w:rFonts w:ascii="Trebuchet MS" w:hAnsi="Trebuchet MS" w:cstheme="minorHAnsi"/>
          <w:sz w:val="20"/>
          <w:szCs w:val="20"/>
        </w:rPr>
        <w:t xml:space="preserve">konkrečiame </w:t>
      </w:r>
      <w:r w:rsidR="001D7032" w:rsidRPr="00027C42">
        <w:rPr>
          <w:rFonts w:ascii="Trebuchet MS" w:hAnsi="Trebuchet MS" w:cstheme="minorHAnsi"/>
          <w:sz w:val="20"/>
          <w:szCs w:val="20"/>
        </w:rPr>
        <w:t>Pirkime CVP IS, nenurodant minėtą prašymą atsiuntusio Tiekėjo</w:t>
      </w:r>
      <w:r w:rsidR="00220890">
        <w:rPr>
          <w:rFonts w:ascii="Trebuchet MS" w:hAnsi="Trebuchet MS" w:cstheme="minorHAnsi"/>
          <w:sz w:val="20"/>
          <w:szCs w:val="20"/>
        </w:rPr>
        <w:t>,</w:t>
      </w:r>
      <w:r w:rsidR="001D7032" w:rsidRPr="00027C42">
        <w:rPr>
          <w:rFonts w:ascii="Trebuchet MS" w:hAnsi="Trebuchet MS" w:cstheme="minorHAnsi"/>
          <w:sz w:val="20"/>
          <w:szCs w:val="20"/>
        </w:rPr>
        <w:t xml:space="preserve"> ir skelbiamas CVP IS kartu su kit</w:t>
      </w:r>
      <w:r w:rsidR="00220890">
        <w:rPr>
          <w:rFonts w:ascii="Trebuchet MS" w:hAnsi="Trebuchet MS" w:cstheme="minorHAnsi"/>
          <w:sz w:val="20"/>
          <w:szCs w:val="20"/>
        </w:rPr>
        <w:t>omi</w:t>
      </w:r>
      <w:r w:rsidR="001D7032" w:rsidRPr="00027C42">
        <w:rPr>
          <w:rFonts w:ascii="Trebuchet MS" w:hAnsi="Trebuchet MS" w:cstheme="minorHAnsi"/>
          <w:sz w:val="20"/>
          <w:szCs w:val="20"/>
        </w:rPr>
        <w:t xml:space="preserve">s Pirkimo </w:t>
      </w:r>
      <w:r w:rsidR="00220890">
        <w:rPr>
          <w:rFonts w:ascii="Trebuchet MS" w:hAnsi="Trebuchet MS" w:cstheme="minorHAnsi"/>
          <w:sz w:val="20"/>
          <w:szCs w:val="20"/>
        </w:rPr>
        <w:t>sąlygomis.</w:t>
      </w:r>
    </w:p>
    <w:p w14:paraId="5B1FAEB7" w14:textId="1DB855CC" w:rsidR="00D1465E" w:rsidRPr="00027C42" w:rsidRDefault="00CB018D" w:rsidP="00CB018D">
      <w:pPr>
        <w:pStyle w:val="ListParagraph"/>
        <w:tabs>
          <w:tab w:val="left" w:pos="567"/>
        </w:tabs>
        <w:ind w:left="0"/>
        <w:jc w:val="both"/>
        <w:rPr>
          <w:rFonts w:ascii="Trebuchet MS" w:hAnsi="Trebuchet MS" w:cstheme="minorHAnsi"/>
          <w:sz w:val="20"/>
          <w:szCs w:val="20"/>
        </w:rPr>
      </w:pPr>
      <w:r w:rsidRPr="00027C42">
        <w:rPr>
          <w:rFonts w:ascii="Trebuchet MS" w:hAnsi="Trebuchet MS" w:cstheme="minorHAnsi"/>
          <w:sz w:val="20"/>
          <w:szCs w:val="20"/>
        </w:rPr>
        <w:t xml:space="preserve">15.4. </w:t>
      </w:r>
      <w:r w:rsidR="00027C42" w:rsidRPr="00027C42">
        <w:rPr>
          <w:rFonts w:ascii="Trebuchet MS" w:hAnsi="Trebuchet MS" w:cstheme="minorHAnsi"/>
          <w:sz w:val="20"/>
          <w:szCs w:val="20"/>
        </w:rPr>
        <w:t>Perkantysis subjektas</w:t>
      </w:r>
      <w:r w:rsidR="001D7032" w:rsidRPr="00027C42">
        <w:rPr>
          <w:rFonts w:ascii="Trebuchet MS" w:hAnsi="Trebuchet MS" w:cstheme="minorHAnsi"/>
          <w:sz w:val="20"/>
          <w:szCs w:val="20"/>
        </w:rPr>
        <w:t xml:space="preserve"> turi teisę </w:t>
      </w:r>
      <w:r w:rsidR="00F96EFF" w:rsidRPr="00027C42">
        <w:rPr>
          <w:rFonts w:ascii="Trebuchet MS" w:hAnsi="Trebuchet MS" w:cstheme="minorHAnsi"/>
          <w:sz w:val="20"/>
          <w:szCs w:val="20"/>
        </w:rPr>
        <w:t xml:space="preserve">paaiškinti ir (ar) </w:t>
      </w:r>
      <w:r w:rsidR="001D7032" w:rsidRPr="00027C42">
        <w:rPr>
          <w:rFonts w:ascii="Trebuchet MS" w:hAnsi="Trebuchet MS" w:cstheme="minorHAnsi"/>
          <w:sz w:val="20"/>
          <w:szCs w:val="20"/>
        </w:rPr>
        <w:t xml:space="preserve">patikslinti Pirkimo sąlygas savo iniciatyva. </w:t>
      </w:r>
      <w:r w:rsidR="00FB32D0">
        <w:rPr>
          <w:rFonts w:ascii="Trebuchet MS" w:hAnsi="Trebuchet MS" w:cstheme="minorHAnsi"/>
          <w:sz w:val="20"/>
          <w:szCs w:val="20"/>
        </w:rPr>
        <w:t>T</w:t>
      </w:r>
      <w:r w:rsidR="001D7032" w:rsidRPr="00027C42">
        <w:rPr>
          <w:rFonts w:ascii="Trebuchet MS" w:hAnsi="Trebuchet MS" w:cstheme="minorHAnsi"/>
          <w:sz w:val="20"/>
          <w:szCs w:val="20"/>
        </w:rPr>
        <w:t>okie</w:t>
      </w:r>
      <w:r w:rsidR="00F96EFF" w:rsidRPr="00027C42">
        <w:rPr>
          <w:rFonts w:ascii="Trebuchet MS" w:hAnsi="Trebuchet MS" w:cstheme="minorHAnsi"/>
          <w:sz w:val="20"/>
          <w:szCs w:val="20"/>
        </w:rPr>
        <w:t xml:space="preserve"> paaiškinimai ir (ar)</w:t>
      </w:r>
      <w:r w:rsidR="001D7032" w:rsidRPr="00027C42">
        <w:rPr>
          <w:rFonts w:ascii="Trebuchet MS" w:hAnsi="Trebuchet MS" w:cstheme="minorHAnsi"/>
          <w:sz w:val="20"/>
          <w:szCs w:val="20"/>
        </w:rPr>
        <w:t xml:space="preserve"> patikslinimai siunčiami visiems Tiekėjams, kurie yra prisiregistravę </w:t>
      </w:r>
      <w:r w:rsidR="00E51AF9" w:rsidRPr="00027C42">
        <w:rPr>
          <w:rFonts w:ascii="Trebuchet MS" w:hAnsi="Trebuchet MS" w:cstheme="minorHAnsi"/>
          <w:sz w:val="20"/>
          <w:szCs w:val="20"/>
        </w:rPr>
        <w:t xml:space="preserve">konkrečiame </w:t>
      </w:r>
      <w:r w:rsidR="001D7032" w:rsidRPr="00027C42">
        <w:rPr>
          <w:rFonts w:ascii="Trebuchet MS" w:hAnsi="Trebuchet MS" w:cstheme="minorHAnsi"/>
          <w:sz w:val="20"/>
          <w:szCs w:val="20"/>
        </w:rPr>
        <w:t xml:space="preserve">Pirkime </w:t>
      </w:r>
      <w:r w:rsidR="001D7032" w:rsidRPr="00027C42">
        <w:rPr>
          <w:rFonts w:ascii="Trebuchet MS" w:hAnsi="Trebuchet MS" w:cstheme="minorHAnsi"/>
          <w:sz w:val="20"/>
          <w:szCs w:val="20"/>
        </w:rPr>
        <w:lastRenderedPageBreak/>
        <w:t>CVP IS ne vėliau</w:t>
      </w:r>
      <w:r w:rsidR="00FB32D0">
        <w:rPr>
          <w:rFonts w:ascii="Trebuchet MS" w:hAnsi="Trebuchet MS" w:cstheme="minorHAnsi"/>
          <w:sz w:val="20"/>
          <w:szCs w:val="20"/>
        </w:rPr>
        <w:t>,</w:t>
      </w:r>
      <w:r w:rsidR="001D7032" w:rsidRPr="00027C42">
        <w:rPr>
          <w:rFonts w:ascii="Trebuchet MS" w:hAnsi="Trebuchet MS" w:cstheme="minorHAnsi"/>
          <w:sz w:val="20"/>
          <w:szCs w:val="20"/>
        </w:rPr>
        <w:t xml:space="preserve"> kaip likus </w:t>
      </w:r>
      <w:r w:rsidR="002D6F5A" w:rsidRPr="00027C42">
        <w:rPr>
          <w:rFonts w:ascii="Trebuchet MS" w:hAnsi="Trebuchet MS" w:cstheme="minorHAnsi"/>
          <w:sz w:val="20"/>
          <w:szCs w:val="20"/>
        </w:rPr>
        <w:t>6</w:t>
      </w:r>
      <w:r w:rsidR="008B083D" w:rsidRPr="00027C42">
        <w:rPr>
          <w:rFonts w:ascii="Trebuchet MS" w:hAnsi="Trebuchet MS" w:cstheme="minorHAnsi"/>
          <w:iCs/>
          <w:sz w:val="20"/>
          <w:szCs w:val="20"/>
        </w:rPr>
        <w:t xml:space="preserve"> </w:t>
      </w:r>
      <w:r w:rsidR="001D7032" w:rsidRPr="00027C42">
        <w:rPr>
          <w:rFonts w:ascii="Trebuchet MS" w:hAnsi="Trebuchet MS" w:cstheme="minorHAnsi"/>
          <w:iCs/>
          <w:sz w:val="20"/>
          <w:szCs w:val="20"/>
        </w:rPr>
        <w:t>dien</w:t>
      </w:r>
      <w:r w:rsidR="008B083D" w:rsidRPr="00027C42">
        <w:rPr>
          <w:rFonts w:ascii="Trebuchet MS" w:hAnsi="Trebuchet MS" w:cstheme="minorHAnsi"/>
          <w:iCs/>
          <w:sz w:val="20"/>
          <w:szCs w:val="20"/>
        </w:rPr>
        <w:t>oms</w:t>
      </w:r>
      <w:r w:rsidR="001D7032" w:rsidRPr="00027C42">
        <w:rPr>
          <w:rFonts w:ascii="Trebuchet MS" w:hAnsi="Trebuchet MS" w:cstheme="minorHAnsi"/>
          <w:sz w:val="20"/>
          <w:szCs w:val="20"/>
        </w:rPr>
        <w:t xml:space="preserve"> iki Pasiūlymų pateikimo </w:t>
      </w:r>
      <w:r w:rsidR="00FB32D0">
        <w:rPr>
          <w:rFonts w:ascii="Trebuchet MS" w:hAnsi="Trebuchet MS" w:cstheme="minorHAnsi"/>
          <w:sz w:val="20"/>
          <w:szCs w:val="20"/>
        </w:rPr>
        <w:t>termino pabaigos</w:t>
      </w:r>
      <w:r w:rsidR="00FB32D0" w:rsidRPr="00027C42">
        <w:rPr>
          <w:rFonts w:ascii="Trebuchet MS" w:hAnsi="Trebuchet MS" w:cstheme="minorHAnsi"/>
          <w:sz w:val="20"/>
          <w:szCs w:val="20"/>
        </w:rPr>
        <w:t xml:space="preserve"> </w:t>
      </w:r>
      <w:r w:rsidR="00FB32D0">
        <w:rPr>
          <w:rFonts w:ascii="Trebuchet MS" w:hAnsi="Trebuchet MS" w:cstheme="minorHAnsi"/>
          <w:sz w:val="20"/>
          <w:szCs w:val="20"/>
        </w:rPr>
        <w:t>t</w:t>
      </w:r>
      <w:r w:rsidR="008B083D" w:rsidRPr="00027C42">
        <w:rPr>
          <w:rFonts w:ascii="Trebuchet MS" w:hAnsi="Trebuchet MS" w:cstheme="minorHAnsi"/>
          <w:sz w:val="20"/>
          <w:szCs w:val="20"/>
        </w:rPr>
        <w:t>arptautinių pirkimų atveju</w:t>
      </w:r>
      <w:r w:rsidR="00FB32D0">
        <w:rPr>
          <w:rFonts w:ascii="Trebuchet MS" w:hAnsi="Trebuchet MS" w:cstheme="minorHAnsi"/>
          <w:sz w:val="20"/>
          <w:szCs w:val="20"/>
        </w:rPr>
        <w:t>,</w:t>
      </w:r>
      <w:r w:rsidR="008B083D" w:rsidRPr="00027C42">
        <w:rPr>
          <w:rFonts w:ascii="Trebuchet MS" w:hAnsi="Trebuchet MS" w:cstheme="minorHAnsi"/>
          <w:sz w:val="20"/>
          <w:szCs w:val="20"/>
        </w:rPr>
        <w:t xml:space="preserve"> ir ne vėliau</w:t>
      </w:r>
      <w:r w:rsidR="00FB32D0">
        <w:rPr>
          <w:rFonts w:ascii="Trebuchet MS" w:hAnsi="Trebuchet MS" w:cstheme="minorHAnsi"/>
          <w:sz w:val="20"/>
          <w:szCs w:val="20"/>
        </w:rPr>
        <w:t>,</w:t>
      </w:r>
      <w:r w:rsidR="008B083D" w:rsidRPr="00027C42">
        <w:rPr>
          <w:rFonts w:ascii="Trebuchet MS" w:hAnsi="Trebuchet MS" w:cstheme="minorHAnsi"/>
          <w:sz w:val="20"/>
          <w:szCs w:val="20"/>
        </w:rPr>
        <w:t xml:space="preserve"> kaip likus </w:t>
      </w:r>
      <w:r w:rsidR="002D6F5A" w:rsidRPr="00027C42">
        <w:rPr>
          <w:rFonts w:ascii="Trebuchet MS" w:hAnsi="Trebuchet MS" w:cstheme="minorHAnsi"/>
          <w:sz w:val="20"/>
          <w:szCs w:val="20"/>
        </w:rPr>
        <w:t>4</w:t>
      </w:r>
      <w:r w:rsidR="008B083D" w:rsidRPr="00027C42">
        <w:rPr>
          <w:rFonts w:ascii="Trebuchet MS" w:hAnsi="Trebuchet MS" w:cstheme="minorHAnsi"/>
          <w:sz w:val="20"/>
          <w:szCs w:val="20"/>
        </w:rPr>
        <w:t xml:space="preserve"> dienoms iki Pasiūlymų pateikimo </w:t>
      </w:r>
      <w:r w:rsidR="00FB32D0">
        <w:rPr>
          <w:rFonts w:ascii="Trebuchet MS" w:hAnsi="Trebuchet MS" w:cstheme="minorHAnsi"/>
          <w:sz w:val="20"/>
          <w:szCs w:val="20"/>
        </w:rPr>
        <w:t>termino pabaigos</w:t>
      </w:r>
      <w:r w:rsidR="00FB32D0" w:rsidRPr="00027C42">
        <w:rPr>
          <w:rFonts w:ascii="Trebuchet MS" w:hAnsi="Trebuchet MS" w:cstheme="minorHAnsi"/>
          <w:sz w:val="20"/>
          <w:szCs w:val="20"/>
        </w:rPr>
        <w:t xml:space="preserve"> </w:t>
      </w:r>
      <w:r w:rsidR="00FB32D0">
        <w:rPr>
          <w:rFonts w:ascii="Trebuchet MS" w:hAnsi="Trebuchet MS" w:cstheme="minorHAnsi"/>
          <w:sz w:val="20"/>
          <w:szCs w:val="20"/>
        </w:rPr>
        <w:t>s</w:t>
      </w:r>
      <w:r w:rsidR="008B083D" w:rsidRPr="00027C42">
        <w:rPr>
          <w:rFonts w:ascii="Trebuchet MS" w:hAnsi="Trebuchet MS" w:cstheme="minorHAnsi"/>
          <w:sz w:val="20"/>
          <w:szCs w:val="20"/>
        </w:rPr>
        <w:t xml:space="preserve">upaprastintų pirkimų atveju </w:t>
      </w:r>
      <w:r w:rsidR="001D7032" w:rsidRPr="00027C42">
        <w:rPr>
          <w:rFonts w:ascii="Trebuchet MS" w:hAnsi="Trebuchet MS" w:cstheme="minorHAnsi"/>
          <w:sz w:val="20"/>
          <w:szCs w:val="20"/>
        </w:rPr>
        <w:t>(išskyrus, kai Pirkimo sąlygos tikslinamos dėl Pasiūlymų pateikimo termino nukėlimo</w:t>
      </w:r>
      <w:r w:rsidR="00E51AF9" w:rsidRPr="00027C42">
        <w:rPr>
          <w:rFonts w:ascii="Trebuchet MS" w:hAnsi="Trebuchet MS" w:cstheme="minorHAnsi"/>
          <w:sz w:val="20"/>
          <w:szCs w:val="20"/>
        </w:rPr>
        <w:t xml:space="preserve"> ir BPS</w:t>
      </w:r>
      <w:r w:rsidR="00081352" w:rsidRPr="00027C42">
        <w:rPr>
          <w:rFonts w:ascii="Trebuchet MS" w:hAnsi="Trebuchet MS" w:cstheme="minorHAnsi"/>
          <w:sz w:val="20"/>
          <w:szCs w:val="20"/>
        </w:rPr>
        <w:t xml:space="preserve"> </w:t>
      </w:r>
      <w:r w:rsidR="00F96EFF" w:rsidRPr="00027C42">
        <w:rPr>
          <w:rFonts w:ascii="Trebuchet MS" w:hAnsi="Trebuchet MS" w:cstheme="minorHAnsi"/>
          <w:sz w:val="20"/>
          <w:szCs w:val="20"/>
        </w:rPr>
        <w:t>15.5</w:t>
      </w:r>
      <w:r w:rsidR="00286CAC" w:rsidRPr="00027C42">
        <w:rPr>
          <w:rFonts w:ascii="Trebuchet MS" w:hAnsi="Trebuchet MS" w:cstheme="minorHAnsi"/>
          <w:sz w:val="20"/>
          <w:szCs w:val="20"/>
        </w:rPr>
        <w:t xml:space="preserve"> </w:t>
      </w:r>
      <w:r w:rsidR="00E51AF9" w:rsidRPr="00027C42">
        <w:rPr>
          <w:rFonts w:ascii="Trebuchet MS" w:hAnsi="Trebuchet MS" w:cstheme="minorHAnsi"/>
          <w:sz w:val="20"/>
          <w:szCs w:val="20"/>
        </w:rPr>
        <w:t>p</w:t>
      </w:r>
      <w:r w:rsidR="00AF673C" w:rsidRPr="00027C42">
        <w:rPr>
          <w:rFonts w:ascii="Trebuchet MS" w:hAnsi="Trebuchet MS" w:cstheme="minorHAnsi"/>
          <w:sz w:val="20"/>
          <w:szCs w:val="20"/>
        </w:rPr>
        <w:t>ap</w:t>
      </w:r>
      <w:r w:rsidR="00E51AF9" w:rsidRPr="00027C42">
        <w:rPr>
          <w:rFonts w:ascii="Trebuchet MS" w:hAnsi="Trebuchet MS" w:cstheme="minorHAnsi"/>
          <w:sz w:val="20"/>
          <w:szCs w:val="20"/>
        </w:rPr>
        <w:t>unkt</w:t>
      </w:r>
      <w:r w:rsidR="00AF673C" w:rsidRPr="00027C42">
        <w:rPr>
          <w:rFonts w:ascii="Trebuchet MS" w:hAnsi="Trebuchet MS" w:cstheme="minorHAnsi"/>
          <w:sz w:val="20"/>
          <w:szCs w:val="20"/>
        </w:rPr>
        <w:t>yj</w:t>
      </w:r>
      <w:r w:rsidR="00E51AF9" w:rsidRPr="00027C42">
        <w:rPr>
          <w:rFonts w:ascii="Trebuchet MS" w:hAnsi="Trebuchet MS" w:cstheme="minorHAnsi"/>
          <w:sz w:val="20"/>
          <w:szCs w:val="20"/>
        </w:rPr>
        <w:t>e numatytu atveju</w:t>
      </w:r>
      <w:r w:rsidR="001D7032" w:rsidRPr="00027C42">
        <w:rPr>
          <w:rFonts w:ascii="Trebuchet MS" w:hAnsi="Trebuchet MS" w:cstheme="minorHAnsi"/>
          <w:sz w:val="20"/>
          <w:szCs w:val="20"/>
        </w:rPr>
        <w:t>)</w:t>
      </w:r>
      <w:r w:rsidR="00FB32D0">
        <w:rPr>
          <w:rFonts w:ascii="Trebuchet MS" w:hAnsi="Trebuchet MS" w:cstheme="minorHAnsi"/>
          <w:sz w:val="20"/>
          <w:szCs w:val="20"/>
        </w:rPr>
        <w:t>,</w:t>
      </w:r>
      <w:r w:rsidR="001D7032" w:rsidRPr="00027C42">
        <w:rPr>
          <w:rFonts w:ascii="Trebuchet MS" w:hAnsi="Trebuchet MS" w:cstheme="minorHAnsi"/>
          <w:sz w:val="20"/>
          <w:szCs w:val="20"/>
        </w:rPr>
        <w:t xml:space="preserve"> ir skelbiami CVP IS kartu su kit</w:t>
      </w:r>
      <w:r w:rsidR="00FB32D0">
        <w:rPr>
          <w:rFonts w:ascii="Trebuchet MS" w:hAnsi="Trebuchet MS" w:cstheme="minorHAnsi"/>
          <w:sz w:val="20"/>
          <w:szCs w:val="20"/>
        </w:rPr>
        <w:t>om</w:t>
      </w:r>
      <w:r w:rsidR="001D7032" w:rsidRPr="00027C42">
        <w:rPr>
          <w:rFonts w:ascii="Trebuchet MS" w:hAnsi="Trebuchet MS" w:cstheme="minorHAnsi"/>
          <w:sz w:val="20"/>
          <w:szCs w:val="20"/>
        </w:rPr>
        <w:t xml:space="preserve">is Pirkimo </w:t>
      </w:r>
      <w:r w:rsidR="00FB32D0">
        <w:rPr>
          <w:rFonts w:ascii="Trebuchet MS" w:hAnsi="Trebuchet MS" w:cstheme="minorHAnsi"/>
          <w:sz w:val="20"/>
          <w:szCs w:val="20"/>
        </w:rPr>
        <w:t>sąlygomis</w:t>
      </w:r>
      <w:bookmarkStart w:id="127" w:name="_Ref487469519"/>
      <w:r w:rsidR="00FB32D0">
        <w:rPr>
          <w:rFonts w:ascii="Trebuchet MS" w:hAnsi="Trebuchet MS" w:cstheme="minorHAnsi"/>
          <w:sz w:val="20"/>
          <w:szCs w:val="20"/>
        </w:rPr>
        <w:t>.</w:t>
      </w:r>
    </w:p>
    <w:p w14:paraId="24E01ECE" w14:textId="201D3808" w:rsidR="001D7032" w:rsidRPr="00027C42" w:rsidRDefault="00CB018D" w:rsidP="00CB018D">
      <w:pPr>
        <w:pStyle w:val="ListParagraph"/>
        <w:tabs>
          <w:tab w:val="left" w:pos="567"/>
        </w:tabs>
        <w:ind w:left="0"/>
        <w:jc w:val="both"/>
        <w:rPr>
          <w:rFonts w:ascii="Trebuchet MS" w:hAnsi="Trebuchet MS" w:cstheme="minorHAnsi"/>
          <w:sz w:val="20"/>
          <w:szCs w:val="20"/>
        </w:rPr>
      </w:pPr>
      <w:bookmarkStart w:id="128" w:name="_Ref500061889"/>
      <w:r w:rsidRPr="00027C42">
        <w:rPr>
          <w:rFonts w:ascii="Trebuchet MS" w:hAnsi="Trebuchet MS" w:cstheme="minorHAnsi"/>
          <w:sz w:val="20"/>
          <w:szCs w:val="20"/>
        </w:rPr>
        <w:t xml:space="preserve">15.5. </w:t>
      </w:r>
      <w:r w:rsidR="001D7032" w:rsidRPr="00027C42">
        <w:rPr>
          <w:rFonts w:ascii="Trebuchet MS" w:hAnsi="Trebuchet MS" w:cstheme="minorHAnsi"/>
          <w:sz w:val="20"/>
          <w:szCs w:val="20"/>
        </w:rPr>
        <w:t xml:space="preserve">Tuo atveju, kai </w:t>
      </w:r>
      <w:r w:rsidR="00027C42" w:rsidRPr="00027C42">
        <w:rPr>
          <w:rFonts w:ascii="Trebuchet MS" w:hAnsi="Trebuchet MS" w:cstheme="minorHAnsi"/>
          <w:sz w:val="20"/>
          <w:szCs w:val="20"/>
        </w:rPr>
        <w:t xml:space="preserve">Perkantysis subjektas </w:t>
      </w:r>
      <w:r w:rsidR="001D7032" w:rsidRPr="00027C42">
        <w:rPr>
          <w:rFonts w:ascii="Trebuchet MS" w:hAnsi="Trebuchet MS" w:cstheme="minorHAnsi"/>
          <w:sz w:val="20"/>
          <w:szCs w:val="20"/>
        </w:rPr>
        <w:t>Tiekėjams pateikia Pirkimo sąlygų</w:t>
      </w:r>
      <w:r w:rsidR="00F96EFF" w:rsidRPr="00027C42">
        <w:rPr>
          <w:rFonts w:ascii="Trebuchet MS" w:hAnsi="Trebuchet MS" w:cstheme="minorHAnsi"/>
          <w:sz w:val="20"/>
          <w:szCs w:val="20"/>
        </w:rPr>
        <w:t xml:space="preserve"> paaiškinimus ir (ar)</w:t>
      </w:r>
      <w:r w:rsidR="001D7032" w:rsidRPr="00027C42">
        <w:rPr>
          <w:rFonts w:ascii="Trebuchet MS" w:hAnsi="Trebuchet MS" w:cstheme="minorHAnsi"/>
          <w:sz w:val="20"/>
          <w:szCs w:val="20"/>
        </w:rPr>
        <w:t xml:space="preserve"> patikslinimus ir negali užtikrinti, kad Tiekėjai gautų tokius </w:t>
      </w:r>
      <w:r w:rsidR="00F96EFF" w:rsidRPr="00027C42">
        <w:rPr>
          <w:rFonts w:ascii="Trebuchet MS" w:hAnsi="Trebuchet MS" w:cstheme="minorHAnsi"/>
          <w:sz w:val="20"/>
          <w:szCs w:val="20"/>
        </w:rPr>
        <w:t xml:space="preserve">paaiškinimus ir (ar) </w:t>
      </w:r>
      <w:r w:rsidR="001D7032" w:rsidRPr="00027C42">
        <w:rPr>
          <w:rFonts w:ascii="Trebuchet MS" w:hAnsi="Trebuchet MS" w:cstheme="minorHAnsi"/>
          <w:sz w:val="20"/>
          <w:szCs w:val="20"/>
        </w:rPr>
        <w:t>patikslinimus ne vėliau</w:t>
      </w:r>
      <w:r w:rsidR="00B65629">
        <w:rPr>
          <w:rFonts w:ascii="Trebuchet MS" w:hAnsi="Trebuchet MS" w:cstheme="minorHAnsi"/>
          <w:sz w:val="20"/>
          <w:szCs w:val="20"/>
        </w:rPr>
        <w:t>,</w:t>
      </w:r>
      <w:r w:rsidR="001D7032" w:rsidRPr="00027C42">
        <w:rPr>
          <w:rFonts w:ascii="Trebuchet MS" w:hAnsi="Trebuchet MS" w:cstheme="minorHAnsi"/>
          <w:sz w:val="20"/>
          <w:szCs w:val="20"/>
        </w:rPr>
        <w:t xml:space="preserve"> kaip likus </w:t>
      </w:r>
      <w:r w:rsidR="002D6F5A" w:rsidRPr="00027C42">
        <w:rPr>
          <w:rFonts w:ascii="Trebuchet MS" w:hAnsi="Trebuchet MS" w:cstheme="minorHAnsi"/>
          <w:iCs/>
          <w:sz w:val="20"/>
          <w:szCs w:val="20"/>
        </w:rPr>
        <w:t>6</w:t>
      </w:r>
      <w:r w:rsidR="00081352" w:rsidRPr="00027C42">
        <w:rPr>
          <w:rFonts w:ascii="Trebuchet MS" w:hAnsi="Trebuchet MS" w:cstheme="minorHAnsi"/>
          <w:iCs/>
          <w:sz w:val="20"/>
          <w:szCs w:val="20"/>
        </w:rPr>
        <w:t xml:space="preserve"> </w:t>
      </w:r>
      <w:r w:rsidR="001D7032" w:rsidRPr="00027C42">
        <w:rPr>
          <w:rFonts w:ascii="Trebuchet MS" w:hAnsi="Trebuchet MS" w:cstheme="minorHAnsi"/>
          <w:iCs/>
          <w:sz w:val="20"/>
          <w:szCs w:val="20"/>
        </w:rPr>
        <w:t>dien</w:t>
      </w:r>
      <w:r w:rsidR="00081352" w:rsidRPr="00027C42">
        <w:rPr>
          <w:rFonts w:ascii="Trebuchet MS" w:hAnsi="Trebuchet MS" w:cstheme="minorHAnsi"/>
          <w:iCs/>
          <w:sz w:val="20"/>
          <w:szCs w:val="20"/>
        </w:rPr>
        <w:t>oms</w:t>
      </w:r>
      <w:r w:rsidR="001D7032" w:rsidRPr="00027C42">
        <w:rPr>
          <w:rFonts w:ascii="Trebuchet MS" w:hAnsi="Trebuchet MS" w:cstheme="minorHAnsi"/>
          <w:iCs/>
          <w:sz w:val="20"/>
          <w:szCs w:val="20"/>
        </w:rPr>
        <w:t xml:space="preserve"> </w:t>
      </w:r>
      <w:r w:rsidR="001D7032" w:rsidRPr="00027C42">
        <w:rPr>
          <w:rFonts w:ascii="Trebuchet MS" w:hAnsi="Trebuchet MS" w:cstheme="minorHAnsi"/>
          <w:sz w:val="20"/>
          <w:szCs w:val="20"/>
        </w:rPr>
        <w:t xml:space="preserve">iki Pasiūlymų pateikimo </w:t>
      </w:r>
      <w:r w:rsidR="00B65629">
        <w:rPr>
          <w:rFonts w:ascii="Trebuchet MS" w:hAnsi="Trebuchet MS" w:cstheme="minorHAnsi"/>
          <w:sz w:val="20"/>
          <w:szCs w:val="20"/>
        </w:rPr>
        <w:t>termino pabaigos</w:t>
      </w:r>
      <w:r w:rsidR="00B65629" w:rsidRPr="00027C42">
        <w:rPr>
          <w:rFonts w:ascii="Trebuchet MS" w:hAnsi="Trebuchet MS" w:cstheme="minorHAnsi"/>
          <w:sz w:val="20"/>
          <w:szCs w:val="20"/>
        </w:rPr>
        <w:t xml:space="preserve"> </w:t>
      </w:r>
      <w:r w:rsidR="00B65629">
        <w:rPr>
          <w:rFonts w:ascii="Trebuchet MS" w:hAnsi="Trebuchet MS" w:cstheme="minorHAnsi"/>
          <w:sz w:val="20"/>
          <w:szCs w:val="20"/>
        </w:rPr>
        <w:t>t</w:t>
      </w:r>
      <w:r w:rsidR="00807982" w:rsidRPr="00027C42">
        <w:rPr>
          <w:rFonts w:ascii="Trebuchet MS" w:hAnsi="Trebuchet MS" w:cstheme="minorHAnsi"/>
          <w:sz w:val="20"/>
          <w:szCs w:val="20"/>
        </w:rPr>
        <w:t>arptautinių pirkimų atveju</w:t>
      </w:r>
      <w:r w:rsidR="00B65629">
        <w:rPr>
          <w:rFonts w:ascii="Trebuchet MS" w:hAnsi="Trebuchet MS" w:cstheme="minorHAnsi"/>
          <w:sz w:val="20"/>
          <w:szCs w:val="20"/>
        </w:rPr>
        <w:t>,</w:t>
      </w:r>
      <w:r w:rsidR="00807982" w:rsidRPr="00027C42">
        <w:rPr>
          <w:rFonts w:ascii="Trebuchet MS" w:hAnsi="Trebuchet MS" w:cstheme="minorHAnsi"/>
          <w:sz w:val="20"/>
          <w:szCs w:val="20"/>
        </w:rPr>
        <w:t xml:space="preserve"> ir ne vėliau kaip likus </w:t>
      </w:r>
      <w:r w:rsidR="002D6F5A" w:rsidRPr="00027C42">
        <w:rPr>
          <w:rFonts w:ascii="Trebuchet MS" w:hAnsi="Trebuchet MS" w:cstheme="minorHAnsi"/>
          <w:sz w:val="20"/>
          <w:szCs w:val="20"/>
        </w:rPr>
        <w:t>4</w:t>
      </w:r>
      <w:r w:rsidR="00807982" w:rsidRPr="00027C42">
        <w:rPr>
          <w:rFonts w:ascii="Trebuchet MS" w:hAnsi="Trebuchet MS" w:cstheme="minorHAnsi"/>
          <w:sz w:val="20"/>
          <w:szCs w:val="20"/>
        </w:rPr>
        <w:t xml:space="preserve"> dienoms iki Pasiūlymų pateikimo </w:t>
      </w:r>
      <w:r w:rsidR="00B65629">
        <w:rPr>
          <w:rFonts w:ascii="Trebuchet MS" w:hAnsi="Trebuchet MS" w:cstheme="minorHAnsi"/>
          <w:sz w:val="20"/>
          <w:szCs w:val="20"/>
        </w:rPr>
        <w:t>termino pabaigos</w:t>
      </w:r>
      <w:r w:rsidR="00B65629" w:rsidRPr="00027C42">
        <w:rPr>
          <w:rFonts w:ascii="Trebuchet MS" w:hAnsi="Trebuchet MS" w:cstheme="minorHAnsi"/>
          <w:sz w:val="20"/>
          <w:szCs w:val="20"/>
        </w:rPr>
        <w:t xml:space="preserve"> </w:t>
      </w:r>
      <w:r w:rsidR="00B65629">
        <w:rPr>
          <w:rFonts w:ascii="Trebuchet MS" w:hAnsi="Trebuchet MS" w:cstheme="minorHAnsi"/>
          <w:sz w:val="20"/>
          <w:szCs w:val="20"/>
        </w:rPr>
        <w:t>s</w:t>
      </w:r>
      <w:r w:rsidR="00807982" w:rsidRPr="00027C42">
        <w:rPr>
          <w:rFonts w:ascii="Trebuchet MS" w:hAnsi="Trebuchet MS" w:cstheme="minorHAnsi"/>
          <w:sz w:val="20"/>
          <w:szCs w:val="20"/>
        </w:rPr>
        <w:t>upaprastintų pirkimų atveju</w:t>
      </w:r>
      <w:r w:rsidR="001D7032" w:rsidRPr="00027C42">
        <w:rPr>
          <w:rFonts w:ascii="Trebuchet MS" w:hAnsi="Trebuchet MS" w:cstheme="minorHAnsi"/>
          <w:sz w:val="20"/>
          <w:szCs w:val="20"/>
        </w:rPr>
        <w:t xml:space="preserve"> (išskyrus, kai Pirkimo sąlygos tikslinamos dėl Pasiūlymų pateikimo termino nukėlimo), tuomet </w:t>
      </w:r>
      <w:r w:rsidR="00027C42" w:rsidRPr="00027C42">
        <w:rPr>
          <w:rFonts w:ascii="Trebuchet MS" w:hAnsi="Trebuchet MS" w:cstheme="minorHAnsi"/>
          <w:sz w:val="20"/>
          <w:szCs w:val="20"/>
        </w:rPr>
        <w:t>Perkantysis subjektas</w:t>
      </w:r>
      <w:r w:rsidR="001D7032" w:rsidRPr="00027C42">
        <w:rPr>
          <w:rFonts w:ascii="Trebuchet MS" w:hAnsi="Trebuchet MS" w:cstheme="minorHAnsi"/>
          <w:sz w:val="20"/>
          <w:szCs w:val="20"/>
        </w:rPr>
        <w:t xml:space="preserve"> nukelia Pasiūlymų pateikimo terminą, suteikdamas pakankamai laiko Tiekėjams susipažinti su tokiais </w:t>
      </w:r>
      <w:r w:rsidR="00F96EFF" w:rsidRPr="00027C42">
        <w:rPr>
          <w:rFonts w:ascii="Trebuchet MS" w:hAnsi="Trebuchet MS" w:cstheme="minorHAnsi"/>
          <w:sz w:val="20"/>
          <w:szCs w:val="20"/>
        </w:rPr>
        <w:t xml:space="preserve">paaiškinimais ir (ar) </w:t>
      </w:r>
      <w:r w:rsidR="001D7032" w:rsidRPr="00027C42">
        <w:rPr>
          <w:rFonts w:ascii="Trebuchet MS" w:hAnsi="Trebuchet MS" w:cstheme="minorHAnsi"/>
          <w:sz w:val="20"/>
          <w:szCs w:val="20"/>
        </w:rPr>
        <w:t xml:space="preserve">patikslinimais. Pranešimai apie Pasiūlymų pateikimo termino nukėlimą išsiunčiami visiems Tiekėjams, kurie yra prisiregistravę </w:t>
      </w:r>
      <w:r w:rsidR="00587A94" w:rsidRPr="00027C42">
        <w:rPr>
          <w:rFonts w:ascii="Trebuchet MS" w:hAnsi="Trebuchet MS" w:cstheme="minorHAnsi"/>
          <w:sz w:val="20"/>
          <w:szCs w:val="20"/>
        </w:rPr>
        <w:t xml:space="preserve">konkrečiame </w:t>
      </w:r>
      <w:r w:rsidR="001D7032" w:rsidRPr="00027C42">
        <w:rPr>
          <w:rFonts w:ascii="Trebuchet MS" w:hAnsi="Trebuchet MS" w:cstheme="minorHAnsi"/>
          <w:sz w:val="20"/>
          <w:szCs w:val="20"/>
        </w:rPr>
        <w:t>Pirkime CVP IS</w:t>
      </w:r>
      <w:r w:rsidR="00F232AA" w:rsidRPr="00027C42">
        <w:rPr>
          <w:rFonts w:ascii="Trebuchet MS" w:hAnsi="Trebuchet MS" w:cstheme="minorHAnsi"/>
          <w:sz w:val="20"/>
          <w:szCs w:val="20"/>
        </w:rPr>
        <w:t>,</w:t>
      </w:r>
      <w:r w:rsidR="001D7032" w:rsidRPr="00027C42">
        <w:rPr>
          <w:rFonts w:ascii="Trebuchet MS" w:hAnsi="Trebuchet MS" w:cstheme="minorHAnsi"/>
          <w:sz w:val="20"/>
          <w:szCs w:val="20"/>
        </w:rPr>
        <w:t xml:space="preserve"> ir skelbiam</w:t>
      </w:r>
      <w:r w:rsidR="00B65629">
        <w:rPr>
          <w:rFonts w:ascii="Trebuchet MS" w:hAnsi="Trebuchet MS" w:cstheme="minorHAnsi"/>
          <w:sz w:val="20"/>
          <w:szCs w:val="20"/>
        </w:rPr>
        <w:t>i</w:t>
      </w:r>
      <w:r w:rsidR="001D7032" w:rsidRPr="00027C42">
        <w:rPr>
          <w:rFonts w:ascii="Trebuchet MS" w:hAnsi="Trebuchet MS" w:cstheme="minorHAnsi"/>
          <w:sz w:val="20"/>
          <w:szCs w:val="20"/>
        </w:rPr>
        <w:t xml:space="preserve"> CVP IS kartu su kit</w:t>
      </w:r>
      <w:r w:rsidR="00B65629">
        <w:rPr>
          <w:rFonts w:ascii="Trebuchet MS" w:hAnsi="Trebuchet MS" w:cstheme="minorHAnsi"/>
          <w:sz w:val="20"/>
          <w:szCs w:val="20"/>
        </w:rPr>
        <w:t>om</w:t>
      </w:r>
      <w:r w:rsidR="001D7032" w:rsidRPr="00027C42">
        <w:rPr>
          <w:rFonts w:ascii="Trebuchet MS" w:hAnsi="Trebuchet MS" w:cstheme="minorHAnsi"/>
          <w:sz w:val="20"/>
          <w:szCs w:val="20"/>
        </w:rPr>
        <w:t xml:space="preserve">is Pirkimo </w:t>
      </w:r>
      <w:r w:rsidR="00B65629">
        <w:rPr>
          <w:rFonts w:ascii="Trebuchet MS" w:hAnsi="Trebuchet MS" w:cstheme="minorHAnsi"/>
          <w:sz w:val="20"/>
          <w:szCs w:val="20"/>
        </w:rPr>
        <w:t>sąlygomis</w:t>
      </w:r>
      <w:r w:rsidR="001D7032" w:rsidRPr="00027C42">
        <w:rPr>
          <w:rFonts w:ascii="Trebuchet MS" w:hAnsi="Trebuchet MS" w:cstheme="minorHAnsi"/>
          <w:sz w:val="20"/>
          <w:szCs w:val="20"/>
        </w:rPr>
        <w:t>.</w:t>
      </w:r>
      <w:bookmarkEnd w:id="127"/>
      <w:bookmarkEnd w:id="128"/>
    </w:p>
    <w:p w14:paraId="2835C293" w14:textId="7ED4FB5B" w:rsidR="00F96EFF" w:rsidRDefault="00F96EFF" w:rsidP="00CB018D">
      <w:pPr>
        <w:pStyle w:val="ListParagraph"/>
        <w:tabs>
          <w:tab w:val="left" w:pos="567"/>
        </w:tabs>
        <w:ind w:left="0"/>
        <w:jc w:val="both"/>
        <w:rPr>
          <w:rFonts w:ascii="Trebuchet MS" w:hAnsi="Trebuchet MS" w:cstheme="minorHAnsi"/>
          <w:sz w:val="20"/>
          <w:szCs w:val="20"/>
        </w:rPr>
      </w:pPr>
      <w:r w:rsidRPr="00027C42">
        <w:rPr>
          <w:rFonts w:ascii="Trebuchet MS" w:hAnsi="Trebuchet MS" w:cstheme="minorHAnsi"/>
          <w:sz w:val="20"/>
          <w:szCs w:val="20"/>
        </w:rPr>
        <w:t>15.</w:t>
      </w:r>
      <w:r w:rsidR="0080296C">
        <w:rPr>
          <w:rFonts w:ascii="Trebuchet MS" w:hAnsi="Trebuchet MS" w:cstheme="minorHAnsi"/>
          <w:sz w:val="20"/>
          <w:szCs w:val="20"/>
        </w:rPr>
        <w:t>6</w:t>
      </w:r>
      <w:r w:rsidRPr="00027C42">
        <w:rPr>
          <w:rFonts w:ascii="Trebuchet MS" w:hAnsi="Trebuchet MS" w:cstheme="minorHAnsi"/>
          <w:sz w:val="20"/>
          <w:szCs w:val="20"/>
        </w:rPr>
        <w:t xml:space="preserve">. Jei pateikti paaiškinimai ir (ar) patikslinimai iš esmės keičia Pirkimo </w:t>
      </w:r>
      <w:r w:rsidR="00C80D09">
        <w:rPr>
          <w:rFonts w:ascii="Trebuchet MS" w:hAnsi="Trebuchet MS" w:cstheme="minorHAnsi"/>
          <w:sz w:val="20"/>
          <w:szCs w:val="20"/>
        </w:rPr>
        <w:t>sąlygose</w:t>
      </w:r>
      <w:r w:rsidR="00C80D09" w:rsidRPr="00027C42">
        <w:rPr>
          <w:rFonts w:ascii="Trebuchet MS" w:hAnsi="Trebuchet MS" w:cstheme="minorHAnsi"/>
          <w:sz w:val="20"/>
          <w:szCs w:val="20"/>
        </w:rPr>
        <w:t xml:space="preserve"> </w:t>
      </w:r>
      <w:r w:rsidRPr="00027C42">
        <w:rPr>
          <w:rFonts w:ascii="Trebuchet MS" w:hAnsi="Trebuchet MS" w:cstheme="minorHAnsi"/>
          <w:sz w:val="20"/>
          <w:szCs w:val="20"/>
        </w:rPr>
        <w:t>nustatytus Pirkimo objektui keliamus reikalavimus, reikalavimus Tiekėjui ar Pasiūlymų rengimo reikalavimus, Pirkimo procedūros nutraukiamos ir Pirkimas</w:t>
      </w:r>
      <w:r w:rsidR="00C80D09">
        <w:rPr>
          <w:rFonts w:ascii="Trebuchet MS" w:hAnsi="Trebuchet MS" w:cstheme="minorHAnsi"/>
          <w:sz w:val="20"/>
          <w:szCs w:val="20"/>
        </w:rPr>
        <w:t>,</w:t>
      </w:r>
      <w:r w:rsidRPr="00027C42">
        <w:rPr>
          <w:rFonts w:ascii="Trebuchet MS" w:hAnsi="Trebuchet MS" w:cstheme="minorHAnsi"/>
          <w:sz w:val="20"/>
          <w:szCs w:val="20"/>
        </w:rPr>
        <w:t xml:space="preserve"> pakoregavus keliamus reikalavimus</w:t>
      </w:r>
      <w:r w:rsidR="00C80D09">
        <w:rPr>
          <w:rFonts w:ascii="Trebuchet MS" w:hAnsi="Trebuchet MS" w:cstheme="minorHAnsi"/>
          <w:sz w:val="20"/>
          <w:szCs w:val="20"/>
        </w:rPr>
        <w:t>,</w:t>
      </w:r>
      <w:r w:rsidRPr="00027C42">
        <w:rPr>
          <w:rFonts w:ascii="Trebuchet MS" w:hAnsi="Trebuchet MS" w:cstheme="minorHAnsi"/>
          <w:sz w:val="20"/>
          <w:szCs w:val="20"/>
        </w:rPr>
        <w:t xml:space="preserve"> inicijuojamas pakartotinai</w:t>
      </w:r>
      <w:r w:rsidR="00C80D09">
        <w:rPr>
          <w:rFonts w:ascii="Trebuchet MS" w:hAnsi="Trebuchet MS" w:cstheme="minorHAnsi"/>
          <w:sz w:val="20"/>
          <w:szCs w:val="20"/>
        </w:rPr>
        <w:t xml:space="preserve"> </w:t>
      </w:r>
      <w:bookmarkStart w:id="129" w:name="_Hlk38899257"/>
      <w:r w:rsidR="00C80D09">
        <w:rPr>
          <w:rFonts w:ascii="Trebuchet MS" w:hAnsi="Trebuchet MS" w:cstheme="minorHAnsi"/>
          <w:sz w:val="20"/>
          <w:szCs w:val="20"/>
        </w:rPr>
        <w:t>(jei išlieka tokio Pirkimo poreikis)</w:t>
      </w:r>
      <w:r w:rsidRPr="00027C42">
        <w:rPr>
          <w:rFonts w:ascii="Trebuchet MS" w:hAnsi="Trebuchet MS" w:cstheme="minorHAnsi"/>
          <w:sz w:val="20"/>
          <w:szCs w:val="20"/>
        </w:rPr>
        <w:t>.</w:t>
      </w:r>
      <w:bookmarkEnd w:id="129"/>
    </w:p>
    <w:p w14:paraId="748CE313" w14:textId="020B73AA" w:rsidR="00027C42" w:rsidRPr="00085BE5" w:rsidRDefault="00027C42" w:rsidP="00CB018D">
      <w:pPr>
        <w:pStyle w:val="ListParagraph"/>
        <w:tabs>
          <w:tab w:val="left" w:pos="567"/>
        </w:tabs>
        <w:ind w:left="0"/>
        <w:jc w:val="both"/>
        <w:rPr>
          <w:rFonts w:ascii="Trebuchet MS" w:hAnsi="Trebuchet MS" w:cstheme="minorHAnsi"/>
          <w:b/>
          <w:bCs/>
          <w:sz w:val="20"/>
          <w:szCs w:val="20"/>
        </w:rPr>
      </w:pPr>
    </w:p>
    <w:p w14:paraId="40F1C1FB" w14:textId="0C51BE2C" w:rsidR="00027C42" w:rsidRPr="00085BE5" w:rsidRDefault="00027C42" w:rsidP="00870701">
      <w:pPr>
        <w:pStyle w:val="Heading1"/>
        <w:numPr>
          <w:ilvl w:val="0"/>
          <w:numId w:val="26"/>
        </w:numPr>
        <w:jc w:val="center"/>
        <w:rPr>
          <w:rFonts w:ascii="Trebuchet MS" w:hAnsi="Trebuchet MS"/>
          <w:b/>
          <w:bCs/>
          <w:sz w:val="20"/>
          <w:szCs w:val="20"/>
        </w:rPr>
      </w:pPr>
      <w:bookmarkStart w:id="130" w:name="_Toc33610740"/>
      <w:bookmarkStart w:id="131" w:name="_Toc71192977"/>
      <w:r w:rsidRPr="00085BE5">
        <w:rPr>
          <w:rFonts w:ascii="Trebuchet MS" w:hAnsi="Trebuchet MS"/>
          <w:b/>
          <w:bCs/>
          <w:sz w:val="20"/>
          <w:szCs w:val="20"/>
        </w:rPr>
        <w:t>ATITIKTIES NACIONALINIO SAUGUMO INTERESAMS PATIKRA</w:t>
      </w:r>
      <w:bookmarkEnd w:id="130"/>
      <w:bookmarkEnd w:id="131"/>
    </w:p>
    <w:p w14:paraId="361A6181" w14:textId="39587E2F" w:rsidR="008A0364" w:rsidRPr="005240FE" w:rsidRDefault="00027C42" w:rsidP="008A0364">
      <w:pPr>
        <w:tabs>
          <w:tab w:val="num" w:pos="1247"/>
          <w:tab w:val="left" w:pos="1276"/>
          <w:tab w:val="left" w:pos="1418"/>
        </w:tabs>
        <w:contextualSpacing/>
        <w:jc w:val="both"/>
        <w:rPr>
          <w:rFonts w:ascii="Trebuchet MS" w:hAnsi="Trebuchet MS" w:cs="Arial"/>
          <w:sz w:val="20"/>
          <w:szCs w:val="20"/>
        </w:rPr>
      </w:pPr>
      <w:r w:rsidRPr="00D96B7F">
        <w:rPr>
          <w:rFonts w:ascii="Trebuchet MS" w:hAnsi="Trebuchet MS" w:cs="Arial"/>
          <w:sz w:val="20"/>
          <w:szCs w:val="20"/>
        </w:rPr>
        <w:t xml:space="preserve">16.1. </w:t>
      </w:r>
      <w:r w:rsidR="00787BD6" w:rsidRPr="00D96B7F">
        <w:rPr>
          <w:rFonts w:ascii="Trebuchet MS" w:hAnsi="Trebuchet MS" w:cs="Arial"/>
          <w:sz w:val="20"/>
          <w:szCs w:val="20"/>
        </w:rPr>
        <w:t>V</w:t>
      </w:r>
      <w:r w:rsidRPr="00D96B7F">
        <w:rPr>
          <w:rFonts w:ascii="Trebuchet MS" w:hAnsi="Trebuchet MS" w:cs="Arial"/>
          <w:sz w:val="20"/>
          <w:szCs w:val="20"/>
        </w:rPr>
        <w:t xml:space="preserve">adovaujantis </w:t>
      </w:r>
      <w:r w:rsidR="005240FE">
        <w:rPr>
          <w:rFonts w:ascii="Trebuchet MS" w:hAnsi="Trebuchet MS" w:cs="Arial"/>
          <w:sz w:val="20"/>
          <w:szCs w:val="20"/>
        </w:rPr>
        <w:t>N</w:t>
      </w:r>
      <w:r w:rsidRPr="00D96B7F">
        <w:rPr>
          <w:rFonts w:ascii="Trebuchet MS" w:hAnsi="Trebuchet MS" w:cs="Arial"/>
          <w:sz w:val="20"/>
          <w:szCs w:val="20"/>
        </w:rPr>
        <w:t>acionaliniam saugumui užtikrinti svarbių objektų apsaugos įstatymo 13 straipsnio reikalavimais, Perkantysis subjektas</w:t>
      </w:r>
      <w:r w:rsidR="0063014A" w:rsidRPr="00D96B7F">
        <w:rPr>
          <w:rFonts w:ascii="Trebuchet MS" w:hAnsi="Trebuchet MS" w:cs="Arial"/>
          <w:sz w:val="20"/>
          <w:szCs w:val="20"/>
        </w:rPr>
        <w:t xml:space="preserve"> informuos</w:t>
      </w:r>
      <w:r w:rsidR="00787BD6" w:rsidRPr="00D96B7F">
        <w:rPr>
          <w:rFonts w:ascii="Trebuchet MS" w:hAnsi="Trebuchet MS" w:cs="Arial"/>
          <w:sz w:val="20"/>
          <w:szCs w:val="20"/>
        </w:rPr>
        <w:t xml:space="preserve"> </w:t>
      </w:r>
      <w:r w:rsidRPr="00D96B7F">
        <w:rPr>
          <w:rFonts w:ascii="Trebuchet MS" w:hAnsi="Trebuchet MS" w:cs="Arial"/>
          <w:sz w:val="20"/>
          <w:szCs w:val="20"/>
        </w:rPr>
        <w:t>Nacionaliniam saugumui užtikrinti svarbių objektų apsaugos koordinavimo komisiją</w:t>
      </w:r>
      <w:r w:rsidR="008A0364" w:rsidRPr="00D96B7F">
        <w:rPr>
          <w:rFonts w:ascii="Trebuchet MS" w:hAnsi="Trebuchet MS" w:cs="Arial"/>
          <w:sz w:val="20"/>
          <w:szCs w:val="20"/>
        </w:rPr>
        <w:t xml:space="preserve"> (toliau – K</w:t>
      </w:r>
      <w:r w:rsidR="00160448" w:rsidRPr="00D96B7F">
        <w:rPr>
          <w:rFonts w:ascii="Trebuchet MS" w:hAnsi="Trebuchet MS" w:cs="Arial"/>
          <w:sz w:val="20"/>
          <w:szCs w:val="20"/>
        </w:rPr>
        <w:t>oordinavimo k</w:t>
      </w:r>
      <w:r w:rsidR="008A0364" w:rsidRPr="00D96B7F">
        <w:rPr>
          <w:rFonts w:ascii="Trebuchet MS" w:hAnsi="Trebuchet MS" w:cs="Arial"/>
          <w:sz w:val="20"/>
          <w:szCs w:val="20"/>
        </w:rPr>
        <w:t>omisija)</w:t>
      </w:r>
      <w:r w:rsidRPr="00D96B7F">
        <w:rPr>
          <w:rFonts w:ascii="Trebuchet MS" w:hAnsi="Trebuchet MS" w:cs="Arial"/>
          <w:sz w:val="20"/>
          <w:szCs w:val="20"/>
        </w:rPr>
        <w:t xml:space="preserve"> apie ketinamą sudaryti </w:t>
      </w:r>
      <w:r w:rsidR="003B7039" w:rsidRPr="00D96B7F">
        <w:rPr>
          <w:rFonts w:ascii="Trebuchet MS" w:hAnsi="Trebuchet MS" w:cs="Arial"/>
          <w:sz w:val="20"/>
          <w:szCs w:val="20"/>
        </w:rPr>
        <w:t>S</w:t>
      </w:r>
      <w:r w:rsidRPr="00D96B7F">
        <w:rPr>
          <w:rFonts w:ascii="Trebuchet MS" w:hAnsi="Trebuchet MS" w:cs="Arial"/>
          <w:sz w:val="20"/>
          <w:szCs w:val="20"/>
        </w:rPr>
        <w:t xml:space="preserve">utartį. Tuo atveju, jei bus vykdoma patikra dėl ketinamos sudaryti </w:t>
      </w:r>
      <w:r w:rsidR="003B7039" w:rsidRPr="00D96B7F">
        <w:rPr>
          <w:rFonts w:ascii="Trebuchet MS" w:hAnsi="Trebuchet MS" w:cs="Arial"/>
          <w:sz w:val="20"/>
          <w:szCs w:val="20"/>
        </w:rPr>
        <w:t>S</w:t>
      </w:r>
      <w:r w:rsidRPr="00D96B7F">
        <w:rPr>
          <w:rFonts w:ascii="Trebuchet MS" w:hAnsi="Trebuchet MS" w:cs="Arial"/>
          <w:sz w:val="20"/>
          <w:szCs w:val="20"/>
        </w:rPr>
        <w:t xml:space="preserve">utarties atitikimo nacionalinio saugumo interesams, Tiekėjas įsipareigoja nustatytais terminais pateikti Perkančiajam subjektui ir/ar kompetentingoms institucijoms visus duomenis, dokumentus ir sutikimus, būtinus šiai patikrai </w:t>
      </w:r>
      <w:r w:rsidRPr="005240FE">
        <w:rPr>
          <w:rFonts w:ascii="Trebuchet MS" w:hAnsi="Trebuchet MS" w:cs="Arial"/>
          <w:sz w:val="20"/>
          <w:szCs w:val="20"/>
        </w:rPr>
        <w:t>atlikti.</w:t>
      </w:r>
      <w:r w:rsidR="008A0364" w:rsidRPr="005240FE">
        <w:rPr>
          <w:rFonts w:ascii="Trebuchet MS" w:hAnsi="Trebuchet MS" w:cs="Arial"/>
          <w:sz w:val="20"/>
          <w:szCs w:val="20"/>
        </w:rPr>
        <w:t xml:space="preserve"> Visais žemiau nurodytais atvejais </w:t>
      </w:r>
      <w:r w:rsidR="00563C19" w:rsidRPr="005240FE">
        <w:rPr>
          <w:rFonts w:ascii="Trebuchet MS" w:hAnsi="Trebuchet MS" w:cs="Arial"/>
          <w:sz w:val="20"/>
          <w:szCs w:val="20"/>
        </w:rPr>
        <w:t>nustačius galimą laimėtoją,</w:t>
      </w:r>
      <w:r w:rsidR="00427EA7" w:rsidRPr="005240FE">
        <w:rPr>
          <w:rFonts w:ascii="Trebuchet MS" w:hAnsi="Trebuchet MS" w:cs="Arial"/>
          <w:sz w:val="20"/>
          <w:szCs w:val="20"/>
        </w:rPr>
        <w:t xml:space="preserve"> </w:t>
      </w:r>
      <w:r w:rsidR="008A0364" w:rsidRPr="005240FE">
        <w:rPr>
          <w:rFonts w:ascii="Trebuchet MS" w:hAnsi="Trebuchet MS" w:cs="Arial"/>
          <w:sz w:val="20"/>
          <w:szCs w:val="20"/>
        </w:rPr>
        <w:t>Perkantysis subjektas informuos K</w:t>
      </w:r>
      <w:r w:rsidR="007441D2" w:rsidRPr="005240FE">
        <w:rPr>
          <w:rFonts w:ascii="Trebuchet MS" w:hAnsi="Trebuchet MS" w:cs="Arial"/>
          <w:sz w:val="20"/>
          <w:szCs w:val="20"/>
        </w:rPr>
        <w:t>oordinavimo k</w:t>
      </w:r>
      <w:r w:rsidR="008A0364" w:rsidRPr="005240FE">
        <w:rPr>
          <w:rFonts w:ascii="Trebuchet MS" w:hAnsi="Trebuchet MS" w:cs="Arial"/>
          <w:sz w:val="20"/>
          <w:szCs w:val="20"/>
        </w:rPr>
        <w:t>omisiją</w:t>
      </w:r>
      <w:r w:rsidR="005240FE">
        <w:rPr>
          <w:rFonts w:ascii="Trebuchet MS" w:hAnsi="Trebuchet MS" w:cs="Arial"/>
          <w:sz w:val="20"/>
          <w:szCs w:val="20"/>
        </w:rPr>
        <w:t>, kai</w:t>
      </w:r>
      <w:r w:rsidR="008A0364" w:rsidRPr="005240FE">
        <w:rPr>
          <w:rFonts w:ascii="Trebuchet MS" w:hAnsi="Trebuchet MS" w:cs="Arial"/>
          <w:sz w:val="20"/>
          <w:szCs w:val="20"/>
        </w:rPr>
        <w:t>:</w:t>
      </w:r>
    </w:p>
    <w:p w14:paraId="0943B84D" w14:textId="12ED9A35" w:rsidR="00D57616" w:rsidRPr="00D96B7F" w:rsidRDefault="00D57616" w:rsidP="00025690">
      <w:pPr>
        <w:pStyle w:val="ListParagraph"/>
        <w:numPr>
          <w:ilvl w:val="2"/>
          <w:numId w:val="26"/>
        </w:numPr>
        <w:tabs>
          <w:tab w:val="left" w:pos="284"/>
          <w:tab w:val="num" w:pos="993"/>
          <w:tab w:val="left" w:pos="1276"/>
        </w:tabs>
        <w:ind w:left="0" w:firstLine="284"/>
        <w:jc w:val="both"/>
        <w:rPr>
          <w:rFonts w:ascii="Trebuchet MS" w:hAnsi="Trebuchet MS" w:cs="Arial"/>
          <w:sz w:val="20"/>
          <w:szCs w:val="20"/>
        </w:rPr>
      </w:pPr>
      <w:r w:rsidRPr="00D96B7F">
        <w:rPr>
          <w:rFonts w:ascii="Trebuchet MS" w:hAnsi="Trebuchet MS"/>
          <w:sz w:val="20"/>
          <w:szCs w:val="20"/>
        </w:rPr>
        <w:t>Sutarties  vertė viršija 10 procentų praėjusių finansinių metų metinių Perkančiojo subjekto pajamų</w:t>
      </w:r>
      <w:r w:rsidR="00025690" w:rsidRPr="00D96B7F">
        <w:rPr>
          <w:rFonts w:ascii="Trebuchet MS" w:hAnsi="Trebuchet MS"/>
          <w:sz w:val="20"/>
          <w:szCs w:val="20"/>
        </w:rPr>
        <w:t>;</w:t>
      </w:r>
    </w:p>
    <w:p w14:paraId="0C45F011" w14:textId="4041A185" w:rsidR="008A0364" w:rsidRPr="00D96B7F" w:rsidRDefault="00160448" w:rsidP="008A0364">
      <w:pPr>
        <w:pStyle w:val="ListParagraph"/>
        <w:numPr>
          <w:ilvl w:val="2"/>
          <w:numId w:val="26"/>
        </w:numPr>
        <w:tabs>
          <w:tab w:val="num" w:pos="993"/>
          <w:tab w:val="left" w:pos="1276"/>
          <w:tab w:val="left" w:pos="1418"/>
        </w:tabs>
        <w:ind w:left="0" w:firstLine="240"/>
        <w:jc w:val="both"/>
        <w:rPr>
          <w:rFonts w:ascii="Trebuchet MS" w:hAnsi="Trebuchet MS" w:cs="Arial"/>
          <w:sz w:val="20"/>
          <w:szCs w:val="20"/>
        </w:rPr>
      </w:pPr>
      <w:r w:rsidRPr="00D96B7F">
        <w:rPr>
          <w:rFonts w:ascii="Trebuchet MS" w:hAnsi="Trebuchet MS" w:cs="Arial"/>
          <w:sz w:val="20"/>
          <w:szCs w:val="20"/>
        </w:rPr>
        <w:t xml:space="preserve">Pirkimo </w:t>
      </w:r>
      <w:r w:rsidR="008A0364" w:rsidRPr="00D96B7F">
        <w:rPr>
          <w:rFonts w:ascii="Trebuchet MS" w:hAnsi="Trebuchet MS" w:cs="Arial"/>
          <w:sz w:val="20"/>
          <w:szCs w:val="20"/>
        </w:rPr>
        <w:t xml:space="preserve"> metu bus keliami reikalavimai dėl </w:t>
      </w:r>
      <w:r w:rsidR="00A0640B">
        <w:rPr>
          <w:rFonts w:ascii="Trebuchet MS" w:hAnsi="Trebuchet MS" w:cs="Arial"/>
          <w:sz w:val="20"/>
          <w:szCs w:val="20"/>
        </w:rPr>
        <w:t>T</w:t>
      </w:r>
      <w:r w:rsidR="008A0364" w:rsidRPr="00D96B7F">
        <w:rPr>
          <w:rFonts w:ascii="Trebuchet MS" w:hAnsi="Trebuchet MS" w:cs="Arial"/>
          <w:sz w:val="20"/>
          <w:szCs w:val="20"/>
        </w:rPr>
        <w:t xml:space="preserve">iekėjų, </w:t>
      </w:r>
      <w:r w:rsidR="00A0640B">
        <w:rPr>
          <w:rFonts w:ascii="Trebuchet MS" w:hAnsi="Trebuchet MS" w:cs="Arial"/>
          <w:sz w:val="20"/>
          <w:szCs w:val="20"/>
        </w:rPr>
        <w:t>S</w:t>
      </w:r>
      <w:r w:rsidR="008A0364" w:rsidRPr="00D96B7F">
        <w:rPr>
          <w:rFonts w:ascii="Trebuchet MS" w:hAnsi="Trebuchet MS" w:cs="Arial"/>
          <w:sz w:val="20"/>
          <w:szCs w:val="20"/>
        </w:rPr>
        <w:t>ubtiekėjų,</w:t>
      </w:r>
      <w:r w:rsidR="00A0640B">
        <w:rPr>
          <w:rFonts w:ascii="Trebuchet MS" w:hAnsi="Trebuchet MS" w:cs="Arial"/>
          <w:sz w:val="20"/>
          <w:szCs w:val="20"/>
        </w:rPr>
        <w:t xml:space="preserve"> </w:t>
      </w:r>
      <w:r w:rsidR="005240FE">
        <w:rPr>
          <w:rFonts w:ascii="Trebuchet MS" w:hAnsi="Trebuchet MS" w:cs="Arial"/>
          <w:sz w:val="20"/>
          <w:szCs w:val="20"/>
        </w:rPr>
        <w:t>Ū</w:t>
      </w:r>
      <w:r w:rsidR="00A0640B">
        <w:rPr>
          <w:rFonts w:ascii="Trebuchet MS" w:hAnsi="Trebuchet MS" w:cs="Arial"/>
          <w:sz w:val="20"/>
          <w:szCs w:val="20"/>
        </w:rPr>
        <w:t>kio subjektų, kurių pajėgumais remiamasi,</w:t>
      </w:r>
      <w:r w:rsidR="00FF34EE">
        <w:rPr>
          <w:rFonts w:ascii="Trebuchet MS" w:hAnsi="Trebuchet MS" w:cs="Arial"/>
          <w:sz w:val="20"/>
          <w:szCs w:val="20"/>
        </w:rPr>
        <w:t xml:space="preserve"> </w:t>
      </w:r>
      <w:proofErr w:type="spellStart"/>
      <w:r w:rsidR="00FF34EE">
        <w:rPr>
          <w:rFonts w:ascii="Trebuchet MS" w:hAnsi="Trebuchet MS" w:cs="Arial"/>
          <w:sz w:val="20"/>
          <w:szCs w:val="20"/>
        </w:rPr>
        <w:t>Kvazisubtiekėjų</w:t>
      </w:r>
      <w:proofErr w:type="spellEnd"/>
      <w:r w:rsidR="00FF34EE">
        <w:rPr>
          <w:rFonts w:ascii="Trebuchet MS" w:hAnsi="Trebuchet MS" w:cs="Arial"/>
          <w:sz w:val="20"/>
          <w:szCs w:val="20"/>
        </w:rPr>
        <w:t>,</w:t>
      </w:r>
      <w:r w:rsidR="008A0364" w:rsidRPr="00D96B7F">
        <w:rPr>
          <w:rFonts w:ascii="Trebuchet MS" w:hAnsi="Trebuchet MS" w:cs="Arial"/>
          <w:sz w:val="20"/>
          <w:szCs w:val="20"/>
        </w:rPr>
        <w:t xml:space="preserve"> prekių, paslaugų ar darbų atitikties nacionalinio saugumo interesams</w:t>
      </w:r>
      <w:r w:rsidR="00025690" w:rsidRPr="00D96B7F">
        <w:rPr>
          <w:rFonts w:ascii="Trebuchet MS" w:hAnsi="Trebuchet MS" w:cs="Arial"/>
          <w:sz w:val="20"/>
          <w:szCs w:val="20"/>
        </w:rPr>
        <w:t>;</w:t>
      </w:r>
      <w:r w:rsidR="008A0364" w:rsidRPr="00D96B7F">
        <w:rPr>
          <w:rFonts w:ascii="Trebuchet MS" w:hAnsi="Trebuchet MS" w:cs="Arial"/>
          <w:sz w:val="20"/>
          <w:szCs w:val="20"/>
        </w:rPr>
        <w:t xml:space="preserve"> </w:t>
      </w:r>
    </w:p>
    <w:p w14:paraId="721766CF" w14:textId="214A543E" w:rsidR="008A0364" w:rsidRPr="00D96B7F" w:rsidRDefault="007441D2" w:rsidP="008A0364">
      <w:pPr>
        <w:pStyle w:val="ListParagraph"/>
        <w:numPr>
          <w:ilvl w:val="2"/>
          <w:numId w:val="26"/>
        </w:numPr>
        <w:tabs>
          <w:tab w:val="num" w:pos="993"/>
          <w:tab w:val="left" w:pos="1276"/>
          <w:tab w:val="left" w:pos="1418"/>
        </w:tabs>
        <w:ind w:left="0" w:firstLine="240"/>
        <w:jc w:val="both"/>
        <w:rPr>
          <w:rFonts w:ascii="Trebuchet MS" w:hAnsi="Trebuchet MS" w:cs="Arial"/>
          <w:sz w:val="20"/>
          <w:szCs w:val="20"/>
        </w:rPr>
      </w:pPr>
      <w:r w:rsidRPr="00D96B7F">
        <w:rPr>
          <w:rFonts w:ascii="Trebuchet MS" w:hAnsi="Trebuchet MS" w:cs="Arial"/>
          <w:sz w:val="20"/>
          <w:szCs w:val="20"/>
        </w:rPr>
        <w:t xml:space="preserve">Tiekėjui, </w:t>
      </w:r>
      <w:r w:rsidR="00A0640B">
        <w:rPr>
          <w:rFonts w:ascii="Trebuchet MS" w:hAnsi="Trebuchet MS" w:cs="Arial"/>
          <w:sz w:val="20"/>
          <w:szCs w:val="20"/>
        </w:rPr>
        <w:t>S</w:t>
      </w:r>
      <w:r w:rsidRPr="00D96B7F">
        <w:rPr>
          <w:rFonts w:ascii="Trebuchet MS" w:hAnsi="Trebuchet MS" w:cs="Arial"/>
          <w:sz w:val="20"/>
          <w:szCs w:val="20"/>
        </w:rPr>
        <w:t>ubtiekėjams</w:t>
      </w:r>
      <w:r w:rsidR="00A0640B">
        <w:rPr>
          <w:rFonts w:ascii="Trebuchet MS" w:hAnsi="Trebuchet MS" w:cs="Arial"/>
          <w:sz w:val="20"/>
          <w:szCs w:val="20"/>
        </w:rPr>
        <w:t>, Ūkio subjektams, kurių pajėgumais remiamasi,</w:t>
      </w:r>
      <w:r w:rsidRPr="00D96B7F">
        <w:rPr>
          <w:rFonts w:ascii="Trebuchet MS" w:hAnsi="Trebuchet MS" w:cs="Arial"/>
          <w:sz w:val="20"/>
          <w:szCs w:val="20"/>
        </w:rPr>
        <w:t xml:space="preserve"> </w:t>
      </w:r>
      <w:r w:rsidR="008A0364" w:rsidRPr="00D96B7F">
        <w:rPr>
          <w:rFonts w:ascii="Trebuchet MS" w:hAnsi="Trebuchet MS" w:cs="Arial"/>
          <w:sz w:val="20"/>
          <w:szCs w:val="20"/>
        </w:rPr>
        <w:t>bus suteik</w:t>
      </w:r>
      <w:r w:rsidRPr="00D96B7F">
        <w:rPr>
          <w:rFonts w:ascii="Trebuchet MS" w:hAnsi="Trebuchet MS" w:cs="Arial"/>
          <w:sz w:val="20"/>
          <w:szCs w:val="20"/>
        </w:rPr>
        <w:t>iama</w:t>
      </w:r>
      <w:r w:rsidR="008A0364" w:rsidRPr="00D96B7F">
        <w:rPr>
          <w:rFonts w:ascii="Trebuchet MS" w:hAnsi="Trebuchet MS" w:cs="Arial"/>
          <w:sz w:val="20"/>
          <w:szCs w:val="20"/>
        </w:rPr>
        <w:t xml:space="preserve"> teisė aptarnauti, gauti prieigą ar kitaip susipažinti </w:t>
      </w:r>
      <w:r w:rsidR="005240FE">
        <w:rPr>
          <w:rFonts w:ascii="Trebuchet MS" w:hAnsi="Trebuchet MS" w:cs="Arial"/>
          <w:sz w:val="20"/>
          <w:szCs w:val="20"/>
        </w:rPr>
        <w:t>su</w:t>
      </w:r>
      <w:r w:rsidR="008A0364" w:rsidRPr="00D96B7F">
        <w:rPr>
          <w:rFonts w:ascii="Trebuchet MS" w:hAnsi="Trebuchet MS" w:cs="Arial"/>
          <w:sz w:val="20"/>
          <w:szCs w:val="20"/>
        </w:rPr>
        <w:t xml:space="preserve"> </w:t>
      </w:r>
      <w:r w:rsidR="0088036C" w:rsidRPr="00D96B7F">
        <w:rPr>
          <w:rFonts w:ascii="Trebuchet MS" w:hAnsi="Trebuchet MS" w:cs="Arial"/>
          <w:sz w:val="20"/>
          <w:szCs w:val="20"/>
        </w:rPr>
        <w:t xml:space="preserve">ypatingos svarbos informacinės infrastruktūros </w:t>
      </w:r>
      <w:r w:rsidR="008A0364" w:rsidRPr="00D96B7F">
        <w:rPr>
          <w:rFonts w:ascii="Trebuchet MS" w:hAnsi="Trebuchet MS" w:cs="Arial"/>
          <w:sz w:val="20"/>
          <w:szCs w:val="20"/>
        </w:rPr>
        <w:t xml:space="preserve">valdytojo ar </w:t>
      </w:r>
      <w:r w:rsidR="0088036C" w:rsidRPr="00D96B7F">
        <w:rPr>
          <w:rFonts w:ascii="Trebuchet MS" w:hAnsi="Trebuchet MS" w:cs="Arial"/>
          <w:sz w:val="20"/>
          <w:szCs w:val="20"/>
        </w:rPr>
        <w:t>Perkančiojo subjekto</w:t>
      </w:r>
      <w:r w:rsidR="008A0364" w:rsidRPr="00D96B7F">
        <w:rPr>
          <w:rFonts w:ascii="Trebuchet MS" w:hAnsi="Trebuchet MS" w:cs="Arial"/>
          <w:sz w:val="20"/>
          <w:szCs w:val="20"/>
        </w:rPr>
        <w:t xml:space="preserve"> saugumo planuose ar kituose </w:t>
      </w:r>
      <w:r w:rsidR="0088036C" w:rsidRPr="00D96B7F">
        <w:rPr>
          <w:rFonts w:ascii="Trebuchet MS" w:hAnsi="Trebuchet MS" w:cs="Arial"/>
          <w:sz w:val="20"/>
          <w:szCs w:val="20"/>
        </w:rPr>
        <w:t xml:space="preserve">ypatingos svarbos informacinės infrastruktūros </w:t>
      </w:r>
      <w:r w:rsidR="008A0364" w:rsidRPr="00D96B7F">
        <w:rPr>
          <w:rFonts w:ascii="Trebuchet MS" w:hAnsi="Trebuchet MS" w:cs="Arial"/>
          <w:sz w:val="20"/>
          <w:szCs w:val="20"/>
        </w:rPr>
        <w:t xml:space="preserve">valdytojo ar </w:t>
      </w:r>
      <w:r w:rsidR="0088036C" w:rsidRPr="00D96B7F">
        <w:rPr>
          <w:rFonts w:ascii="Trebuchet MS" w:hAnsi="Trebuchet MS" w:cs="Arial"/>
          <w:sz w:val="20"/>
          <w:szCs w:val="20"/>
        </w:rPr>
        <w:t xml:space="preserve">Perkančiojo subjekto </w:t>
      </w:r>
      <w:r w:rsidR="008A0364" w:rsidRPr="00D96B7F">
        <w:rPr>
          <w:rFonts w:ascii="Trebuchet MS" w:hAnsi="Trebuchet MS" w:cs="Arial"/>
          <w:sz w:val="20"/>
          <w:szCs w:val="20"/>
        </w:rPr>
        <w:t xml:space="preserve">vidaus dokumentuose nustatytomis ryšių ir informacinėmis sistemomis (ar jų dalimis), kurios yra reikšmingos </w:t>
      </w:r>
      <w:r w:rsidR="0088036C" w:rsidRPr="00D96B7F">
        <w:rPr>
          <w:rFonts w:ascii="Trebuchet MS" w:hAnsi="Trebuchet MS" w:cs="Arial"/>
          <w:sz w:val="20"/>
          <w:szCs w:val="20"/>
        </w:rPr>
        <w:t xml:space="preserve">ypatingos svarbos informacinės infrastruktūros </w:t>
      </w:r>
      <w:r w:rsidR="008A0364" w:rsidRPr="00D96B7F">
        <w:rPr>
          <w:rFonts w:ascii="Trebuchet MS" w:hAnsi="Trebuchet MS" w:cs="Arial"/>
          <w:sz w:val="20"/>
          <w:szCs w:val="20"/>
        </w:rPr>
        <w:t xml:space="preserve">valdytojo ar </w:t>
      </w:r>
      <w:r w:rsidR="0088036C" w:rsidRPr="00D96B7F">
        <w:rPr>
          <w:rFonts w:ascii="Trebuchet MS" w:hAnsi="Trebuchet MS" w:cs="Arial"/>
          <w:sz w:val="20"/>
          <w:szCs w:val="20"/>
        </w:rPr>
        <w:t>Perkančiojo subjekto</w:t>
      </w:r>
      <w:r w:rsidR="008A0364" w:rsidRPr="00D96B7F">
        <w:rPr>
          <w:rFonts w:ascii="Trebuchet MS" w:hAnsi="Trebuchet MS" w:cs="Arial"/>
          <w:sz w:val="20"/>
          <w:szCs w:val="20"/>
        </w:rPr>
        <w:t xml:space="preserve"> veiklai, šių ryšių ir informacinių sistemų (ar jų dalių) technologijomis, duomenų bazėmis ar jose esamais duomenimis arba kai yra rizika, kad prie tokių ryšių ir informacinių sistemų (jų dalių) gali gauti prieigą tretieji asmenys arba jiems būtų suteikta teisė aptarnauti ar kitaip susipažinti su tokiomis ryšių ir informacinėmis sistemomis (jų dalimis);</w:t>
      </w:r>
    </w:p>
    <w:p w14:paraId="3B56DD4D" w14:textId="77777777" w:rsidR="00D96B7F" w:rsidRPr="00D96B7F" w:rsidRDefault="007441D2" w:rsidP="00D96B7F">
      <w:pPr>
        <w:pStyle w:val="ListParagraph"/>
        <w:numPr>
          <w:ilvl w:val="2"/>
          <w:numId w:val="26"/>
        </w:numPr>
        <w:tabs>
          <w:tab w:val="num" w:pos="993"/>
          <w:tab w:val="left" w:pos="1276"/>
          <w:tab w:val="left" w:pos="1418"/>
        </w:tabs>
        <w:ind w:left="0" w:firstLine="240"/>
        <w:jc w:val="both"/>
        <w:rPr>
          <w:rFonts w:ascii="Trebuchet MS" w:hAnsi="Trebuchet MS" w:cs="Arial"/>
          <w:sz w:val="20"/>
          <w:szCs w:val="20"/>
        </w:rPr>
      </w:pPr>
      <w:r w:rsidRPr="00D96B7F">
        <w:rPr>
          <w:rFonts w:ascii="Trebuchet MS" w:hAnsi="Trebuchet MS" w:cs="Arial"/>
          <w:sz w:val="20"/>
          <w:szCs w:val="20"/>
        </w:rPr>
        <w:t>Tiekėjui Sutarties</w:t>
      </w:r>
      <w:r w:rsidR="008A0364" w:rsidRPr="00D96B7F">
        <w:rPr>
          <w:rFonts w:ascii="Trebuchet MS" w:hAnsi="Trebuchet MS" w:cs="Arial"/>
          <w:sz w:val="20"/>
          <w:szCs w:val="20"/>
        </w:rPr>
        <w:t xml:space="preserve"> pagrindu yra suteikiama teisė dalyvauti įgyvendinant ypatingos valstybinės svarbos projektą ar valstybei svarbų projektą;</w:t>
      </w:r>
    </w:p>
    <w:p w14:paraId="7127DBB7" w14:textId="4C823C79" w:rsidR="00027C42" w:rsidRPr="00D96B7F" w:rsidRDefault="007441D2" w:rsidP="00D96B7F">
      <w:pPr>
        <w:pStyle w:val="ListParagraph"/>
        <w:numPr>
          <w:ilvl w:val="2"/>
          <w:numId w:val="26"/>
        </w:numPr>
        <w:tabs>
          <w:tab w:val="num" w:pos="993"/>
          <w:tab w:val="left" w:pos="1276"/>
          <w:tab w:val="left" w:pos="1418"/>
        </w:tabs>
        <w:ind w:left="0" w:firstLine="240"/>
        <w:jc w:val="both"/>
        <w:rPr>
          <w:rFonts w:ascii="Trebuchet MS" w:hAnsi="Trebuchet MS" w:cs="Arial"/>
          <w:sz w:val="20"/>
          <w:szCs w:val="20"/>
        </w:rPr>
      </w:pPr>
      <w:r w:rsidRPr="00D96B7F">
        <w:rPr>
          <w:rFonts w:ascii="Trebuchet MS" w:hAnsi="Trebuchet MS" w:cs="Arial"/>
          <w:sz w:val="20"/>
          <w:szCs w:val="20"/>
        </w:rPr>
        <w:t xml:space="preserve">Tiekėjui Sutarties </w:t>
      </w:r>
      <w:r w:rsidR="008A0364" w:rsidRPr="00D96B7F">
        <w:rPr>
          <w:rFonts w:ascii="Trebuchet MS" w:hAnsi="Trebuchet MS" w:cs="Arial"/>
          <w:sz w:val="20"/>
          <w:szCs w:val="20"/>
        </w:rPr>
        <w:t xml:space="preserve"> pagrindu yra suteikiama teisė eksploatuoti ar valdyti nacionaliniam saugumui užtikrinti svarbius įrenginius ir turtą arba atlikti kitus reikšmingus, galinčius kelti riziką ar grėsmę nacionaliniam saugumui veiksmus, galinčius turėti įtakos nacionaliniam saugumui užtikrinti svarbiems įrenginiams ir turtui</w:t>
      </w:r>
      <w:r w:rsidR="00DF28E8" w:rsidRPr="00D96B7F">
        <w:rPr>
          <w:rFonts w:ascii="Trebuchet MS" w:hAnsi="Trebuchet MS" w:cs="Arial"/>
          <w:sz w:val="20"/>
          <w:szCs w:val="20"/>
        </w:rPr>
        <w:t>.</w:t>
      </w:r>
    </w:p>
    <w:p w14:paraId="2124E6DB" w14:textId="284AAB74" w:rsidR="00027C42" w:rsidRPr="00D96B7F" w:rsidRDefault="00027C42" w:rsidP="00E002C2">
      <w:pPr>
        <w:tabs>
          <w:tab w:val="num" w:pos="1247"/>
          <w:tab w:val="left" w:pos="1276"/>
          <w:tab w:val="left" w:pos="1418"/>
        </w:tabs>
        <w:contextualSpacing/>
        <w:jc w:val="both"/>
        <w:rPr>
          <w:rFonts w:ascii="Trebuchet MS" w:hAnsi="Trebuchet MS" w:cs="Arial"/>
          <w:sz w:val="20"/>
          <w:szCs w:val="20"/>
        </w:rPr>
      </w:pPr>
      <w:r w:rsidRPr="00D96B7F">
        <w:rPr>
          <w:rFonts w:ascii="Trebuchet MS" w:hAnsi="Trebuchet MS" w:cs="Arial"/>
          <w:sz w:val="20"/>
          <w:szCs w:val="20"/>
        </w:rPr>
        <w:t>1</w:t>
      </w:r>
      <w:r w:rsidR="00E002C2" w:rsidRPr="00D96B7F">
        <w:rPr>
          <w:rFonts w:ascii="Trebuchet MS" w:hAnsi="Trebuchet MS" w:cs="Arial"/>
          <w:sz w:val="20"/>
          <w:szCs w:val="20"/>
        </w:rPr>
        <w:t>6</w:t>
      </w:r>
      <w:r w:rsidRPr="00D96B7F">
        <w:rPr>
          <w:rFonts w:ascii="Trebuchet MS" w:hAnsi="Trebuchet MS" w:cs="Arial"/>
          <w:sz w:val="20"/>
          <w:szCs w:val="20"/>
        </w:rPr>
        <w:t>.</w:t>
      </w:r>
      <w:r w:rsidR="00D96B7F" w:rsidRPr="00D96B7F">
        <w:rPr>
          <w:rFonts w:ascii="Trebuchet MS" w:hAnsi="Trebuchet MS" w:cs="Arial"/>
          <w:sz w:val="20"/>
          <w:szCs w:val="20"/>
          <w:lang w:val="en-US"/>
        </w:rPr>
        <w:t>2</w:t>
      </w:r>
      <w:r w:rsidRPr="00D96B7F">
        <w:rPr>
          <w:rFonts w:ascii="Trebuchet MS" w:hAnsi="Trebuchet MS" w:cs="Arial"/>
          <w:sz w:val="20"/>
          <w:szCs w:val="20"/>
        </w:rPr>
        <w:t>. Jeigu Tiekėjas pateiks neišsamius, netikslius ar klaidingus dokumentus ar duomenis, reikalingus atitikties nacionalinio saugumo interesams patikrai atlikti, Perkantysis subjektas turės teisę paprašyti šiuos dokumentus ar duomenis patikslinti, papildyti arba paaiškinti per jo nustatytą protingą terminą. Paprašyti Tiekėjo pateikti šiuos dokumentus ar duomenis turi teisę ir kitos kompetentingos institucijos.</w:t>
      </w:r>
    </w:p>
    <w:p w14:paraId="143CA8E5" w14:textId="6CBA8513" w:rsidR="00897D3E" w:rsidRPr="00D96B7F" w:rsidRDefault="00027C42" w:rsidP="00897D3E">
      <w:pPr>
        <w:spacing w:before="60" w:after="60"/>
        <w:jc w:val="both"/>
        <w:rPr>
          <w:rFonts w:ascii="Trebuchet MS" w:hAnsi="Trebuchet MS" w:cs="Arial"/>
          <w:sz w:val="20"/>
          <w:szCs w:val="20"/>
        </w:rPr>
      </w:pPr>
      <w:r w:rsidRPr="00D96B7F">
        <w:rPr>
          <w:rFonts w:ascii="Trebuchet MS" w:hAnsi="Trebuchet MS" w:cs="Arial"/>
          <w:sz w:val="20"/>
          <w:szCs w:val="20"/>
        </w:rPr>
        <w:t>1</w:t>
      </w:r>
      <w:r w:rsidR="00E002C2" w:rsidRPr="00D96B7F">
        <w:rPr>
          <w:rFonts w:ascii="Trebuchet MS" w:hAnsi="Trebuchet MS" w:cs="Arial"/>
          <w:sz w:val="20"/>
          <w:szCs w:val="20"/>
        </w:rPr>
        <w:t>6</w:t>
      </w:r>
      <w:r w:rsidRPr="00D96B7F">
        <w:rPr>
          <w:rFonts w:ascii="Trebuchet MS" w:hAnsi="Trebuchet MS" w:cs="Arial"/>
          <w:sz w:val="20"/>
          <w:szCs w:val="20"/>
        </w:rPr>
        <w:t>.</w:t>
      </w:r>
      <w:r w:rsidR="00D96B7F" w:rsidRPr="00D96B7F">
        <w:rPr>
          <w:rFonts w:ascii="Trebuchet MS" w:hAnsi="Trebuchet MS" w:cs="Arial"/>
          <w:sz w:val="20"/>
          <w:szCs w:val="20"/>
        </w:rPr>
        <w:t>3</w:t>
      </w:r>
      <w:r w:rsidRPr="00D96B7F">
        <w:rPr>
          <w:rFonts w:ascii="Trebuchet MS" w:hAnsi="Trebuchet MS" w:cs="Arial"/>
          <w:sz w:val="20"/>
          <w:szCs w:val="20"/>
        </w:rPr>
        <w:t xml:space="preserve">. Tiekėjas, kuris nepateiks reikalaujamos informacijos </w:t>
      </w:r>
      <w:r w:rsidR="00903CA0" w:rsidRPr="00D96B7F">
        <w:rPr>
          <w:rFonts w:ascii="Trebuchet MS" w:hAnsi="Trebuchet MS" w:cs="Arial"/>
          <w:sz w:val="20"/>
          <w:szCs w:val="20"/>
        </w:rPr>
        <w:t xml:space="preserve">ir/ar dokumentų, </w:t>
      </w:r>
      <w:r w:rsidRPr="00D96B7F">
        <w:rPr>
          <w:rFonts w:ascii="Trebuchet MS" w:hAnsi="Trebuchet MS" w:cs="Arial"/>
          <w:sz w:val="20"/>
          <w:szCs w:val="20"/>
        </w:rPr>
        <w:t xml:space="preserve">ar </w:t>
      </w:r>
      <w:r w:rsidR="00B512F2" w:rsidRPr="00D96B7F">
        <w:rPr>
          <w:rFonts w:ascii="Trebuchet MS" w:hAnsi="Trebuchet MS" w:cs="Arial"/>
          <w:sz w:val="20"/>
          <w:szCs w:val="20"/>
        </w:rPr>
        <w:t xml:space="preserve">Lietuvos Respublikos Vyriausybė priims sprendimą, patvirtinantį, kad ketinama sudaryti </w:t>
      </w:r>
      <w:r w:rsidR="009E239B">
        <w:rPr>
          <w:rFonts w:ascii="Trebuchet MS" w:hAnsi="Trebuchet MS" w:cs="Arial"/>
          <w:sz w:val="20"/>
          <w:szCs w:val="20"/>
        </w:rPr>
        <w:t>Sutartis</w:t>
      </w:r>
      <w:r w:rsidR="009E239B" w:rsidRPr="00D96B7F">
        <w:rPr>
          <w:rFonts w:ascii="Trebuchet MS" w:hAnsi="Trebuchet MS" w:cs="Arial"/>
          <w:sz w:val="20"/>
          <w:szCs w:val="20"/>
        </w:rPr>
        <w:t xml:space="preserve"> </w:t>
      </w:r>
      <w:r w:rsidR="00B512F2" w:rsidRPr="00D96B7F">
        <w:rPr>
          <w:rFonts w:ascii="Trebuchet MS" w:hAnsi="Trebuchet MS" w:cs="Arial"/>
          <w:sz w:val="20"/>
          <w:szCs w:val="20"/>
        </w:rPr>
        <w:t xml:space="preserve">su </w:t>
      </w:r>
      <w:r w:rsidR="00E5615D" w:rsidRPr="00D96B7F">
        <w:rPr>
          <w:rFonts w:ascii="Trebuchet MS" w:hAnsi="Trebuchet MS" w:cs="Arial"/>
          <w:sz w:val="20"/>
          <w:szCs w:val="20"/>
        </w:rPr>
        <w:t>T</w:t>
      </w:r>
      <w:r w:rsidR="00B512F2" w:rsidRPr="00D96B7F">
        <w:rPr>
          <w:rFonts w:ascii="Trebuchet MS" w:hAnsi="Trebuchet MS" w:cs="Arial"/>
          <w:sz w:val="20"/>
          <w:szCs w:val="20"/>
        </w:rPr>
        <w:t>iekėju neatitinka nacionalinio saugumo interesų vadovaujantis Nacionaliniam saugumui užtikrinti svarbių objektų apsaugos įstatymu,</w:t>
      </w:r>
      <w:r w:rsidRPr="00D96B7F">
        <w:rPr>
          <w:rFonts w:ascii="Trebuchet MS" w:hAnsi="Trebuchet MS" w:cs="Arial"/>
          <w:sz w:val="20"/>
          <w:szCs w:val="20"/>
        </w:rPr>
        <w:t xml:space="preserve"> </w:t>
      </w:r>
      <w:ins w:id="132" w:author="Zita Rupšytė" w:date="2021-10-18T19:48:00Z">
        <w:r w:rsidR="003C5767">
          <w:rPr>
            <w:rFonts w:ascii="Trebuchet MS" w:hAnsi="Trebuchet MS" w:cs="Arial"/>
            <w:sz w:val="20"/>
            <w:szCs w:val="20"/>
          </w:rPr>
          <w:t xml:space="preserve">ar </w:t>
        </w:r>
        <w:r w:rsidR="003C5767">
          <w:rPr>
            <w:rFonts w:ascii="Trebuchet MS" w:hAnsi="Trebuchet MS" w:cstheme="minorHAnsi"/>
            <w:sz w:val="20"/>
            <w:szCs w:val="20"/>
          </w:rPr>
          <w:t>Lietuvos Respublikos Vyriausybei priėmus sprendimą/nustačius, kad Tiekėjas neatitinka nacionalinio saugumo interesų vadovaujantis Nacionaliniam saugumui užtikrinti svarbių objektų apsaugos įstatymu,</w:t>
        </w:r>
        <w:r w:rsidR="003C5767" w:rsidRPr="00D96B7F">
          <w:rPr>
            <w:rFonts w:ascii="Trebuchet MS" w:hAnsi="Trebuchet MS" w:cs="Arial"/>
            <w:sz w:val="20"/>
            <w:szCs w:val="20"/>
          </w:rPr>
          <w:t xml:space="preserve"> </w:t>
        </w:r>
      </w:ins>
      <w:r w:rsidRPr="00D96B7F">
        <w:rPr>
          <w:rFonts w:ascii="Trebuchet MS" w:hAnsi="Trebuchet MS" w:cs="Arial"/>
          <w:sz w:val="20"/>
          <w:szCs w:val="20"/>
        </w:rPr>
        <w:t xml:space="preserve">negalės būti pripažįstamas Pirkimą </w:t>
      </w:r>
      <w:r w:rsidR="00897D3E" w:rsidRPr="00D96B7F">
        <w:rPr>
          <w:rFonts w:ascii="Trebuchet MS" w:hAnsi="Trebuchet MS" w:cs="Arial"/>
          <w:sz w:val="20"/>
          <w:szCs w:val="20"/>
        </w:rPr>
        <w:t>L</w:t>
      </w:r>
      <w:r w:rsidRPr="00D96B7F">
        <w:rPr>
          <w:rFonts w:ascii="Trebuchet MS" w:hAnsi="Trebuchet MS" w:cs="Arial"/>
          <w:sz w:val="20"/>
          <w:szCs w:val="20"/>
        </w:rPr>
        <w:t xml:space="preserve">aimėjusiu Tiekėju ir jo </w:t>
      </w:r>
      <w:r w:rsidR="00040A73" w:rsidRPr="00D96B7F">
        <w:rPr>
          <w:rFonts w:ascii="Trebuchet MS" w:hAnsi="Trebuchet MS" w:cs="Arial"/>
          <w:sz w:val="20"/>
          <w:szCs w:val="20"/>
        </w:rPr>
        <w:t>P</w:t>
      </w:r>
      <w:r w:rsidRPr="00D96B7F">
        <w:rPr>
          <w:rFonts w:ascii="Trebuchet MS" w:hAnsi="Trebuchet MS" w:cs="Arial"/>
          <w:sz w:val="20"/>
          <w:szCs w:val="20"/>
        </w:rPr>
        <w:t>asiūlymas bus atmestas</w:t>
      </w:r>
      <w:r w:rsidR="00903CA0" w:rsidRPr="00D96B7F">
        <w:rPr>
          <w:rFonts w:ascii="Trebuchet MS" w:hAnsi="Trebuchet MS" w:cs="Arial"/>
          <w:sz w:val="20"/>
          <w:szCs w:val="20"/>
        </w:rPr>
        <w:t xml:space="preserve"> vadovaujantis </w:t>
      </w:r>
      <w:r w:rsidR="00E5615D" w:rsidRPr="00D96B7F">
        <w:rPr>
          <w:rFonts w:ascii="Trebuchet MS" w:hAnsi="Trebuchet MS" w:cs="Arial"/>
          <w:sz w:val="20"/>
          <w:szCs w:val="20"/>
        </w:rPr>
        <w:t>BPS</w:t>
      </w:r>
      <w:r w:rsidR="00903CA0" w:rsidRPr="00D96B7F">
        <w:rPr>
          <w:rFonts w:ascii="Trebuchet MS" w:hAnsi="Trebuchet MS" w:cs="Arial"/>
          <w:sz w:val="20"/>
          <w:szCs w:val="20"/>
        </w:rPr>
        <w:t xml:space="preserve"> 9.7.1</w:t>
      </w:r>
      <w:ins w:id="133" w:author="Zita Rupšytė" w:date="2021-10-18T19:49:00Z">
        <w:r w:rsidR="003C5767">
          <w:rPr>
            <w:rFonts w:ascii="Trebuchet MS" w:hAnsi="Trebuchet MS" w:cs="Arial"/>
            <w:sz w:val="20"/>
            <w:szCs w:val="20"/>
          </w:rPr>
          <w:t>6</w:t>
        </w:r>
      </w:ins>
      <w:del w:id="134" w:author="Zita Rupšytė" w:date="2021-10-18T19:49:00Z">
        <w:r w:rsidR="00903CA0" w:rsidRPr="00D96B7F" w:rsidDel="003C5767">
          <w:rPr>
            <w:rFonts w:ascii="Trebuchet MS" w:hAnsi="Trebuchet MS" w:cs="Arial"/>
            <w:sz w:val="20"/>
            <w:szCs w:val="20"/>
          </w:rPr>
          <w:delText>5</w:delText>
        </w:r>
      </w:del>
      <w:r w:rsidR="001F43F4">
        <w:rPr>
          <w:rFonts w:ascii="Trebuchet MS" w:hAnsi="Trebuchet MS" w:cs="Arial"/>
          <w:sz w:val="20"/>
          <w:szCs w:val="20"/>
        </w:rPr>
        <w:t xml:space="preserve">, </w:t>
      </w:r>
      <w:r w:rsidR="00903CA0" w:rsidRPr="00D96B7F">
        <w:rPr>
          <w:rFonts w:ascii="Trebuchet MS" w:hAnsi="Trebuchet MS" w:cs="Arial"/>
          <w:sz w:val="20"/>
          <w:szCs w:val="20"/>
        </w:rPr>
        <w:t>9.7.1</w:t>
      </w:r>
      <w:ins w:id="135" w:author="Zita Rupšytė" w:date="2021-10-18T19:49:00Z">
        <w:r w:rsidR="003C5767">
          <w:rPr>
            <w:rFonts w:ascii="Trebuchet MS" w:hAnsi="Trebuchet MS" w:cs="Arial"/>
            <w:sz w:val="20"/>
            <w:szCs w:val="20"/>
          </w:rPr>
          <w:t>7</w:t>
        </w:r>
      </w:ins>
      <w:del w:id="136" w:author="Zita Rupšytė" w:date="2021-10-18T19:49:00Z">
        <w:r w:rsidR="002E6B42" w:rsidRPr="00D96B7F" w:rsidDel="003C5767">
          <w:rPr>
            <w:rFonts w:ascii="Trebuchet MS" w:hAnsi="Trebuchet MS" w:cs="Arial"/>
            <w:sz w:val="20"/>
            <w:szCs w:val="20"/>
          </w:rPr>
          <w:delText>6</w:delText>
        </w:r>
      </w:del>
      <w:r w:rsidR="001F43F4">
        <w:rPr>
          <w:rFonts w:ascii="Trebuchet MS" w:hAnsi="Trebuchet MS" w:cs="Arial"/>
          <w:sz w:val="20"/>
          <w:szCs w:val="20"/>
        </w:rPr>
        <w:t xml:space="preserve"> ar 9.</w:t>
      </w:r>
      <w:r w:rsidR="001F43F4">
        <w:rPr>
          <w:rFonts w:ascii="Trebuchet MS" w:hAnsi="Trebuchet MS" w:cs="Arial"/>
          <w:sz w:val="20"/>
          <w:szCs w:val="20"/>
          <w:lang w:val="en-US"/>
        </w:rPr>
        <w:t xml:space="preserve">7.18 </w:t>
      </w:r>
      <w:r w:rsidR="00903CA0" w:rsidRPr="00D96B7F">
        <w:rPr>
          <w:rFonts w:ascii="Trebuchet MS" w:hAnsi="Trebuchet MS" w:cs="Arial"/>
          <w:sz w:val="20"/>
          <w:szCs w:val="20"/>
        </w:rPr>
        <w:t xml:space="preserve"> punkte nurodyt</w:t>
      </w:r>
      <w:r w:rsidR="002E6B42" w:rsidRPr="00D96B7F">
        <w:rPr>
          <w:rFonts w:ascii="Trebuchet MS" w:hAnsi="Trebuchet MS" w:cs="Arial"/>
          <w:sz w:val="20"/>
          <w:szCs w:val="20"/>
        </w:rPr>
        <w:t>u</w:t>
      </w:r>
      <w:r w:rsidR="00903CA0" w:rsidRPr="00D96B7F">
        <w:rPr>
          <w:rFonts w:ascii="Trebuchet MS" w:hAnsi="Trebuchet MS" w:cs="Arial"/>
          <w:sz w:val="20"/>
          <w:szCs w:val="20"/>
        </w:rPr>
        <w:t xml:space="preserve"> pagrind</w:t>
      </w:r>
      <w:r w:rsidR="002E6B42" w:rsidRPr="00D96B7F">
        <w:rPr>
          <w:rFonts w:ascii="Trebuchet MS" w:hAnsi="Trebuchet MS" w:cs="Arial"/>
          <w:sz w:val="20"/>
          <w:szCs w:val="20"/>
        </w:rPr>
        <w:t>u</w:t>
      </w:r>
      <w:r w:rsidRPr="00D96B7F">
        <w:rPr>
          <w:rFonts w:ascii="Trebuchet MS" w:hAnsi="Trebuchet MS" w:cs="Arial"/>
          <w:sz w:val="20"/>
          <w:szCs w:val="20"/>
        </w:rPr>
        <w:t>.</w:t>
      </w:r>
      <w:bookmarkEnd w:id="30"/>
    </w:p>
    <w:p w14:paraId="110BFD32" w14:textId="15BA27B4" w:rsidR="00E9378B" w:rsidRDefault="00E43199" w:rsidP="005240FE">
      <w:pPr>
        <w:spacing w:before="60" w:after="60"/>
        <w:jc w:val="center"/>
        <w:rPr>
          <w:ins w:id="137" w:author="Zita Rupšytė" w:date="2021-10-18T19:49:00Z"/>
          <w:rFonts w:asciiTheme="minorHAnsi" w:hAnsiTheme="minorHAnsi" w:cstheme="minorHAnsi"/>
          <w:sz w:val="22"/>
          <w:szCs w:val="22"/>
          <w:u w:val="single"/>
        </w:rPr>
      </w:pPr>
      <w:r w:rsidRPr="00F96EFF">
        <w:rPr>
          <w:rFonts w:asciiTheme="minorHAnsi" w:hAnsiTheme="minorHAnsi" w:cstheme="minorHAnsi"/>
          <w:sz w:val="22"/>
          <w:szCs w:val="22"/>
          <w:u w:val="single"/>
        </w:rPr>
        <w:t>__________________________</w:t>
      </w:r>
    </w:p>
    <w:p w14:paraId="2191E475" w14:textId="4A9012CD" w:rsidR="003C5767" w:rsidRPr="003C5767" w:rsidRDefault="003C5767" w:rsidP="003C5767">
      <w:pPr>
        <w:tabs>
          <w:tab w:val="left" w:pos="8280"/>
        </w:tabs>
        <w:rPr>
          <w:rFonts w:asciiTheme="minorHAnsi" w:hAnsiTheme="minorHAnsi" w:cstheme="minorHAnsi"/>
          <w:sz w:val="22"/>
          <w:szCs w:val="22"/>
        </w:rPr>
      </w:pPr>
    </w:p>
    <w:sectPr w:rsidR="003C5767" w:rsidRPr="003C5767" w:rsidSect="001A67DB">
      <w:headerReference w:type="default" r:id="rId15"/>
      <w:footerReference w:type="default" r:id="rId16"/>
      <w:headerReference w:type="first" r:id="rId17"/>
      <w:footerReference w:type="first" r:id="rId18"/>
      <w:pgSz w:w="11906" w:h="16838" w:code="9"/>
      <w:pgMar w:top="1134" w:right="567" w:bottom="1134" w:left="1559" w:header="28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1546A" w14:textId="77777777" w:rsidR="005D1A46" w:rsidRDefault="005D1A46" w:rsidP="0043350F">
      <w:r>
        <w:separator/>
      </w:r>
    </w:p>
  </w:endnote>
  <w:endnote w:type="continuationSeparator" w:id="0">
    <w:p w14:paraId="4B1DAA55" w14:textId="77777777" w:rsidR="005D1A46" w:rsidRDefault="005D1A46" w:rsidP="0043350F">
      <w:r>
        <w:continuationSeparator/>
      </w:r>
    </w:p>
  </w:endnote>
  <w:endnote w:type="continuationNotice" w:id="1">
    <w:p w14:paraId="761161B0" w14:textId="77777777" w:rsidR="005D1A46" w:rsidRDefault="005D1A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2241179"/>
      <w:docPartObj>
        <w:docPartGallery w:val="Page Numbers (Bottom of Page)"/>
        <w:docPartUnique/>
      </w:docPartObj>
    </w:sdtPr>
    <w:sdtEndPr>
      <w:rPr>
        <w:rFonts w:ascii="Arial" w:hAnsi="Arial" w:cs="Arial"/>
        <w:noProof/>
        <w:sz w:val="20"/>
        <w:szCs w:val="20"/>
      </w:rPr>
    </w:sdtEndPr>
    <w:sdtContent>
      <w:p w14:paraId="5EF3F172" w14:textId="3B2B2C84" w:rsidR="000A5BEC" w:rsidRPr="00FE4847" w:rsidRDefault="000A5BEC" w:rsidP="00FE4847">
        <w:pPr>
          <w:pStyle w:val="Footer"/>
          <w:jc w:val="center"/>
          <w:rPr>
            <w:rFonts w:ascii="Arial" w:hAnsi="Arial" w:cs="Arial"/>
            <w:sz w:val="20"/>
            <w:szCs w:val="20"/>
          </w:rPr>
        </w:pPr>
        <w:r w:rsidRPr="00414B17">
          <w:rPr>
            <w:sz w:val="18"/>
            <w:szCs w:val="18"/>
          </w:rPr>
          <w:fldChar w:fldCharType="begin"/>
        </w:r>
        <w:r w:rsidRPr="00414B17">
          <w:rPr>
            <w:sz w:val="18"/>
            <w:szCs w:val="18"/>
          </w:rPr>
          <w:instrText xml:space="preserve"> PAGE   \* MERGEFORMAT </w:instrText>
        </w:r>
        <w:r w:rsidRPr="00414B17">
          <w:rPr>
            <w:sz w:val="18"/>
            <w:szCs w:val="18"/>
          </w:rPr>
          <w:fldChar w:fldCharType="separate"/>
        </w:r>
        <w:r>
          <w:rPr>
            <w:noProof/>
            <w:sz w:val="18"/>
            <w:szCs w:val="18"/>
          </w:rPr>
          <w:t>4</w:t>
        </w:r>
        <w:r w:rsidRPr="00414B1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260"/>
      <w:gridCol w:w="3260"/>
      <w:gridCol w:w="3260"/>
    </w:tblGrid>
    <w:tr w:rsidR="000A5BEC" w14:paraId="1A559B4F" w14:textId="77777777" w:rsidTr="0351C375">
      <w:tc>
        <w:tcPr>
          <w:tcW w:w="3260" w:type="dxa"/>
        </w:tcPr>
        <w:p w14:paraId="325ACEC2" w14:textId="07EF861D" w:rsidR="000A5BEC" w:rsidRDefault="000A5BEC" w:rsidP="0351C375">
          <w:pPr>
            <w:pStyle w:val="Header"/>
            <w:ind w:left="-115"/>
          </w:pPr>
        </w:p>
      </w:tc>
      <w:tc>
        <w:tcPr>
          <w:tcW w:w="3260" w:type="dxa"/>
        </w:tcPr>
        <w:p w14:paraId="187E2F90" w14:textId="48139128" w:rsidR="000A5BEC" w:rsidRDefault="000A5BEC" w:rsidP="0351C375">
          <w:pPr>
            <w:pStyle w:val="Header"/>
            <w:jc w:val="center"/>
          </w:pPr>
        </w:p>
      </w:tc>
      <w:tc>
        <w:tcPr>
          <w:tcW w:w="3260" w:type="dxa"/>
        </w:tcPr>
        <w:p w14:paraId="0AC24306" w14:textId="5BA74BF5" w:rsidR="000A5BEC" w:rsidRDefault="000A5BEC" w:rsidP="0351C375">
          <w:pPr>
            <w:pStyle w:val="Header"/>
            <w:ind w:right="-115"/>
            <w:jc w:val="right"/>
          </w:pPr>
        </w:p>
      </w:tc>
    </w:tr>
  </w:tbl>
  <w:p w14:paraId="0A433839" w14:textId="11F2C7B7" w:rsidR="000A5BEC" w:rsidRDefault="000A5BEC" w:rsidP="0351C3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D1DBD" w14:textId="77777777" w:rsidR="005D1A46" w:rsidRDefault="005D1A46" w:rsidP="0043350F">
      <w:r>
        <w:separator/>
      </w:r>
    </w:p>
  </w:footnote>
  <w:footnote w:type="continuationSeparator" w:id="0">
    <w:p w14:paraId="61D3068C" w14:textId="77777777" w:rsidR="005D1A46" w:rsidRDefault="005D1A46" w:rsidP="0043350F">
      <w:r>
        <w:continuationSeparator/>
      </w:r>
    </w:p>
  </w:footnote>
  <w:footnote w:type="continuationNotice" w:id="1">
    <w:p w14:paraId="10383C81" w14:textId="77777777" w:rsidR="005D1A46" w:rsidRDefault="005D1A46"/>
  </w:footnote>
  <w:footnote w:id="2">
    <w:p w14:paraId="45A3B969" w14:textId="57A27BE0" w:rsidR="000A5BEC" w:rsidRPr="00AF567F" w:rsidRDefault="000A5BEC" w:rsidP="009E3B70">
      <w:pPr>
        <w:pStyle w:val="FootnoteText"/>
        <w:jc w:val="both"/>
        <w:rPr>
          <w:rFonts w:ascii="Trebuchet MS" w:hAnsi="Trebuchet MS"/>
          <w:i/>
          <w:iCs/>
          <w:sz w:val="18"/>
          <w:szCs w:val="18"/>
        </w:rPr>
      </w:pPr>
      <w:r w:rsidRPr="00AF567F">
        <w:rPr>
          <w:rStyle w:val="FootnoteReference"/>
          <w:rFonts w:ascii="Trebuchet MS" w:hAnsi="Trebuchet MS"/>
          <w:i/>
          <w:iCs/>
          <w:sz w:val="18"/>
          <w:szCs w:val="18"/>
        </w:rPr>
        <w:footnoteRef/>
      </w:r>
      <w:r w:rsidRPr="00AF567F">
        <w:rPr>
          <w:rFonts w:ascii="Trebuchet MS" w:hAnsi="Trebuchet MS"/>
          <w:i/>
          <w:iCs/>
          <w:sz w:val="18"/>
          <w:szCs w:val="18"/>
        </w:rPr>
        <w:t xml:space="preserve"> Šios nuostatos ir toliau išdėstytos Pirkimo sąlygos taikomos ir tuo atveju, jei numatyta taikyti sąnaudas.</w:t>
      </w:r>
    </w:p>
  </w:footnote>
  <w:footnote w:id="3">
    <w:p w14:paraId="6B7C94D3" w14:textId="7BFAC4D7" w:rsidR="000A5BEC" w:rsidRPr="000A5BEC" w:rsidRDefault="000A5BEC" w:rsidP="000A5BEC">
      <w:pPr>
        <w:pStyle w:val="FootnoteText"/>
        <w:jc w:val="both"/>
        <w:rPr>
          <w:rFonts w:ascii="Trebuchet MS" w:hAnsi="Trebuchet MS"/>
          <w:sz w:val="18"/>
          <w:szCs w:val="18"/>
        </w:rPr>
      </w:pPr>
      <w:r w:rsidRPr="000A5BEC">
        <w:rPr>
          <w:rStyle w:val="FootnoteReference"/>
          <w:rFonts w:ascii="Trebuchet MS" w:hAnsi="Trebuchet MS"/>
          <w:sz w:val="18"/>
          <w:szCs w:val="18"/>
        </w:rPr>
        <w:footnoteRef/>
      </w:r>
      <w:r w:rsidRPr="000A5BEC">
        <w:rPr>
          <w:rFonts w:ascii="Trebuchet MS" w:hAnsi="Trebuchet MS"/>
          <w:sz w:val="18"/>
          <w:szCs w:val="18"/>
        </w:rPr>
        <w:t xml:space="preserve"> </w:t>
      </w:r>
      <w:r w:rsidRPr="000A5BEC">
        <w:rPr>
          <w:rFonts w:ascii="Trebuchet MS" w:hAnsi="Trebuchet MS"/>
          <w:sz w:val="18"/>
          <w:szCs w:val="18"/>
        </w:rPr>
        <w:t>https://eimin.lrv.lt/lt/veiklos-sritys/verslo-aplinka/reglamentuojamu-profesiniu-kvalifikaciju-pripazinimas ir specialiuosius teisės aktus.</w:t>
      </w:r>
    </w:p>
  </w:footnote>
  <w:footnote w:id="4">
    <w:p w14:paraId="1C1C6A2C" w14:textId="7DA37B62" w:rsidR="00C32CA4" w:rsidRPr="00E618F0" w:rsidRDefault="00C32CA4" w:rsidP="00C32CA4">
      <w:pPr>
        <w:pStyle w:val="FootnoteText"/>
        <w:jc w:val="both"/>
        <w:rPr>
          <w:rFonts w:ascii="Trebuchet MS" w:hAnsi="Trebuchet MS"/>
          <w:sz w:val="16"/>
          <w:szCs w:val="16"/>
        </w:rPr>
      </w:pPr>
      <w:r w:rsidRPr="00E618F0">
        <w:rPr>
          <w:rStyle w:val="FootnoteReference"/>
          <w:rFonts w:ascii="Trebuchet MS" w:hAnsi="Trebuchet MS"/>
          <w:sz w:val="16"/>
          <w:szCs w:val="16"/>
        </w:rPr>
        <w:footnoteRef/>
      </w:r>
      <w:r w:rsidRPr="00E618F0">
        <w:rPr>
          <w:rFonts w:ascii="Trebuchet MS" w:hAnsi="Trebuchet MS"/>
          <w:sz w:val="16"/>
          <w:szCs w:val="16"/>
        </w:rPr>
        <w:t xml:space="preserve"> </w:t>
      </w:r>
      <w:proofErr w:type="spellStart"/>
      <w:r w:rsidRPr="00E618F0">
        <w:rPr>
          <w:rFonts w:ascii="Trebuchet MS" w:hAnsi="Trebuchet MS"/>
          <w:sz w:val="16"/>
          <w:szCs w:val="16"/>
        </w:rPr>
        <w:t>eCertis</w:t>
      </w:r>
      <w:proofErr w:type="spellEnd"/>
      <w:r w:rsidRPr="00E618F0">
        <w:rPr>
          <w:rFonts w:ascii="Trebuchet MS" w:hAnsi="Trebuchet MS"/>
          <w:sz w:val="16"/>
          <w:szCs w:val="16"/>
        </w:rPr>
        <w:t xml:space="preserve"> nuoroda (atsidarius naršyklės langui, viršutiniame dešiniajame kampe pasirinkite reikiamą kalbą): https://ec.europa.eu/tools/ecertis/#/search</w:t>
      </w:r>
    </w:p>
  </w:footnote>
  <w:footnote w:id="5">
    <w:p w14:paraId="0DDE2EDB" w14:textId="32EC1FE5" w:rsidR="000A5BEC" w:rsidRPr="006C1733" w:rsidRDefault="000A5BEC" w:rsidP="00B90767">
      <w:pPr>
        <w:pStyle w:val="FootnoteText"/>
        <w:jc w:val="both"/>
        <w:rPr>
          <w:rFonts w:ascii="Trebuchet MS" w:hAnsi="Trebuchet MS" w:cstheme="minorHAnsi"/>
          <w:sz w:val="18"/>
          <w:szCs w:val="18"/>
        </w:rPr>
      </w:pPr>
      <w:r w:rsidRPr="006C1733">
        <w:rPr>
          <w:rStyle w:val="FootnoteReference"/>
          <w:rFonts w:ascii="Trebuchet MS" w:hAnsi="Trebuchet MS" w:cstheme="minorHAnsi"/>
          <w:sz w:val="18"/>
          <w:szCs w:val="18"/>
        </w:rPr>
        <w:footnoteRef/>
      </w:r>
      <w:r w:rsidRPr="006C1733">
        <w:rPr>
          <w:rFonts w:ascii="Trebuchet MS" w:hAnsi="Trebuchet MS" w:cstheme="minorHAnsi"/>
          <w:sz w:val="18"/>
          <w:szCs w:val="18"/>
        </w:rPr>
        <w:t xml:space="preserve"> </w:t>
      </w:r>
      <w:r w:rsidRPr="006C1733">
        <w:rPr>
          <w:rFonts w:ascii="Trebuchet MS" w:hAnsi="Trebuchet MS" w:cstheme="minorHAnsi"/>
          <w:sz w:val="18"/>
          <w:szCs w:val="18"/>
        </w:rPr>
        <w:t>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Perkančiojo subjekto rengiamuose dokumentuose prieš pradedant Pirkimo procedūrą, pasiūlytų kainų arba sąnaudų aritmetinį vidurkį.</w:t>
      </w:r>
    </w:p>
  </w:footnote>
  <w:footnote w:id="6">
    <w:p w14:paraId="1BEF9E6F" w14:textId="77777777" w:rsidR="000A5BEC" w:rsidRPr="009E3B70" w:rsidRDefault="000A5BEC" w:rsidP="00406D7D">
      <w:pPr>
        <w:pStyle w:val="FootnoteText"/>
        <w:jc w:val="both"/>
        <w:rPr>
          <w:sz w:val="18"/>
          <w:szCs w:val="18"/>
        </w:rPr>
      </w:pPr>
      <w:r w:rsidRPr="009E3B70">
        <w:rPr>
          <w:rStyle w:val="FootnoteReference"/>
          <w:sz w:val="18"/>
          <w:szCs w:val="18"/>
        </w:rPr>
        <w:footnoteRef/>
      </w:r>
      <w:r w:rsidRPr="009E3B70">
        <w:rPr>
          <w:sz w:val="18"/>
          <w:szCs w:val="18"/>
        </w:rPr>
        <w:t xml:space="preserve"> </w:t>
      </w:r>
      <w:hyperlink r:id="rId1" w:history="1">
        <w:r w:rsidRPr="009E3B70">
          <w:rPr>
            <w:rStyle w:val="Hyperlink"/>
            <w:sz w:val="18"/>
            <w:szCs w:val="18"/>
          </w:rPr>
          <w:t>http://vpt.lrv.lt/uploads/vpt/documents/files/uzsifravimo_instrukcija.pdf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260"/>
      <w:gridCol w:w="3260"/>
      <w:gridCol w:w="3260"/>
    </w:tblGrid>
    <w:tr w:rsidR="000A5BEC" w14:paraId="1E813086" w14:textId="77777777" w:rsidTr="0351C375">
      <w:tc>
        <w:tcPr>
          <w:tcW w:w="3260" w:type="dxa"/>
        </w:tcPr>
        <w:p w14:paraId="7342FF08" w14:textId="571EE75F" w:rsidR="000A5BEC" w:rsidRDefault="000A5BEC" w:rsidP="0351C375">
          <w:pPr>
            <w:pStyle w:val="Header"/>
            <w:ind w:left="-115"/>
          </w:pPr>
        </w:p>
      </w:tc>
      <w:tc>
        <w:tcPr>
          <w:tcW w:w="3260" w:type="dxa"/>
        </w:tcPr>
        <w:p w14:paraId="5DAF9C98" w14:textId="6A8FBD3A" w:rsidR="000A5BEC" w:rsidRDefault="000A5BEC" w:rsidP="0351C375">
          <w:pPr>
            <w:pStyle w:val="Header"/>
            <w:jc w:val="center"/>
          </w:pPr>
        </w:p>
      </w:tc>
      <w:tc>
        <w:tcPr>
          <w:tcW w:w="3260" w:type="dxa"/>
        </w:tcPr>
        <w:p w14:paraId="1E97D60E" w14:textId="7374B333" w:rsidR="000A5BEC" w:rsidRDefault="000A5BEC" w:rsidP="0351C375">
          <w:pPr>
            <w:pStyle w:val="Header"/>
            <w:ind w:right="-115"/>
            <w:jc w:val="right"/>
          </w:pPr>
        </w:p>
      </w:tc>
    </w:tr>
  </w:tbl>
  <w:p w14:paraId="0019D806" w14:textId="7416B4B7" w:rsidR="000A5BEC" w:rsidRDefault="000A5BEC" w:rsidP="0351C3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2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2923"/>
    </w:tblGrid>
    <w:tr w:rsidR="000A5BEC" w14:paraId="41E57521" w14:textId="77777777" w:rsidTr="00B101AF">
      <w:tc>
        <w:tcPr>
          <w:tcW w:w="9356" w:type="dxa"/>
        </w:tcPr>
        <w:p w14:paraId="0439F39C" w14:textId="3018404C" w:rsidR="000A5BEC" w:rsidRDefault="000A5BEC" w:rsidP="00B101AF">
          <w:pPr>
            <w:pStyle w:val="Header"/>
            <w:tabs>
              <w:tab w:val="clear" w:pos="8306"/>
              <w:tab w:val="right" w:pos="8539"/>
            </w:tabs>
            <w:jc w:val="center"/>
          </w:pPr>
          <w:r>
            <w:rPr>
              <w:noProof/>
            </w:rPr>
            <w:drawing>
              <wp:anchor distT="0" distB="0" distL="114300" distR="114300" simplePos="0" relativeHeight="251659264" behindDoc="0" locked="0" layoutInCell="1" allowOverlap="1" wp14:anchorId="2D676360" wp14:editId="50623DE6">
                <wp:simplePos x="0" y="0"/>
                <wp:positionH relativeFrom="column">
                  <wp:posOffset>2787650</wp:posOffset>
                </wp:positionH>
                <wp:positionV relativeFrom="paragraph">
                  <wp:posOffset>40640</wp:posOffset>
                </wp:positionV>
                <wp:extent cx="493395" cy="737235"/>
                <wp:effectExtent l="0" t="0" r="1905" b="571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pic:spPr>
                    </pic:pic>
                  </a:graphicData>
                </a:graphic>
                <wp14:sizeRelH relativeFrom="page">
                  <wp14:pctWidth>0</wp14:pctWidth>
                </wp14:sizeRelH>
                <wp14:sizeRelV relativeFrom="page">
                  <wp14:pctHeight>0</wp14:pctHeight>
                </wp14:sizeRelV>
              </wp:anchor>
            </w:drawing>
          </w:r>
        </w:p>
      </w:tc>
      <w:tc>
        <w:tcPr>
          <w:tcW w:w="2923" w:type="dxa"/>
        </w:tcPr>
        <w:p w14:paraId="3E436736" w14:textId="77777777" w:rsidR="000A5BEC" w:rsidRDefault="000A5BEC" w:rsidP="00595B4E">
          <w:pPr>
            <w:pStyle w:val="Header"/>
            <w:jc w:val="right"/>
            <w:rPr>
              <w:rFonts w:ascii="Arial" w:hAnsi="Arial" w:cs="Arial"/>
              <w:i/>
              <w:sz w:val="22"/>
              <w:szCs w:val="22"/>
            </w:rPr>
          </w:pPr>
        </w:p>
        <w:p w14:paraId="3ADB5DA8" w14:textId="77777777" w:rsidR="000A5BEC" w:rsidRDefault="000A5BEC" w:rsidP="00595B4E">
          <w:pPr>
            <w:pStyle w:val="Header"/>
            <w:jc w:val="right"/>
            <w:rPr>
              <w:rFonts w:ascii="Arial" w:hAnsi="Arial" w:cs="Arial"/>
              <w:i/>
              <w:sz w:val="22"/>
              <w:szCs w:val="22"/>
            </w:rPr>
          </w:pPr>
        </w:p>
        <w:p w14:paraId="0CA4C41C" w14:textId="77777777" w:rsidR="000A5BEC" w:rsidRDefault="000A5BEC" w:rsidP="00595B4E">
          <w:pPr>
            <w:pStyle w:val="Header"/>
            <w:jc w:val="right"/>
            <w:rPr>
              <w:rFonts w:ascii="Arial" w:hAnsi="Arial" w:cs="Arial"/>
              <w:i/>
              <w:sz w:val="22"/>
              <w:szCs w:val="22"/>
            </w:rPr>
          </w:pPr>
        </w:p>
        <w:p w14:paraId="280423FD" w14:textId="77777777" w:rsidR="000A5BEC" w:rsidRDefault="000A5BEC" w:rsidP="00595B4E">
          <w:pPr>
            <w:pStyle w:val="Header"/>
            <w:jc w:val="right"/>
          </w:pPr>
        </w:p>
      </w:tc>
    </w:tr>
  </w:tbl>
  <w:p w14:paraId="1ACB5320" w14:textId="77777777" w:rsidR="000A5BEC" w:rsidRPr="00F84608" w:rsidRDefault="000A5BEC" w:rsidP="00B7434D">
    <w:pPr>
      <w:pStyle w:val="Header"/>
      <w:rPr>
        <w:rFonts w:ascii="Arial" w:hAnsi="Arial" w:cs="Arial"/>
        <w:i/>
        <w:sz w:val="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725DF"/>
    <w:multiLevelType w:val="multilevel"/>
    <w:tmpl w:val="09A09F28"/>
    <w:lvl w:ilvl="0">
      <w:start w:val="7"/>
      <w:numFmt w:val="decimal"/>
      <w:lvlText w:val="%1."/>
      <w:lvlJc w:val="left"/>
      <w:pPr>
        <w:ind w:left="720" w:hanging="720"/>
      </w:pPr>
      <w:rPr>
        <w:rFonts w:hint="default"/>
      </w:rPr>
    </w:lvl>
    <w:lvl w:ilvl="1">
      <w:start w:val="4"/>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 w15:restartNumberingAfterBreak="0">
    <w:nsid w:val="0CE01431"/>
    <w:multiLevelType w:val="multilevel"/>
    <w:tmpl w:val="9DAC58E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69296D"/>
    <w:multiLevelType w:val="multilevel"/>
    <w:tmpl w:val="D8DAC37C"/>
    <w:lvl w:ilvl="0">
      <w:start w:val="14"/>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3C57A3"/>
    <w:multiLevelType w:val="multilevel"/>
    <w:tmpl w:val="00088286"/>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3DE6610"/>
    <w:multiLevelType w:val="hybridMultilevel"/>
    <w:tmpl w:val="A6DA99E0"/>
    <w:lvl w:ilvl="0" w:tplc="CF2660CA">
      <w:start w:val="1"/>
      <w:numFmt w:val="decimal"/>
      <w:lvlText w:val="%1)"/>
      <w:lvlJc w:val="left"/>
      <w:pPr>
        <w:ind w:left="1080" w:hanging="360"/>
      </w:pPr>
      <w:rPr>
        <w:rFonts w:hint="default"/>
        <w:color w:val="000000" w:themeColor="text1"/>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19C300BB"/>
    <w:multiLevelType w:val="multilevel"/>
    <w:tmpl w:val="AC06F910"/>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B791727"/>
    <w:multiLevelType w:val="multilevel"/>
    <w:tmpl w:val="B96ABD08"/>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E3A5C08"/>
    <w:multiLevelType w:val="multilevel"/>
    <w:tmpl w:val="B372C40A"/>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C666E08"/>
    <w:multiLevelType w:val="hybridMultilevel"/>
    <w:tmpl w:val="CCF69046"/>
    <w:lvl w:ilvl="0" w:tplc="EF8A3782">
      <w:start w:val="10"/>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CEF7AB9"/>
    <w:multiLevelType w:val="hybridMultilevel"/>
    <w:tmpl w:val="D1A8B0DA"/>
    <w:lvl w:ilvl="0" w:tplc="18CA5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01374A5"/>
    <w:multiLevelType w:val="hybridMultilevel"/>
    <w:tmpl w:val="FFFFFFFF"/>
    <w:lvl w:ilvl="0" w:tplc="844AABE4">
      <w:start w:val="1"/>
      <w:numFmt w:val="bullet"/>
      <w:lvlText w:val=""/>
      <w:lvlJc w:val="left"/>
      <w:pPr>
        <w:ind w:left="720" w:hanging="360"/>
      </w:pPr>
      <w:rPr>
        <w:rFonts w:ascii="Symbol" w:hAnsi="Symbol" w:hint="default"/>
      </w:rPr>
    </w:lvl>
    <w:lvl w:ilvl="1" w:tplc="E8EA13EC">
      <w:start w:val="1"/>
      <w:numFmt w:val="bullet"/>
      <w:lvlText w:val="o"/>
      <w:lvlJc w:val="left"/>
      <w:pPr>
        <w:ind w:left="1440" w:hanging="360"/>
      </w:pPr>
      <w:rPr>
        <w:rFonts w:ascii="Courier New" w:hAnsi="Courier New" w:hint="default"/>
      </w:rPr>
    </w:lvl>
    <w:lvl w:ilvl="2" w:tplc="93C68CAC">
      <w:start w:val="1"/>
      <w:numFmt w:val="bullet"/>
      <w:lvlText w:val=""/>
      <w:lvlJc w:val="left"/>
      <w:pPr>
        <w:ind w:left="2160" w:hanging="360"/>
      </w:pPr>
      <w:rPr>
        <w:rFonts w:ascii="Wingdings" w:hAnsi="Wingdings" w:hint="default"/>
      </w:rPr>
    </w:lvl>
    <w:lvl w:ilvl="3" w:tplc="228EE3AE">
      <w:start w:val="1"/>
      <w:numFmt w:val="bullet"/>
      <w:lvlText w:val=""/>
      <w:lvlJc w:val="left"/>
      <w:pPr>
        <w:ind w:left="2880" w:hanging="360"/>
      </w:pPr>
      <w:rPr>
        <w:rFonts w:ascii="Symbol" w:hAnsi="Symbol" w:hint="default"/>
      </w:rPr>
    </w:lvl>
    <w:lvl w:ilvl="4" w:tplc="3C8A000E">
      <w:start w:val="1"/>
      <w:numFmt w:val="bullet"/>
      <w:lvlText w:val="o"/>
      <w:lvlJc w:val="left"/>
      <w:pPr>
        <w:ind w:left="3600" w:hanging="360"/>
      </w:pPr>
      <w:rPr>
        <w:rFonts w:ascii="Courier New" w:hAnsi="Courier New" w:hint="default"/>
      </w:rPr>
    </w:lvl>
    <w:lvl w:ilvl="5" w:tplc="76C6E4B6">
      <w:start w:val="1"/>
      <w:numFmt w:val="bullet"/>
      <w:lvlText w:val=""/>
      <w:lvlJc w:val="left"/>
      <w:pPr>
        <w:ind w:left="4320" w:hanging="360"/>
      </w:pPr>
      <w:rPr>
        <w:rFonts w:ascii="Wingdings" w:hAnsi="Wingdings" w:hint="default"/>
      </w:rPr>
    </w:lvl>
    <w:lvl w:ilvl="6" w:tplc="A0569E48">
      <w:start w:val="1"/>
      <w:numFmt w:val="bullet"/>
      <w:lvlText w:val=""/>
      <w:lvlJc w:val="left"/>
      <w:pPr>
        <w:ind w:left="5040" w:hanging="360"/>
      </w:pPr>
      <w:rPr>
        <w:rFonts w:ascii="Symbol" w:hAnsi="Symbol" w:hint="default"/>
      </w:rPr>
    </w:lvl>
    <w:lvl w:ilvl="7" w:tplc="BD584C00">
      <w:start w:val="1"/>
      <w:numFmt w:val="bullet"/>
      <w:lvlText w:val="o"/>
      <w:lvlJc w:val="left"/>
      <w:pPr>
        <w:ind w:left="5760" w:hanging="360"/>
      </w:pPr>
      <w:rPr>
        <w:rFonts w:ascii="Courier New" w:hAnsi="Courier New" w:hint="default"/>
      </w:rPr>
    </w:lvl>
    <w:lvl w:ilvl="8" w:tplc="2DF68054">
      <w:start w:val="1"/>
      <w:numFmt w:val="bullet"/>
      <w:lvlText w:val=""/>
      <w:lvlJc w:val="left"/>
      <w:pPr>
        <w:ind w:left="6480" w:hanging="360"/>
      </w:pPr>
      <w:rPr>
        <w:rFonts w:ascii="Wingdings" w:hAnsi="Wingdings" w:hint="default"/>
      </w:rPr>
    </w:lvl>
  </w:abstractNum>
  <w:abstractNum w:abstractNumId="11" w15:restartNumberingAfterBreak="0">
    <w:nsid w:val="382D4CDC"/>
    <w:multiLevelType w:val="hybridMultilevel"/>
    <w:tmpl w:val="85826DB2"/>
    <w:lvl w:ilvl="0" w:tplc="DC02CA68">
      <w:start w:val="2"/>
      <w:numFmt w:val="decimal"/>
      <w:lvlText w:val="%1."/>
      <w:lvlJc w:val="left"/>
      <w:pPr>
        <w:ind w:left="1440" w:hanging="360"/>
      </w:pPr>
      <w:rPr>
        <w:rFonts w:eastAsia="Times New Roman" w:hint="default"/>
        <w:color w:val="00000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15:restartNumberingAfterBreak="0">
    <w:nsid w:val="3B5325DE"/>
    <w:multiLevelType w:val="multilevel"/>
    <w:tmpl w:val="04A8E6CE"/>
    <w:lvl w:ilvl="0">
      <w:start w:val="18"/>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BA279F8"/>
    <w:multiLevelType w:val="multilevel"/>
    <w:tmpl w:val="FA3A2F5C"/>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3294A6B"/>
    <w:multiLevelType w:val="multilevel"/>
    <w:tmpl w:val="40BA972C"/>
    <w:lvl w:ilvl="0">
      <w:start w:val="14"/>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6D54EA"/>
    <w:multiLevelType w:val="multilevel"/>
    <w:tmpl w:val="3438AAD4"/>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80B1E35"/>
    <w:multiLevelType w:val="multilevel"/>
    <w:tmpl w:val="AF5264E8"/>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B3F7BD8"/>
    <w:multiLevelType w:val="multilevel"/>
    <w:tmpl w:val="F05A3F5C"/>
    <w:lvl w:ilvl="0">
      <w:start w:val="1"/>
      <w:numFmt w:val="decimal"/>
      <w:lvlText w:val="%1."/>
      <w:lvlJc w:val="left"/>
      <w:pPr>
        <w:ind w:left="720" w:hanging="360"/>
      </w:pPr>
      <w:rPr>
        <w:rFonts w:hint="default"/>
      </w:rPr>
    </w:lvl>
    <w:lvl w:ilvl="1">
      <w:start w:val="1"/>
      <w:numFmt w:val="decimal"/>
      <w:lvlText w:val="%1.%2."/>
      <w:lvlJc w:val="left"/>
      <w:pPr>
        <w:ind w:left="1288" w:hanging="720"/>
      </w:pPr>
      <w:rPr>
        <w:b w:val="0"/>
        <w:bCs w:val="0"/>
        <w:i w:val="0"/>
        <w:iCs w:val="0"/>
        <w:color w:val="auto"/>
        <w:sz w:val="20"/>
        <w:szCs w:val="20"/>
      </w:rPr>
    </w:lvl>
    <w:lvl w:ilvl="2">
      <w:start w:val="1"/>
      <w:numFmt w:val="decimal"/>
      <w:lvlText w:val="%1.%2.%3."/>
      <w:lvlJc w:val="left"/>
      <w:pPr>
        <w:ind w:left="1080" w:hanging="720"/>
      </w:pPr>
      <w:rPr>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2526D35"/>
    <w:multiLevelType w:val="multilevel"/>
    <w:tmpl w:val="488A2AF0"/>
    <w:lvl w:ilvl="0">
      <w:start w:val="1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2CF2690"/>
    <w:multiLevelType w:val="multilevel"/>
    <w:tmpl w:val="2C1CA81A"/>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562F0970"/>
    <w:multiLevelType w:val="multilevel"/>
    <w:tmpl w:val="D85246F8"/>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8DD646C"/>
    <w:multiLevelType w:val="multilevel"/>
    <w:tmpl w:val="28B8690C"/>
    <w:lvl w:ilvl="0">
      <w:start w:val="1"/>
      <w:numFmt w:val="decimal"/>
      <w:lvlText w:val="%1."/>
      <w:lvlJc w:val="left"/>
      <w:pPr>
        <w:ind w:left="928" w:hanging="360"/>
      </w:pPr>
      <w:rPr>
        <w:rFonts w:hint="default"/>
      </w:rPr>
    </w:lvl>
    <w:lvl w:ilvl="1">
      <w:start w:val="1"/>
      <w:numFmt w:val="decimal"/>
      <w:lvlText w:val="%1.%2."/>
      <w:lvlJc w:val="left"/>
      <w:pPr>
        <w:ind w:left="1069" w:hanging="360"/>
      </w:pPr>
      <w:rPr>
        <w:i w:val="0"/>
        <w:sz w:val="20"/>
        <w:szCs w:val="20"/>
      </w:rPr>
    </w:lvl>
    <w:lvl w:ilvl="2">
      <w:start w:val="1"/>
      <w:numFmt w:val="decimal"/>
      <w:lvlText w:val="%1.%2.%3."/>
      <w:lvlJc w:val="left"/>
      <w:pPr>
        <w:ind w:left="1429" w:hanging="720"/>
      </w:pPr>
      <w:rPr>
        <w:i w:val="0"/>
        <w:iCs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2" w15:restartNumberingAfterBreak="0">
    <w:nsid w:val="5E220E64"/>
    <w:multiLevelType w:val="multilevel"/>
    <w:tmpl w:val="F6C44870"/>
    <w:lvl w:ilvl="0">
      <w:start w:val="3"/>
      <w:numFmt w:val="decimal"/>
      <w:lvlText w:val="%1."/>
      <w:lvlJc w:val="left"/>
      <w:pPr>
        <w:ind w:left="360" w:hanging="360"/>
      </w:pPr>
      <w:rPr>
        <w:rFonts w:hint="default"/>
        <w:b/>
      </w:rPr>
    </w:lvl>
    <w:lvl w:ilvl="1">
      <w:start w:val="1"/>
      <w:numFmt w:val="decimal"/>
      <w:lvlText w:val="%1.%2."/>
      <w:lvlJc w:val="left"/>
      <w:pPr>
        <w:ind w:left="928" w:hanging="360"/>
      </w:pPr>
      <w:rPr>
        <w:rFonts w:hint="default"/>
        <w:b w:val="0"/>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FAB7FAE"/>
    <w:multiLevelType w:val="multilevel"/>
    <w:tmpl w:val="575850FE"/>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AF208D9"/>
    <w:multiLevelType w:val="multilevel"/>
    <w:tmpl w:val="29E82542"/>
    <w:lvl w:ilvl="0">
      <w:start w:val="8"/>
      <w:numFmt w:val="decimal"/>
      <w:lvlText w:val="%1."/>
      <w:lvlJc w:val="left"/>
      <w:pPr>
        <w:ind w:left="360" w:hanging="360"/>
      </w:pPr>
      <w:rPr>
        <w:rFonts w:hint="default"/>
      </w:rPr>
    </w:lvl>
    <w:lvl w:ilvl="1">
      <w:start w:val="1"/>
      <w:numFmt w:val="decimal"/>
      <w:lvlText w:val="%1.%2."/>
      <w:lvlJc w:val="left"/>
      <w:pPr>
        <w:ind w:left="8299" w:hanging="360"/>
      </w:pPr>
      <w:rPr>
        <w:rFonts w:hint="default"/>
      </w:rPr>
    </w:lvl>
    <w:lvl w:ilvl="2">
      <w:start w:val="1"/>
      <w:numFmt w:val="decimal"/>
      <w:lvlText w:val="%1.%2.%3."/>
      <w:lvlJc w:val="left"/>
      <w:pPr>
        <w:ind w:left="1004" w:hanging="720"/>
      </w:pPr>
      <w:rPr>
        <w:rFonts w:ascii="Trebuchet MS" w:hAnsi="Trebuchet MS" w:hint="default"/>
        <w:sz w:val="20"/>
        <w:szCs w:val="20"/>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5" w15:restartNumberingAfterBreak="0">
    <w:nsid w:val="6E5C216F"/>
    <w:multiLevelType w:val="multilevel"/>
    <w:tmpl w:val="AE50C82C"/>
    <w:lvl w:ilvl="0">
      <w:start w:val="1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21018F0"/>
    <w:multiLevelType w:val="multilevel"/>
    <w:tmpl w:val="0D549620"/>
    <w:lvl w:ilvl="0">
      <w:start w:val="10"/>
      <w:numFmt w:val="decimal"/>
      <w:lvlText w:val="%1."/>
      <w:lvlJc w:val="left"/>
      <w:pPr>
        <w:ind w:left="720" w:hanging="360"/>
      </w:pPr>
      <w:rPr>
        <w:rFonts w:hint="default"/>
      </w:rPr>
    </w:lvl>
    <w:lvl w:ilvl="1">
      <w:start w:val="1"/>
      <w:numFmt w:val="decimal"/>
      <w:isLgl/>
      <w:lvlText w:val="%1.%2."/>
      <w:lvlJc w:val="left"/>
      <w:pPr>
        <w:ind w:left="3556"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71C30F7"/>
    <w:multiLevelType w:val="multilevel"/>
    <w:tmpl w:val="77CAF5EC"/>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18"/>
  </w:num>
  <w:num w:numId="3">
    <w:abstractNumId w:val="16"/>
  </w:num>
  <w:num w:numId="4">
    <w:abstractNumId w:val="8"/>
  </w:num>
  <w:num w:numId="5">
    <w:abstractNumId w:val="1"/>
  </w:num>
  <w:num w:numId="6">
    <w:abstractNumId w:val="27"/>
  </w:num>
  <w:num w:numId="7">
    <w:abstractNumId w:val="4"/>
  </w:num>
  <w:num w:numId="8">
    <w:abstractNumId w:val="11"/>
  </w:num>
  <w:num w:numId="9">
    <w:abstractNumId w:val="9"/>
  </w:num>
  <w:num w:numId="10">
    <w:abstractNumId w:val="7"/>
  </w:num>
  <w:num w:numId="11">
    <w:abstractNumId w:val="5"/>
  </w:num>
  <w:num w:numId="12">
    <w:abstractNumId w:val="25"/>
  </w:num>
  <w:num w:numId="13">
    <w:abstractNumId w:val="22"/>
  </w:num>
  <w:num w:numId="14">
    <w:abstractNumId w:val="3"/>
  </w:num>
  <w:num w:numId="15">
    <w:abstractNumId w:val="13"/>
  </w:num>
  <w:num w:numId="16">
    <w:abstractNumId w:val="23"/>
  </w:num>
  <w:num w:numId="17">
    <w:abstractNumId w:val="6"/>
  </w:num>
  <w:num w:numId="18">
    <w:abstractNumId w:val="15"/>
  </w:num>
  <w:num w:numId="19">
    <w:abstractNumId w:val="20"/>
  </w:num>
  <w:num w:numId="20">
    <w:abstractNumId w:val="12"/>
  </w:num>
  <w:num w:numId="21">
    <w:abstractNumId w:val="14"/>
  </w:num>
  <w:num w:numId="22">
    <w:abstractNumId w:val="2"/>
  </w:num>
  <w:num w:numId="23">
    <w:abstractNumId w:val="19"/>
  </w:num>
  <w:num w:numId="24">
    <w:abstractNumId w:val="26"/>
  </w:num>
  <w:num w:numId="25">
    <w:abstractNumId w:val="0"/>
  </w:num>
  <w:num w:numId="26">
    <w:abstractNumId w:val="24"/>
  </w:num>
  <w:num w:numId="27">
    <w:abstractNumId w:val="10"/>
  </w:num>
  <w:num w:numId="28">
    <w:abstractNumId w:val="2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ita Rupšytė">
    <w15:presenceInfo w15:providerId="AD" w15:userId="S::Zita.Rupsyte@litgrid.eu::b8f3ffcf-51b9-4878-9d51-9c99c18088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oNotTrackFormatting/>
  <w:defaultTabStop w:val="1298"/>
  <w:hyphenationZone w:val="396"/>
  <w:drawingGridHorizontalSpacing w:val="12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2B"/>
    <w:rsid w:val="00002094"/>
    <w:rsid w:val="00002647"/>
    <w:rsid w:val="00003DE7"/>
    <w:rsid w:val="00004212"/>
    <w:rsid w:val="0000431D"/>
    <w:rsid w:val="0000480D"/>
    <w:rsid w:val="00004834"/>
    <w:rsid w:val="00004C9D"/>
    <w:rsid w:val="000051D6"/>
    <w:rsid w:val="00006028"/>
    <w:rsid w:val="0000650C"/>
    <w:rsid w:val="00006C81"/>
    <w:rsid w:val="00006E06"/>
    <w:rsid w:val="0000754E"/>
    <w:rsid w:val="00010061"/>
    <w:rsid w:val="0001047B"/>
    <w:rsid w:val="00012139"/>
    <w:rsid w:val="00012EE4"/>
    <w:rsid w:val="0001320B"/>
    <w:rsid w:val="0001526C"/>
    <w:rsid w:val="00015350"/>
    <w:rsid w:val="00015607"/>
    <w:rsid w:val="00015B72"/>
    <w:rsid w:val="00015C9C"/>
    <w:rsid w:val="00015FF3"/>
    <w:rsid w:val="000162DB"/>
    <w:rsid w:val="0001631B"/>
    <w:rsid w:val="00016995"/>
    <w:rsid w:val="00016BB8"/>
    <w:rsid w:val="00017803"/>
    <w:rsid w:val="000201F6"/>
    <w:rsid w:val="00020304"/>
    <w:rsid w:val="000208E8"/>
    <w:rsid w:val="000209D9"/>
    <w:rsid w:val="00020A8B"/>
    <w:rsid w:val="00020CEE"/>
    <w:rsid w:val="000210F6"/>
    <w:rsid w:val="0002223F"/>
    <w:rsid w:val="000228A4"/>
    <w:rsid w:val="0002359B"/>
    <w:rsid w:val="0002387F"/>
    <w:rsid w:val="00023A66"/>
    <w:rsid w:val="000246F1"/>
    <w:rsid w:val="000253BA"/>
    <w:rsid w:val="00025690"/>
    <w:rsid w:val="00025BD9"/>
    <w:rsid w:val="000267FB"/>
    <w:rsid w:val="00027C42"/>
    <w:rsid w:val="00031405"/>
    <w:rsid w:val="00031CC8"/>
    <w:rsid w:val="00031D51"/>
    <w:rsid w:val="00032C3C"/>
    <w:rsid w:val="00033673"/>
    <w:rsid w:val="00035DC6"/>
    <w:rsid w:val="00036A65"/>
    <w:rsid w:val="000372CD"/>
    <w:rsid w:val="000375FF"/>
    <w:rsid w:val="00040971"/>
    <w:rsid w:val="00040A73"/>
    <w:rsid w:val="00041F48"/>
    <w:rsid w:val="00044EA9"/>
    <w:rsid w:val="00045147"/>
    <w:rsid w:val="000456CC"/>
    <w:rsid w:val="00045CD2"/>
    <w:rsid w:val="00045ECB"/>
    <w:rsid w:val="0004719B"/>
    <w:rsid w:val="00047502"/>
    <w:rsid w:val="00047CE0"/>
    <w:rsid w:val="00047DB5"/>
    <w:rsid w:val="000501EB"/>
    <w:rsid w:val="00050352"/>
    <w:rsid w:val="0005170A"/>
    <w:rsid w:val="00051928"/>
    <w:rsid w:val="00051D04"/>
    <w:rsid w:val="00052078"/>
    <w:rsid w:val="000525E4"/>
    <w:rsid w:val="00053060"/>
    <w:rsid w:val="00053335"/>
    <w:rsid w:val="00053712"/>
    <w:rsid w:val="00053D6E"/>
    <w:rsid w:val="00053E15"/>
    <w:rsid w:val="0005423C"/>
    <w:rsid w:val="00054BFD"/>
    <w:rsid w:val="00054EC8"/>
    <w:rsid w:val="00054FD4"/>
    <w:rsid w:val="00054FFB"/>
    <w:rsid w:val="00056785"/>
    <w:rsid w:val="00056C20"/>
    <w:rsid w:val="000578A5"/>
    <w:rsid w:val="00060631"/>
    <w:rsid w:val="00060DA1"/>
    <w:rsid w:val="00061067"/>
    <w:rsid w:val="0006182D"/>
    <w:rsid w:val="00061B65"/>
    <w:rsid w:val="0006201E"/>
    <w:rsid w:val="0006272B"/>
    <w:rsid w:val="00062C1E"/>
    <w:rsid w:val="00063388"/>
    <w:rsid w:val="00063A10"/>
    <w:rsid w:val="00064198"/>
    <w:rsid w:val="000644D2"/>
    <w:rsid w:val="00065A77"/>
    <w:rsid w:val="00065AD6"/>
    <w:rsid w:val="000664D2"/>
    <w:rsid w:val="00070071"/>
    <w:rsid w:val="000701DB"/>
    <w:rsid w:val="00070E14"/>
    <w:rsid w:val="00071E53"/>
    <w:rsid w:val="0007254F"/>
    <w:rsid w:val="00072B56"/>
    <w:rsid w:val="00072C1B"/>
    <w:rsid w:val="000741E2"/>
    <w:rsid w:val="00075BDF"/>
    <w:rsid w:val="00080F7E"/>
    <w:rsid w:val="0008134F"/>
    <w:rsid w:val="00081352"/>
    <w:rsid w:val="00081918"/>
    <w:rsid w:val="00081F29"/>
    <w:rsid w:val="00082163"/>
    <w:rsid w:val="00082E65"/>
    <w:rsid w:val="00082FE3"/>
    <w:rsid w:val="000831BD"/>
    <w:rsid w:val="00084048"/>
    <w:rsid w:val="000847E2"/>
    <w:rsid w:val="000849A7"/>
    <w:rsid w:val="0008500A"/>
    <w:rsid w:val="0008549B"/>
    <w:rsid w:val="00085694"/>
    <w:rsid w:val="00085BE5"/>
    <w:rsid w:val="0008627A"/>
    <w:rsid w:val="0008687C"/>
    <w:rsid w:val="00087627"/>
    <w:rsid w:val="000900B0"/>
    <w:rsid w:val="0009011E"/>
    <w:rsid w:val="00090200"/>
    <w:rsid w:val="000912A8"/>
    <w:rsid w:val="000927D8"/>
    <w:rsid w:val="00093110"/>
    <w:rsid w:val="00094045"/>
    <w:rsid w:val="0009464D"/>
    <w:rsid w:val="00094A3A"/>
    <w:rsid w:val="00094EBA"/>
    <w:rsid w:val="0009563E"/>
    <w:rsid w:val="000958AD"/>
    <w:rsid w:val="00095C23"/>
    <w:rsid w:val="000964F7"/>
    <w:rsid w:val="000979BF"/>
    <w:rsid w:val="00097F8C"/>
    <w:rsid w:val="000A18EC"/>
    <w:rsid w:val="000A1BA9"/>
    <w:rsid w:val="000A1E89"/>
    <w:rsid w:val="000A2923"/>
    <w:rsid w:val="000A2D62"/>
    <w:rsid w:val="000A3500"/>
    <w:rsid w:val="000A37F2"/>
    <w:rsid w:val="000A3A2D"/>
    <w:rsid w:val="000A3BCC"/>
    <w:rsid w:val="000A3F94"/>
    <w:rsid w:val="000A59D8"/>
    <w:rsid w:val="000A5ACA"/>
    <w:rsid w:val="000A5BEC"/>
    <w:rsid w:val="000A5EE5"/>
    <w:rsid w:val="000A6664"/>
    <w:rsid w:val="000A6BF4"/>
    <w:rsid w:val="000A6D13"/>
    <w:rsid w:val="000A6FFF"/>
    <w:rsid w:val="000A7916"/>
    <w:rsid w:val="000B0E2E"/>
    <w:rsid w:val="000B1328"/>
    <w:rsid w:val="000B1BBF"/>
    <w:rsid w:val="000B2054"/>
    <w:rsid w:val="000B2EC4"/>
    <w:rsid w:val="000B324D"/>
    <w:rsid w:val="000B42F1"/>
    <w:rsid w:val="000B4650"/>
    <w:rsid w:val="000B4CD6"/>
    <w:rsid w:val="000B4D03"/>
    <w:rsid w:val="000B616C"/>
    <w:rsid w:val="000B67A9"/>
    <w:rsid w:val="000B7703"/>
    <w:rsid w:val="000C04D6"/>
    <w:rsid w:val="000C0A6C"/>
    <w:rsid w:val="000C0D3E"/>
    <w:rsid w:val="000C0E2F"/>
    <w:rsid w:val="000C14E7"/>
    <w:rsid w:val="000C19EB"/>
    <w:rsid w:val="000C3303"/>
    <w:rsid w:val="000C34D4"/>
    <w:rsid w:val="000C4297"/>
    <w:rsid w:val="000C58AA"/>
    <w:rsid w:val="000C5DA3"/>
    <w:rsid w:val="000C60F6"/>
    <w:rsid w:val="000C6644"/>
    <w:rsid w:val="000C6BA1"/>
    <w:rsid w:val="000C7047"/>
    <w:rsid w:val="000C746F"/>
    <w:rsid w:val="000C77D4"/>
    <w:rsid w:val="000D0FE4"/>
    <w:rsid w:val="000D218A"/>
    <w:rsid w:val="000D254E"/>
    <w:rsid w:val="000D2FFD"/>
    <w:rsid w:val="000D30F1"/>
    <w:rsid w:val="000D338A"/>
    <w:rsid w:val="000D3D7C"/>
    <w:rsid w:val="000D3FC3"/>
    <w:rsid w:val="000D42C5"/>
    <w:rsid w:val="000D4C0B"/>
    <w:rsid w:val="000D5891"/>
    <w:rsid w:val="000D6D40"/>
    <w:rsid w:val="000D74A8"/>
    <w:rsid w:val="000D7C55"/>
    <w:rsid w:val="000D7FA9"/>
    <w:rsid w:val="000E02E7"/>
    <w:rsid w:val="000E130E"/>
    <w:rsid w:val="000E1615"/>
    <w:rsid w:val="000E22E5"/>
    <w:rsid w:val="000E2496"/>
    <w:rsid w:val="000E2AA6"/>
    <w:rsid w:val="000E35DD"/>
    <w:rsid w:val="000E45AD"/>
    <w:rsid w:val="000E554A"/>
    <w:rsid w:val="000E5874"/>
    <w:rsid w:val="000E5F22"/>
    <w:rsid w:val="000E623D"/>
    <w:rsid w:val="000E64C8"/>
    <w:rsid w:val="000E67EC"/>
    <w:rsid w:val="000F0C07"/>
    <w:rsid w:val="000F2203"/>
    <w:rsid w:val="000F28D5"/>
    <w:rsid w:val="000F2EB9"/>
    <w:rsid w:val="000F3726"/>
    <w:rsid w:val="000F4317"/>
    <w:rsid w:val="000F599E"/>
    <w:rsid w:val="000F691D"/>
    <w:rsid w:val="00100C46"/>
    <w:rsid w:val="00100E0B"/>
    <w:rsid w:val="001011E9"/>
    <w:rsid w:val="00101BE4"/>
    <w:rsid w:val="0010292A"/>
    <w:rsid w:val="001029DB"/>
    <w:rsid w:val="001031A3"/>
    <w:rsid w:val="00103A3E"/>
    <w:rsid w:val="00103F19"/>
    <w:rsid w:val="001042FF"/>
    <w:rsid w:val="00104496"/>
    <w:rsid w:val="00104B17"/>
    <w:rsid w:val="0010551D"/>
    <w:rsid w:val="0010564E"/>
    <w:rsid w:val="00105785"/>
    <w:rsid w:val="00106CC9"/>
    <w:rsid w:val="00106D6D"/>
    <w:rsid w:val="00106F05"/>
    <w:rsid w:val="00107024"/>
    <w:rsid w:val="00107176"/>
    <w:rsid w:val="001072B2"/>
    <w:rsid w:val="001077EF"/>
    <w:rsid w:val="00107B22"/>
    <w:rsid w:val="00107DEE"/>
    <w:rsid w:val="00107F9E"/>
    <w:rsid w:val="0011054C"/>
    <w:rsid w:val="00110560"/>
    <w:rsid w:val="00110B68"/>
    <w:rsid w:val="00111427"/>
    <w:rsid w:val="00111461"/>
    <w:rsid w:val="0011211A"/>
    <w:rsid w:val="00112F00"/>
    <w:rsid w:val="00113A63"/>
    <w:rsid w:val="00113C6C"/>
    <w:rsid w:val="00115371"/>
    <w:rsid w:val="00115485"/>
    <w:rsid w:val="0011670C"/>
    <w:rsid w:val="0011691B"/>
    <w:rsid w:val="00116E49"/>
    <w:rsid w:val="00117539"/>
    <w:rsid w:val="00117A9F"/>
    <w:rsid w:val="001211B4"/>
    <w:rsid w:val="00122095"/>
    <w:rsid w:val="0012272A"/>
    <w:rsid w:val="00122D8A"/>
    <w:rsid w:val="00123254"/>
    <w:rsid w:val="001232E2"/>
    <w:rsid w:val="00123E75"/>
    <w:rsid w:val="00124073"/>
    <w:rsid w:val="0012477F"/>
    <w:rsid w:val="00124C8C"/>
    <w:rsid w:val="00125310"/>
    <w:rsid w:val="00125C29"/>
    <w:rsid w:val="001275A4"/>
    <w:rsid w:val="001275C3"/>
    <w:rsid w:val="00127CBA"/>
    <w:rsid w:val="00127CF9"/>
    <w:rsid w:val="0013067E"/>
    <w:rsid w:val="00130E77"/>
    <w:rsid w:val="0013127A"/>
    <w:rsid w:val="00131304"/>
    <w:rsid w:val="0013167D"/>
    <w:rsid w:val="00131E66"/>
    <w:rsid w:val="0013237C"/>
    <w:rsid w:val="001324D5"/>
    <w:rsid w:val="001330BC"/>
    <w:rsid w:val="00134080"/>
    <w:rsid w:val="00134583"/>
    <w:rsid w:val="00134BC0"/>
    <w:rsid w:val="00135D70"/>
    <w:rsid w:val="0013707F"/>
    <w:rsid w:val="001374DC"/>
    <w:rsid w:val="001375CC"/>
    <w:rsid w:val="00137BDD"/>
    <w:rsid w:val="001409EA"/>
    <w:rsid w:val="00140A20"/>
    <w:rsid w:val="00142729"/>
    <w:rsid w:val="0014335C"/>
    <w:rsid w:val="00144A62"/>
    <w:rsid w:val="00144DBB"/>
    <w:rsid w:val="00145FBD"/>
    <w:rsid w:val="001461E0"/>
    <w:rsid w:val="00146660"/>
    <w:rsid w:val="00146B62"/>
    <w:rsid w:val="001477FA"/>
    <w:rsid w:val="00147868"/>
    <w:rsid w:val="001523F8"/>
    <w:rsid w:val="00153845"/>
    <w:rsid w:val="00153C4C"/>
    <w:rsid w:val="001542E9"/>
    <w:rsid w:val="001544C8"/>
    <w:rsid w:val="001549B0"/>
    <w:rsid w:val="00155393"/>
    <w:rsid w:val="00155712"/>
    <w:rsid w:val="00156D0F"/>
    <w:rsid w:val="00157143"/>
    <w:rsid w:val="001576E9"/>
    <w:rsid w:val="001579FD"/>
    <w:rsid w:val="00160448"/>
    <w:rsid w:val="001605DE"/>
    <w:rsid w:val="00160B75"/>
    <w:rsid w:val="00160CBC"/>
    <w:rsid w:val="0016134C"/>
    <w:rsid w:val="001619C7"/>
    <w:rsid w:val="00161F6A"/>
    <w:rsid w:val="001627AB"/>
    <w:rsid w:val="00162A64"/>
    <w:rsid w:val="00162F7E"/>
    <w:rsid w:val="00163CA3"/>
    <w:rsid w:val="00164C35"/>
    <w:rsid w:val="00165683"/>
    <w:rsid w:val="0016621F"/>
    <w:rsid w:val="001662B2"/>
    <w:rsid w:val="0016705A"/>
    <w:rsid w:val="00167172"/>
    <w:rsid w:val="001675A1"/>
    <w:rsid w:val="0016766D"/>
    <w:rsid w:val="00171476"/>
    <w:rsid w:val="001717F6"/>
    <w:rsid w:val="00171C4A"/>
    <w:rsid w:val="00172F2C"/>
    <w:rsid w:val="00172F6C"/>
    <w:rsid w:val="00174BC7"/>
    <w:rsid w:val="00174E02"/>
    <w:rsid w:val="00175B4E"/>
    <w:rsid w:val="00180E8E"/>
    <w:rsid w:val="00180EFA"/>
    <w:rsid w:val="00182815"/>
    <w:rsid w:val="0018284C"/>
    <w:rsid w:val="00182B70"/>
    <w:rsid w:val="0018396C"/>
    <w:rsid w:val="00184671"/>
    <w:rsid w:val="00184B55"/>
    <w:rsid w:val="0018726B"/>
    <w:rsid w:val="001876A1"/>
    <w:rsid w:val="001878DE"/>
    <w:rsid w:val="00191F5F"/>
    <w:rsid w:val="00192769"/>
    <w:rsid w:val="001927C8"/>
    <w:rsid w:val="0019404D"/>
    <w:rsid w:val="001940F7"/>
    <w:rsid w:val="00194373"/>
    <w:rsid w:val="00194C87"/>
    <w:rsid w:val="0019631F"/>
    <w:rsid w:val="00196B8A"/>
    <w:rsid w:val="001977B4"/>
    <w:rsid w:val="001978BE"/>
    <w:rsid w:val="001A00B0"/>
    <w:rsid w:val="001A07FE"/>
    <w:rsid w:val="001A1250"/>
    <w:rsid w:val="001A1A13"/>
    <w:rsid w:val="001A22E4"/>
    <w:rsid w:val="001A283B"/>
    <w:rsid w:val="001A2AC2"/>
    <w:rsid w:val="001A2D32"/>
    <w:rsid w:val="001A33B2"/>
    <w:rsid w:val="001A45AA"/>
    <w:rsid w:val="001A4651"/>
    <w:rsid w:val="001A5ECF"/>
    <w:rsid w:val="001A669C"/>
    <w:rsid w:val="001A67DB"/>
    <w:rsid w:val="001A72E0"/>
    <w:rsid w:val="001B01E9"/>
    <w:rsid w:val="001B050F"/>
    <w:rsid w:val="001B099C"/>
    <w:rsid w:val="001B0E6D"/>
    <w:rsid w:val="001B1532"/>
    <w:rsid w:val="001B1C4A"/>
    <w:rsid w:val="001B2AC9"/>
    <w:rsid w:val="001B2E38"/>
    <w:rsid w:val="001B5364"/>
    <w:rsid w:val="001B5E49"/>
    <w:rsid w:val="001B65C0"/>
    <w:rsid w:val="001B7775"/>
    <w:rsid w:val="001C01E3"/>
    <w:rsid w:val="001C0263"/>
    <w:rsid w:val="001C0DE3"/>
    <w:rsid w:val="001C1861"/>
    <w:rsid w:val="001C192A"/>
    <w:rsid w:val="001C2A21"/>
    <w:rsid w:val="001C2F03"/>
    <w:rsid w:val="001C3AF7"/>
    <w:rsid w:val="001C3C78"/>
    <w:rsid w:val="001C467D"/>
    <w:rsid w:val="001C500B"/>
    <w:rsid w:val="001C765C"/>
    <w:rsid w:val="001D04A9"/>
    <w:rsid w:val="001D0692"/>
    <w:rsid w:val="001D0CE5"/>
    <w:rsid w:val="001D1006"/>
    <w:rsid w:val="001D3D70"/>
    <w:rsid w:val="001D4A94"/>
    <w:rsid w:val="001D4F50"/>
    <w:rsid w:val="001D5280"/>
    <w:rsid w:val="001D6B61"/>
    <w:rsid w:val="001D7032"/>
    <w:rsid w:val="001D7042"/>
    <w:rsid w:val="001D72A8"/>
    <w:rsid w:val="001D789F"/>
    <w:rsid w:val="001E0903"/>
    <w:rsid w:val="001E1B5E"/>
    <w:rsid w:val="001E2AC2"/>
    <w:rsid w:val="001E3500"/>
    <w:rsid w:val="001E3AB5"/>
    <w:rsid w:val="001E3ED5"/>
    <w:rsid w:val="001E5DFD"/>
    <w:rsid w:val="001E5EC4"/>
    <w:rsid w:val="001E5FE2"/>
    <w:rsid w:val="001E6558"/>
    <w:rsid w:val="001E6A11"/>
    <w:rsid w:val="001E6B1F"/>
    <w:rsid w:val="001F0814"/>
    <w:rsid w:val="001F1735"/>
    <w:rsid w:val="001F2CAE"/>
    <w:rsid w:val="001F3305"/>
    <w:rsid w:val="001F3C30"/>
    <w:rsid w:val="001F43F4"/>
    <w:rsid w:val="001F45C8"/>
    <w:rsid w:val="001F4DD9"/>
    <w:rsid w:val="001F7472"/>
    <w:rsid w:val="001F7636"/>
    <w:rsid w:val="001F7776"/>
    <w:rsid w:val="001F78B5"/>
    <w:rsid w:val="001F7D11"/>
    <w:rsid w:val="00200E4B"/>
    <w:rsid w:val="00200E4D"/>
    <w:rsid w:val="002017E9"/>
    <w:rsid w:val="00202349"/>
    <w:rsid w:val="00202EBB"/>
    <w:rsid w:val="00203494"/>
    <w:rsid w:val="0020396D"/>
    <w:rsid w:val="00204144"/>
    <w:rsid w:val="00204A76"/>
    <w:rsid w:val="00205902"/>
    <w:rsid w:val="00205A9C"/>
    <w:rsid w:val="00206054"/>
    <w:rsid w:val="00207E6D"/>
    <w:rsid w:val="002111BC"/>
    <w:rsid w:val="00211693"/>
    <w:rsid w:val="00211DFE"/>
    <w:rsid w:val="00212942"/>
    <w:rsid w:val="00213C5C"/>
    <w:rsid w:val="00214938"/>
    <w:rsid w:val="00214A14"/>
    <w:rsid w:val="00214BB6"/>
    <w:rsid w:val="00214D73"/>
    <w:rsid w:val="00214FC2"/>
    <w:rsid w:val="00215CCA"/>
    <w:rsid w:val="00216095"/>
    <w:rsid w:val="0021625A"/>
    <w:rsid w:val="00216ECF"/>
    <w:rsid w:val="00217000"/>
    <w:rsid w:val="00220890"/>
    <w:rsid w:val="002226A7"/>
    <w:rsid w:val="00222D44"/>
    <w:rsid w:val="00222E33"/>
    <w:rsid w:val="00222F57"/>
    <w:rsid w:val="00223117"/>
    <w:rsid w:val="002241B6"/>
    <w:rsid w:val="00224A83"/>
    <w:rsid w:val="00225038"/>
    <w:rsid w:val="00231203"/>
    <w:rsid w:val="002325F2"/>
    <w:rsid w:val="00232C2E"/>
    <w:rsid w:val="00232C5C"/>
    <w:rsid w:val="00234451"/>
    <w:rsid w:val="00234717"/>
    <w:rsid w:val="00234D01"/>
    <w:rsid w:val="00235697"/>
    <w:rsid w:val="00236B68"/>
    <w:rsid w:val="00237401"/>
    <w:rsid w:val="002404AC"/>
    <w:rsid w:val="0024082D"/>
    <w:rsid w:val="00241C8E"/>
    <w:rsid w:val="002423C5"/>
    <w:rsid w:val="00242405"/>
    <w:rsid w:val="002425DF"/>
    <w:rsid w:val="00242955"/>
    <w:rsid w:val="00243E6E"/>
    <w:rsid w:val="00244166"/>
    <w:rsid w:val="00245916"/>
    <w:rsid w:val="00246001"/>
    <w:rsid w:val="0024651A"/>
    <w:rsid w:val="00246E3D"/>
    <w:rsid w:val="00247B40"/>
    <w:rsid w:val="00250782"/>
    <w:rsid w:val="002507E4"/>
    <w:rsid w:val="00251879"/>
    <w:rsid w:val="00251A82"/>
    <w:rsid w:val="00251C13"/>
    <w:rsid w:val="00251CE3"/>
    <w:rsid w:val="00251DBC"/>
    <w:rsid w:val="002526C9"/>
    <w:rsid w:val="00252895"/>
    <w:rsid w:val="00252E04"/>
    <w:rsid w:val="002530B7"/>
    <w:rsid w:val="00253EAA"/>
    <w:rsid w:val="00254E82"/>
    <w:rsid w:val="002553E4"/>
    <w:rsid w:val="00256BD8"/>
    <w:rsid w:val="00257593"/>
    <w:rsid w:val="002576CD"/>
    <w:rsid w:val="00260A85"/>
    <w:rsid w:val="00261386"/>
    <w:rsid w:val="0026194E"/>
    <w:rsid w:val="00261C12"/>
    <w:rsid w:val="002623B9"/>
    <w:rsid w:val="002623D1"/>
    <w:rsid w:val="00262BCC"/>
    <w:rsid w:val="00263764"/>
    <w:rsid w:val="00263EF5"/>
    <w:rsid w:val="002643F2"/>
    <w:rsid w:val="00264ED9"/>
    <w:rsid w:val="00264FEE"/>
    <w:rsid w:val="00265B40"/>
    <w:rsid w:val="00265B6B"/>
    <w:rsid w:val="002664CE"/>
    <w:rsid w:val="002666EC"/>
    <w:rsid w:val="00267A98"/>
    <w:rsid w:val="00267DF1"/>
    <w:rsid w:val="00270CD2"/>
    <w:rsid w:val="00272335"/>
    <w:rsid w:val="00272489"/>
    <w:rsid w:val="0027291A"/>
    <w:rsid w:val="00272D95"/>
    <w:rsid w:val="002749EC"/>
    <w:rsid w:val="00275E0D"/>
    <w:rsid w:val="00276BAF"/>
    <w:rsid w:val="002774B7"/>
    <w:rsid w:val="00277A83"/>
    <w:rsid w:val="00277AFD"/>
    <w:rsid w:val="00280EB1"/>
    <w:rsid w:val="00281037"/>
    <w:rsid w:val="00281FAA"/>
    <w:rsid w:val="00282531"/>
    <w:rsid w:val="002825AB"/>
    <w:rsid w:val="00282EBC"/>
    <w:rsid w:val="002838CF"/>
    <w:rsid w:val="00283CF5"/>
    <w:rsid w:val="00285C18"/>
    <w:rsid w:val="002867D9"/>
    <w:rsid w:val="00286CAC"/>
    <w:rsid w:val="002870F3"/>
    <w:rsid w:val="00287E59"/>
    <w:rsid w:val="00291DA4"/>
    <w:rsid w:val="0029336B"/>
    <w:rsid w:val="00293CCE"/>
    <w:rsid w:val="00294A7E"/>
    <w:rsid w:val="00294F92"/>
    <w:rsid w:val="00294FBA"/>
    <w:rsid w:val="00296B6D"/>
    <w:rsid w:val="002974FF"/>
    <w:rsid w:val="00297DF0"/>
    <w:rsid w:val="002A23C8"/>
    <w:rsid w:val="002A2B79"/>
    <w:rsid w:val="002A3B29"/>
    <w:rsid w:val="002A4640"/>
    <w:rsid w:val="002A55F1"/>
    <w:rsid w:val="002A563E"/>
    <w:rsid w:val="002A5930"/>
    <w:rsid w:val="002A5D33"/>
    <w:rsid w:val="002A7265"/>
    <w:rsid w:val="002A74D6"/>
    <w:rsid w:val="002A786E"/>
    <w:rsid w:val="002A7AD0"/>
    <w:rsid w:val="002B0323"/>
    <w:rsid w:val="002B067B"/>
    <w:rsid w:val="002B1FDC"/>
    <w:rsid w:val="002B2759"/>
    <w:rsid w:val="002B38C1"/>
    <w:rsid w:val="002B3D62"/>
    <w:rsid w:val="002B3F5A"/>
    <w:rsid w:val="002B4822"/>
    <w:rsid w:val="002B59FE"/>
    <w:rsid w:val="002B5B02"/>
    <w:rsid w:val="002B5C1E"/>
    <w:rsid w:val="002B662D"/>
    <w:rsid w:val="002B6648"/>
    <w:rsid w:val="002B739A"/>
    <w:rsid w:val="002B75F8"/>
    <w:rsid w:val="002B7CC3"/>
    <w:rsid w:val="002C1118"/>
    <w:rsid w:val="002C145B"/>
    <w:rsid w:val="002C19EC"/>
    <w:rsid w:val="002C2074"/>
    <w:rsid w:val="002C3147"/>
    <w:rsid w:val="002C43C7"/>
    <w:rsid w:val="002C67D6"/>
    <w:rsid w:val="002C6E9F"/>
    <w:rsid w:val="002C7363"/>
    <w:rsid w:val="002D0109"/>
    <w:rsid w:val="002D0ED6"/>
    <w:rsid w:val="002D2248"/>
    <w:rsid w:val="002D253E"/>
    <w:rsid w:val="002D2D58"/>
    <w:rsid w:val="002D3198"/>
    <w:rsid w:val="002D375F"/>
    <w:rsid w:val="002D4057"/>
    <w:rsid w:val="002D424B"/>
    <w:rsid w:val="002D4821"/>
    <w:rsid w:val="002D4D81"/>
    <w:rsid w:val="002D51CD"/>
    <w:rsid w:val="002D652E"/>
    <w:rsid w:val="002D6B5F"/>
    <w:rsid w:val="002D6F5A"/>
    <w:rsid w:val="002E0FC1"/>
    <w:rsid w:val="002E199C"/>
    <w:rsid w:val="002E1F45"/>
    <w:rsid w:val="002E2131"/>
    <w:rsid w:val="002E2537"/>
    <w:rsid w:val="002E2691"/>
    <w:rsid w:val="002E4034"/>
    <w:rsid w:val="002E4753"/>
    <w:rsid w:val="002E5AF9"/>
    <w:rsid w:val="002E5E3E"/>
    <w:rsid w:val="002E60F6"/>
    <w:rsid w:val="002E681F"/>
    <w:rsid w:val="002E6AF0"/>
    <w:rsid w:val="002E6B42"/>
    <w:rsid w:val="002E74E3"/>
    <w:rsid w:val="002E7926"/>
    <w:rsid w:val="002E7C81"/>
    <w:rsid w:val="002F03B1"/>
    <w:rsid w:val="002F0D96"/>
    <w:rsid w:val="002F3042"/>
    <w:rsid w:val="002F4431"/>
    <w:rsid w:val="002F45C9"/>
    <w:rsid w:val="002F5124"/>
    <w:rsid w:val="002F524B"/>
    <w:rsid w:val="002F5E5D"/>
    <w:rsid w:val="002F6459"/>
    <w:rsid w:val="002F65C5"/>
    <w:rsid w:val="002F668D"/>
    <w:rsid w:val="002F6D1E"/>
    <w:rsid w:val="002F74E1"/>
    <w:rsid w:val="002F7B7E"/>
    <w:rsid w:val="00300A64"/>
    <w:rsid w:val="00300FD6"/>
    <w:rsid w:val="003012D9"/>
    <w:rsid w:val="00301C86"/>
    <w:rsid w:val="00301DB5"/>
    <w:rsid w:val="00301E35"/>
    <w:rsid w:val="00302C10"/>
    <w:rsid w:val="00303D65"/>
    <w:rsid w:val="00304058"/>
    <w:rsid w:val="003043D5"/>
    <w:rsid w:val="00304AD8"/>
    <w:rsid w:val="003065C4"/>
    <w:rsid w:val="003070EB"/>
    <w:rsid w:val="0030733F"/>
    <w:rsid w:val="00307BF5"/>
    <w:rsid w:val="00307FEA"/>
    <w:rsid w:val="0031003D"/>
    <w:rsid w:val="00310204"/>
    <w:rsid w:val="0031088E"/>
    <w:rsid w:val="00310931"/>
    <w:rsid w:val="00310C22"/>
    <w:rsid w:val="00310C9B"/>
    <w:rsid w:val="0031163E"/>
    <w:rsid w:val="003117EA"/>
    <w:rsid w:val="0031191A"/>
    <w:rsid w:val="0031251F"/>
    <w:rsid w:val="003132BF"/>
    <w:rsid w:val="00313495"/>
    <w:rsid w:val="003137D4"/>
    <w:rsid w:val="00314103"/>
    <w:rsid w:val="00314499"/>
    <w:rsid w:val="00315E74"/>
    <w:rsid w:val="003160EC"/>
    <w:rsid w:val="003168AA"/>
    <w:rsid w:val="003177AB"/>
    <w:rsid w:val="00317AE9"/>
    <w:rsid w:val="003201C5"/>
    <w:rsid w:val="0032022E"/>
    <w:rsid w:val="00320898"/>
    <w:rsid w:val="00320D60"/>
    <w:rsid w:val="00321062"/>
    <w:rsid w:val="003211F7"/>
    <w:rsid w:val="00321594"/>
    <w:rsid w:val="00322379"/>
    <w:rsid w:val="00322519"/>
    <w:rsid w:val="003233D0"/>
    <w:rsid w:val="0032348A"/>
    <w:rsid w:val="00323CF1"/>
    <w:rsid w:val="0032409E"/>
    <w:rsid w:val="003245A1"/>
    <w:rsid w:val="00324BB0"/>
    <w:rsid w:val="00324F03"/>
    <w:rsid w:val="003250E3"/>
    <w:rsid w:val="0032571E"/>
    <w:rsid w:val="00325907"/>
    <w:rsid w:val="00327F7D"/>
    <w:rsid w:val="00330141"/>
    <w:rsid w:val="0033055D"/>
    <w:rsid w:val="00331522"/>
    <w:rsid w:val="00331A4D"/>
    <w:rsid w:val="0033287F"/>
    <w:rsid w:val="003328B9"/>
    <w:rsid w:val="003328D3"/>
    <w:rsid w:val="00332F50"/>
    <w:rsid w:val="00333A68"/>
    <w:rsid w:val="003342A5"/>
    <w:rsid w:val="003359A7"/>
    <w:rsid w:val="00335C48"/>
    <w:rsid w:val="003365AF"/>
    <w:rsid w:val="00337021"/>
    <w:rsid w:val="00337BA4"/>
    <w:rsid w:val="00340A53"/>
    <w:rsid w:val="003413D7"/>
    <w:rsid w:val="00341940"/>
    <w:rsid w:val="003419CF"/>
    <w:rsid w:val="00343039"/>
    <w:rsid w:val="00343DF3"/>
    <w:rsid w:val="00344988"/>
    <w:rsid w:val="0034619A"/>
    <w:rsid w:val="003466AE"/>
    <w:rsid w:val="00346A15"/>
    <w:rsid w:val="00347E13"/>
    <w:rsid w:val="003502DB"/>
    <w:rsid w:val="00350350"/>
    <w:rsid w:val="00350DB3"/>
    <w:rsid w:val="003512B8"/>
    <w:rsid w:val="00351F1E"/>
    <w:rsid w:val="00352608"/>
    <w:rsid w:val="00352BA0"/>
    <w:rsid w:val="00353F45"/>
    <w:rsid w:val="00354EF5"/>
    <w:rsid w:val="00355878"/>
    <w:rsid w:val="00355DEC"/>
    <w:rsid w:val="00356B55"/>
    <w:rsid w:val="00356BA2"/>
    <w:rsid w:val="0035765F"/>
    <w:rsid w:val="003578D0"/>
    <w:rsid w:val="00357D80"/>
    <w:rsid w:val="00357D93"/>
    <w:rsid w:val="003611C8"/>
    <w:rsid w:val="00361370"/>
    <w:rsid w:val="003621E9"/>
    <w:rsid w:val="00362AF5"/>
    <w:rsid w:val="00362D01"/>
    <w:rsid w:val="003631DB"/>
    <w:rsid w:val="003631F2"/>
    <w:rsid w:val="0036341E"/>
    <w:rsid w:val="00363B38"/>
    <w:rsid w:val="00364651"/>
    <w:rsid w:val="00364788"/>
    <w:rsid w:val="00364F24"/>
    <w:rsid w:val="00365A92"/>
    <w:rsid w:val="00365EAE"/>
    <w:rsid w:val="00366753"/>
    <w:rsid w:val="003667DC"/>
    <w:rsid w:val="003670F6"/>
    <w:rsid w:val="0037018E"/>
    <w:rsid w:val="00370402"/>
    <w:rsid w:val="0037064F"/>
    <w:rsid w:val="00370A3F"/>
    <w:rsid w:val="003710C8"/>
    <w:rsid w:val="00371627"/>
    <w:rsid w:val="003724DE"/>
    <w:rsid w:val="00372B08"/>
    <w:rsid w:val="00373227"/>
    <w:rsid w:val="00373471"/>
    <w:rsid w:val="00373E1C"/>
    <w:rsid w:val="00374E02"/>
    <w:rsid w:val="00374E11"/>
    <w:rsid w:val="00374EAB"/>
    <w:rsid w:val="0037582D"/>
    <w:rsid w:val="0037589E"/>
    <w:rsid w:val="00375F75"/>
    <w:rsid w:val="00376BBE"/>
    <w:rsid w:val="00377642"/>
    <w:rsid w:val="00377FC9"/>
    <w:rsid w:val="00380460"/>
    <w:rsid w:val="00380AFC"/>
    <w:rsid w:val="00382B62"/>
    <w:rsid w:val="003833CC"/>
    <w:rsid w:val="00383880"/>
    <w:rsid w:val="0038395E"/>
    <w:rsid w:val="003847A7"/>
    <w:rsid w:val="00384FA3"/>
    <w:rsid w:val="0038538A"/>
    <w:rsid w:val="00385713"/>
    <w:rsid w:val="003865FC"/>
    <w:rsid w:val="003878B8"/>
    <w:rsid w:val="00387A11"/>
    <w:rsid w:val="00387CCF"/>
    <w:rsid w:val="00390C87"/>
    <w:rsid w:val="00390CAF"/>
    <w:rsid w:val="003910BB"/>
    <w:rsid w:val="00391395"/>
    <w:rsid w:val="00391B64"/>
    <w:rsid w:val="00391CC3"/>
    <w:rsid w:val="003930BE"/>
    <w:rsid w:val="00393361"/>
    <w:rsid w:val="0039388B"/>
    <w:rsid w:val="00393A42"/>
    <w:rsid w:val="003944E1"/>
    <w:rsid w:val="003949F0"/>
    <w:rsid w:val="00394BF6"/>
    <w:rsid w:val="00395330"/>
    <w:rsid w:val="00395682"/>
    <w:rsid w:val="00396339"/>
    <w:rsid w:val="0039655D"/>
    <w:rsid w:val="00396C3E"/>
    <w:rsid w:val="00397329"/>
    <w:rsid w:val="0039786D"/>
    <w:rsid w:val="00397A54"/>
    <w:rsid w:val="00397F15"/>
    <w:rsid w:val="00397FE7"/>
    <w:rsid w:val="003A0466"/>
    <w:rsid w:val="003A0CBB"/>
    <w:rsid w:val="003A107E"/>
    <w:rsid w:val="003A265D"/>
    <w:rsid w:val="003A2A0E"/>
    <w:rsid w:val="003A2FFB"/>
    <w:rsid w:val="003A390F"/>
    <w:rsid w:val="003A39B0"/>
    <w:rsid w:val="003A4261"/>
    <w:rsid w:val="003A4D8B"/>
    <w:rsid w:val="003A565A"/>
    <w:rsid w:val="003A5E6A"/>
    <w:rsid w:val="003A7163"/>
    <w:rsid w:val="003A748C"/>
    <w:rsid w:val="003A79EC"/>
    <w:rsid w:val="003B09EF"/>
    <w:rsid w:val="003B18DD"/>
    <w:rsid w:val="003B1BE7"/>
    <w:rsid w:val="003B1D75"/>
    <w:rsid w:val="003B21C8"/>
    <w:rsid w:val="003B3D7E"/>
    <w:rsid w:val="003B5523"/>
    <w:rsid w:val="003B5C69"/>
    <w:rsid w:val="003B61E9"/>
    <w:rsid w:val="003B64A0"/>
    <w:rsid w:val="003B669F"/>
    <w:rsid w:val="003B6CEB"/>
    <w:rsid w:val="003B7039"/>
    <w:rsid w:val="003B7FC5"/>
    <w:rsid w:val="003C00E5"/>
    <w:rsid w:val="003C0A38"/>
    <w:rsid w:val="003C1070"/>
    <w:rsid w:val="003C2818"/>
    <w:rsid w:val="003C2E5B"/>
    <w:rsid w:val="003C3330"/>
    <w:rsid w:val="003C3694"/>
    <w:rsid w:val="003C3DAF"/>
    <w:rsid w:val="003C4D57"/>
    <w:rsid w:val="003C551D"/>
    <w:rsid w:val="003C5529"/>
    <w:rsid w:val="003C5589"/>
    <w:rsid w:val="003C5767"/>
    <w:rsid w:val="003C657C"/>
    <w:rsid w:val="003C6759"/>
    <w:rsid w:val="003C6D8E"/>
    <w:rsid w:val="003C6ED7"/>
    <w:rsid w:val="003C747F"/>
    <w:rsid w:val="003C75DF"/>
    <w:rsid w:val="003C7725"/>
    <w:rsid w:val="003C7EAB"/>
    <w:rsid w:val="003D05CF"/>
    <w:rsid w:val="003D0638"/>
    <w:rsid w:val="003D0D94"/>
    <w:rsid w:val="003D0F7F"/>
    <w:rsid w:val="003D1D29"/>
    <w:rsid w:val="003D27E6"/>
    <w:rsid w:val="003D3FB9"/>
    <w:rsid w:val="003D440F"/>
    <w:rsid w:val="003D47B0"/>
    <w:rsid w:val="003D49BE"/>
    <w:rsid w:val="003D4BBD"/>
    <w:rsid w:val="003D5007"/>
    <w:rsid w:val="003D54B0"/>
    <w:rsid w:val="003D6384"/>
    <w:rsid w:val="003D68AD"/>
    <w:rsid w:val="003D6C37"/>
    <w:rsid w:val="003D6FC6"/>
    <w:rsid w:val="003D7957"/>
    <w:rsid w:val="003E0A39"/>
    <w:rsid w:val="003E12DE"/>
    <w:rsid w:val="003E1404"/>
    <w:rsid w:val="003E19B3"/>
    <w:rsid w:val="003E19FD"/>
    <w:rsid w:val="003E1CD0"/>
    <w:rsid w:val="003E213A"/>
    <w:rsid w:val="003E223E"/>
    <w:rsid w:val="003E2919"/>
    <w:rsid w:val="003E417E"/>
    <w:rsid w:val="003E4296"/>
    <w:rsid w:val="003E4FAF"/>
    <w:rsid w:val="003E606D"/>
    <w:rsid w:val="003E6387"/>
    <w:rsid w:val="003E7763"/>
    <w:rsid w:val="003F1089"/>
    <w:rsid w:val="003F205A"/>
    <w:rsid w:val="003F2239"/>
    <w:rsid w:val="003F27C7"/>
    <w:rsid w:val="003F2946"/>
    <w:rsid w:val="003F2E6A"/>
    <w:rsid w:val="003F33EA"/>
    <w:rsid w:val="003F39FE"/>
    <w:rsid w:val="003F46F2"/>
    <w:rsid w:val="003F473D"/>
    <w:rsid w:val="003F49D0"/>
    <w:rsid w:val="003F5F2E"/>
    <w:rsid w:val="003F610B"/>
    <w:rsid w:val="003F6216"/>
    <w:rsid w:val="003F64E7"/>
    <w:rsid w:val="003F71C4"/>
    <w:rsid w:val="003F7B0B"/>
    <w:rsid w:val="003F7C31"/>
    <w:rsid w:val="00400124"/>
    <w:rsid w:val="0040056C"/>
    <w:rsid w:val="00400B50"/>
    <w:rsid w:val="00401766"/>
    <w:rsid w:val="004019C4"/>
    <w:rsid w:val="00402540"/>
    <w:rsid w:val="00402CFA"/>
    <w:rsid w:val="004036BB"/>
    <w:rsid w:val="00403CA7"/>
    <w:rsid w:val="00404A26"/>
    <w:rsid w:val="00405C1A"/>
    <w:rsid w:val="00406D7D"/>
    <w:rsid w:val="00407BC0"/>
    <w:rsid w:val="00407F88"/>
    <w:rsid w:val="00411F2A"/>
    <w:rsid w:val="00412A24"/>
    <w:rsid w:val="004136CA"/>
    <w:rsid w:val="00414452"/>
    <w:rsid w:val="00414B17"/>
    <w:rsid w:val="00415BEE"/>
    <w:rsid w:val="00415D5B"/>
    <w:rsid w:val="00416B73"/>
    <w:rsid w:val="00417291"/>
    <w:rsid w:val="0041744E"/>
    <w:rsid w:val="00417CBE"/>
    <w:rsid w:val="00417EAA"/>
    <w:rsid w:val="004204D8"/>
    <w:rsid w:val="00420FE9"/>
    <w:rsid w:val="00421A4C"/>
    <w:rsid w:val="004220B3"/>
    <w:rsid w:val="004227E0"/>
    <w:rsid w:val="00423417"/>
    <w:rsid w:val="0042347A"/>
    <w:rsid w:val="00423A89"/>
    <w:rsid w:val="0042414F"/>
    <w:rsid w:val="004244F0"/>
    <w:rsid w:val="00424588"/>
    <w:rsid w:val="0042465B"/>
    <w:rsid w:val="004250FC"/>
    <w:rsid w:val="0042528A"/>
    <w:rsid w:val="00425852"/>
    <w:rsid w:val="00426231"/>
    <w:rsid w:val="0042756F"/>
    <w:rsid w:val="004275EC"/>
    <w:rsid w:val="004279AC"/>
    <w:rsid w:val="00427EA7"/>
    <w:rsid w:val="00430A96"/>
    <w:rsid w:val="004319C8"/>
    <w:rsid w:val="00432779"/>
    <w:rsid w:val="004331CD"/>
    <w:rsid w:val="0043350F"/>
    <w:rsid w:val="00433BAE"/>
    <w:rsid w:val="00433E1E"/>
    <w:rsid w:val="004341D2"/>
    <w:rsid w:val="00434FFD"/>
    <w:rsid w:val="004354C3"/>
    <w:rsid w:val="00435C6C"/>
    <w:rsid w:val="0043726F"/>
    <w:rsid w:val="0043740B"/>
    <w:rsid w:val="0043767D"/>
    <w:rsid w:val="00437917"/>
    <w:rsid w:val="00437F90"/>
    <w:rsid w:val="004410A1"/>
    <w:rsid w:val="004429C8"/>
    <w:rsid w:val="00442C42"/>
    <w:rsid w:val="0044369D"/>
    <w:rsid w:val="00443CB8"/>
    <w:rsid w:val="004473FD"/>
    <w:rsid w:val="004474F5"/>
    <w:rsid w:val="00447668"/>
    <w:rsid w:val="0044789B"/>
    <w:rsid w:val="004506D6"/>
    <w:rsid w:val="004509C7"/>
    <w:rsid w:val="004514A2"/>
    <w:rsid w:val="00451B03"/>
    <w:rsid w:val="0045202C"/>
    <w:rsid w:val="00453B8C"/>
    <w:rsid w:val="00453EAC"/>
    <w:rsid w:val="00454D2E"/>
    <w:rsid w:val="004555F9"/>
    <w:rsid w:val="004559B3"/>
    <w:rsid w:val="0045669C"/>
    <w:rsid w:val="004567DE"/>
    <w:rsid w:val="00457F36"/>
    <w:rsid w:val="00461CC5"/>
    <w:rsid w:val="0046260C"/>
    <w:rsid w:val="00462A26"/>
    <w:rsid w:val="00462FDF"/>
    <w:rsid w:val="004633FA"/>
    <w:rsid w:val="00463F5E"/>
    <w:rsid w:val="00464C5D"/>
    <w:rsid w:val="00465477"/>
    <w:rsid w:val="0046560E"/>
    <w:rsid w:val="00465814"/>
    <w:rsid w:val="00465F7D"/>
    <w:rsid w:val="00465FE1"/>
    <w:rsid w:val="00466383"/>
    <w:rsid w:val="0046670B"/>
    <w:rsid w:val="004675A0"/>
    <w:rsid w:val="00467C43"/>
    <w:rsid w:val="00467E89"/>
    <w:rsid w:val="0047202C"/>
    <w:rsid w:val="004728C8"/>
    <w:rsid w:val="00472D08"/>
    <w:rsid w:val="00473FFA"/>
    <w:rsid w:val="00475740"/>
    <w:rsid w:val="00476525"/>
    <w:rsid w:val="004769CB"/>
    <w:rsid w:val="00476AC6"/>
    <w:rsid w:val="00476E89"/>
    <w:rsid w:val="00477E41"/>
    <w:rsid w:val="00480E76"/>
    <w:rsid w:val="00482A45"/>
    <w:rsid w:val="00484103"/>
    <w:rsid w:val="00484F2A"/>
    <w:rsid w:val="00485014"/>
    <w:rsid w:val="00485DE3"/>
    <w:rsid w:val="0048609A"/>
    <w:rsid w:val="004868BF"/>
    <w:rsid w:val="0048696C"/>
    <w:rsid w:val="00486B7C"/>
    <w:rsid w:val="00486C65"/>
    <w:rsid w:val="00486E04"/>
    <w:rsid w:val="0048708E"/>
    <w:rsid w:val="00487A0F"/>
    <w:rsid w:val="00487CE8"/>
    <w:rsid w:val="004902ED"/>
    <w:rsid w:val="00490AE7"/>
    <w:rsid w:val="0049113D"/>
    <w:rsid w:val="00491237"/>
    <w:rsid w:val="004912DE"/>
    <w:rsid w:val="00491E6F"/>
    <w:rsid w:val="004937F2"/>
    <w:rsid w:val="00494151"/>
    <w:rsid w:val="00494E2E"/>
    <w:rsid w:val="00494F6A"/>
    <w:rsid w:val="0049560B"/>
    <w:rsid w:val="00495917"/>
    <w:rsid w:val="00496836"/>
    <w:rsid w:val="004978C9"/>
    <w:rsid w:val="0049796F"/>
    <w:rsid w:val="00497BE4"/>
    <w:rsid w:val="00497F66"/>
    <w:rsid w:val="004A043D"/>
    <w:rsid w:val="004A10C9"/>
    <w:rsid w:val="004A1A61"/>
    <w:rsid w:val="004A21BF"/>
    <w:rsid w:val="004A2AB9"/>
    <w:rsid w:val="004A2E3E"/>
    <w:rsid w:val="004A2E74"/>
    <w:rsid w:val="004A3356"/>
    <w:rsid w:val="004A4062"/>
    <w:rsid w:val="004A435D"/>
    <w:rsid w:val="004A46BB"/>
    <w:rsid w:val="004A473C"/>
    <w:rsid w:val="004A5170"/>
    <w:rsid w:val="004A53BE"/>
    <w:rsid w:val="004A577B"/>
    <w:rsid w:val="004A5C32"/>
    <w:rsid w:val="004A614F"/>
    <w:rsid w:val="004A664F"/>
    <w:rsid w:val="004A6E66"/>
    <w:rsid w:val="004A7D17"/>
    <w:rsid w:val="004B004A"/>
    <w:rsid w:val="004B0C70"/>
    <w:rsid w:val="004B0C9B"/>
    <w:rsid w:val="004B0E08"/>
    <w:rsid w:val="004B19E3"/>
    <w:rsid w:val="004B1DBF"/>
    <w:rsid w:val="004B3850"/>
    <w:rsid w:val="004B3B38"/>
    <w:rsid w:val="004B3C06"/>
    <w:rsid w:val="004B42ED"/>
    <w:rsid w:val="004B5DF4"/>
    <w:rsid w:val="004B6225"/>
    <w:rsid w:val="004B7676"/>
    <w:rsid w:val="004B7A2D"/>
    <w:rsid w:val="004B7FA5"/>
    <w:rsid w:val="004C04E9"/>
    <w:rsid w:val="004C0B99"/>
    <w:rsid w:val="004C10FE"/>
    <w:rsid w:val="004C15F6"/>
    <w:rsid w:val="004C1BAD"/>
    <w:rsid w:val="004C1E2B"/>
    <w:rsid w:val="004C1FF5"/>
    <w:rsid w:val="004C2345"/>
    <w:rsid w:val="004C28C4"/>
    <w:rsid w:val="004C2B05"/>
    <w:rsid w:val="004C341F"/>
    <w:rsid w:val="004C3897"/>
    <w:rsid w:val="004C411D"/>
    <w:rsid w:val="004C47BF"/>
    <w:rsid w:val="004C4E0A"/>
    <w:rsid w:val="004C5053"/>
    <w:rsid w:val="004C59EE"/>
    <w:rsid w:val="004C62DD"/>
    <w:rsid w:val="004C6313"/>
    <w:rsid w:val="004C6EBA"/>
    <w:rsid w:val="004C6ED3"/>
    <w:rsid w:val="004C6EDE"/>
    <w:rsid w:val="004D0D0E"/>
    <w:rsid w:val="004D1A2A"/>
    <w:rsid w:val="004D2696"/>
    <w:rsid w:val="004D293E"/>
    <w:rsid w:val="004D3030"/>
    <w:rsid w:val="004D37FC"/>
    <w:rsid w:val="004D3877"/>
    <w:rsid w:val="004D4A23"/>
    <w:rsid w:val="004D54F5"/>
    <w:rsid w:val="004D6882"/>
    <w:rsid w:val="004E0278"/>
    <w:rsid w:val="004E063A"/>
    <w:rsid w:val="004E0748"/>
    <w:rsid w:val="004E0E86"/>
    <w:rsid w:val="004E1C9D"/>
    <w:rsid w:val="004E2042"/>
    <w:rsid w:val="004E2A40"/>
    <w:rsid w:val="004E32CF"/>
    <w:rsid w:val="004E3511"/>
    <w:rsid w:val="004E3B2A"/>
    <w:rsid w:val="004E4730"/>
    <w:rsid w:val="004E4D70"/>
    <w:rsid w:val="004E5C26"/>
    <w:rsid w:val="004E649E"/>
    <w:rsid w:val="004E7C86"/>
    <w:rsid w:val="004F00C8"/>
    <w:rsid w:val="004F0519"/>
    <w:rsid w:val="004F08FB"/>
    <w:rsid w:val="004F093D"/>
    <w:rsid w:val="004F1378"/>
    <w:rsid w:val="004F166A"/>
    <w:rsid w:val="004F2576"/>
    <w:rsid w:val="004F29ED"/>
    <w:rsid w:val="004F39E7"/>
    <w:rsid w:val="004F3AE8"/>
    <w:rsid w:val="004F3BAE"/>
    <w:rsid w:val="004F41E6"/>
    <w:rsid w:val="004F495C"/>
    <w:rsid w:val="004F58EB"/>
    <w:rsid w:val="004F665F"/>
    <w:rsid w:val="004F776E"/>
    <w:rsid w:val="005001E2"/>
    <w:rsid w:val="0050065F"/>
    <w:rsid w:val="00500A84"/>
    <w:rsid w:val="005015A6"/>
    <w:rsid w:val="0050273E"/>
    <w:rsid w:val="00502A07"/>
    <w:rsid w:val="00502C66"/>
    <w:rsid w:val="00503213"/>
    <w:rsid w:val="00503F6A"/>
    <w:rsid w:val="0050465D"/>
    <w:rsid w:val="00504B90"/>
    <w:rsid w:val="0050527A"/>
    <w:rsid w:val="00506C6B"/>
    <w:rsid w:val="00506CDC"/>
    <w:rsid w:val="005071D2"/>
    <w:rsid w:val="0051032F"/>
    <w:rsid w:val="00510ADB"/>
    <w:rsid w:val="00511145"/>
    <w:rsid w:val="00511227"/>
    <w:rsid w:val="00511466"/>
    <w:rsid w:val="00511645"/>
    <w:rsid w:val="00512F46"/>
    <w:rsid w:val="0051382B"/>
    <w:rsid w:val="00513C2F"/>
    <w:rsid w:val="005149A8"/>
    <w:rsid w:val="00514DC2"/>
    <w:rsid w:val="00514E42"/>
    <w:rsid w:val="00514FCB"/>
    <w:rsid w:val="005152FC"/>
    <w:rsid w:val="0051582D"/>
    <w:rsid w:val="00515B47"/>
    <w:rsid w:val="00516902"/>
    <w:rsid w:val="00517371"/>
    <w:rsid w:val="0052025F"/>
    <w:rsid w:val="00520493"/>
    <w:rsid w:val="0052052D"/>
    <w:rsid w:val="00523C36"/>
    <w:rsid w:val="005240FE"/>
    <w:rsid w:val="005244D0"/>
    <w:rsid w:val="00524D22"/>
    <w:rsid w:val="00524EC8"/>
    <w:rsid w:val="005251E6"/>
    <w:rsid w:val="00525554"/>
    <w:rsid w:val="005265A8"/>
    <w:rsid w:val="005275BA"/>
    <w:rsid w:val="005279CC"/>
    <w:rsid w:val="00527D18"/>
    <w:rsid w:val="00527DC1"/>
    <w:rsid w:val="00532F9A"/>
    <w:rsid w:val="00533F2D"/>
    <w:rsid w:val="0053418C"/>
    <w:rsid w:val="00534ED6"/>
    <w:rsid w:val="00535035"/>
    <w:rsid w:val="0053512B"/>
    <w:rsid w:val="005358BA"/>
    <w:rsid w:val="00537086"/>
    <w:rsid w:val="0053750C"/>
    <w:rsid w:val="00540332"/>
    <w:rsid w:val="0054101C"/>
    <w:rsid w:val="005422C3"/>
    <w:rsid w:val="0054230D"/>
    <w:rsid w:val="00543803"/>
    <w:rsid w:val="00544194"/>
    <w:rsid w:val="005442E2"/>
    <w:rsid w:val="00544718"/>
    <w:rsid w:val="00545045"/>
    <w:rsid w:val="00545D10"/>
    <w:rsid w:val="00546494"/>
    <w:rsid w:val="00547AF4"/>
    <w:rsid w:val="00550F91"/>
    <w:rsid w:val="00551228"/>
    <w:rsid w:val="005515AC"/>
    <w:rsid w:val="005516FD"/>
    <w:rsid w:val="0055297F"/>
    <w:rsid w:val="00553457"/>
    <w:rsid w:val="005536E7"/>
    <w:rsid w:val="0055381D"/>
    <w:rsid w:val="00553A4A"/>
    <w:rsid w:val="00553CCA"/>
    <w:rsid w:val="00554FF1"/>
    <w:rsid w:val="0055760A"/>
    <w:rsid w:val="005579ED"/>
    <w:rsid w:val="00560B89"/>
    <w:rsid w:val="00561927"/>
    <w:rsid w:val="00561BEC"/>
    <w:rsid w:val="00561CA2"/>
    <w:rsid w:val="0056291F"/>
    <w:rsid w:val="005629B6"/>
    <w:rsid w:val="00563C19"/>
    <w:rsid w:val="00563C8D"/>
    <w:rsid w:val="0056472B"/>
    <w:rsid w:val="0056491E"/>
    <w:rsid w:val="00565A11"/>
    <w:rsid w:val="00565F07"/>
    <w:rsid w:val="005674A9"/>
    <w:rsid w:val="00567B63"/>
    <w:rsid w:val="00567F58"/>
    <w:rsid w:val="00567FBD"/>
    <w:rsid w:val="00570171"/>
    <w:rsid w:val="00570679"/>
    <w:rsid w:val="00571329"/>
    <w:rsid w:val="00571546"/>
    <w:rsid w:val="005720AA"/>
    <w:rsid w:val="00572243"/>
    <w:rsid w:val="00572268"/>
    <w:rsid w:val="005729D7"/>
    <w:rsid w:val="00573034"/>
    <w:rsid w:val="005742E7"/>
    <w:rsid w:val="005748D3"/>
    <w:rsid w:val="00575DC6"/>
    <w:rsid w:val="005762C9"/>
    <w:rsid w:val="00576A07"/>
    <w:rsid w:val="00576AB5"/>
    <w:rsid w:val="00577001"/>
    <w:rsid w:val="005772AD"/>
    <w:rsid w:val="00577ECB"/>
    <w:rsid w:val="005803F2"/>
    <w:rsid w:val="005805BB"/>
    <w:rsid w:val="00580653"/>
    <w:rsid w:val="005807CB"/>
    <w:rsid w:val="00582148"/>
    <w:rsid w:val="005831B5"/>
    <w:rsid w:val="00583B4A"/>
    <w:rsid w:val="005851C5"/>
    <w:rsid w:val="0058531B"/>
    <w:rsid w:val="005855AB"/>
    <w:rsid w:val="00585A46"/>
    <w:rsid w:val="0058606A"/>
    <w:rsid w:val="005863A4"/>
    <w:rsid w:val="00587A94"/>
    <w:rsid w:val="00587DB6"/>
    <w:rsid w:val="0059047A"/>
    <w:rsid w:val="00590776"/>
    <w:rsid w:val="0059095C"/>
    <w:rsid w:val="00590BCC"/>
    <w:rsid w:val="00590C1B"/>
    <w:rsid w:val="00591457"/>
    <w:rsid w:val="00591627"/>
    <w:rsid w:val="00591B5E"/>
    <w:rsid w:val="00592120"/>
    <w:rsid w:val="0059395D"/>
    <w:rsid w:val="00593E4C"/>
    <w:rsid w:val="00594066"/>
    <w:rsid w:val="00594610"/>
    <w:rsid w:val="0059479E"/>
    <w:rsid w:val="00594A2E"/>
    <w:rsid w:val="0059501F"/>
    <w:rsid w:val="00595027"/>
    <w:rsid w:val="00595B4E"/>
    <w:rsid w:val="00595C91"/>
    <w:rsid w:val="005964AB"/>
    <w:rsid w:val="00596731"/>
    <w:rsid w:val="00597BE3"/>
    <w:rsid w:val="00597C4D"/>
    <w:rsid w:val="00597FFB"/>
    <w:rsid w:val="005A0509"/>
    <w:rsid w:val="005A0847"/>
    <w:rsid w:val="005A150B"/>
    <w:rsid w:val="005A1981"/>
    <w:rsid w:val="005A301C"/>
    <w:rsid w:val="005A3043"/>
    <w:rsid w:val="005A3454"/>
    <w:rsid w:val="005A39DE"/>
    <w:rsid w:val="005A4520"/>
    <w:rsid w:val="005A485C"/>
    <w:rsid w:val="005A4D87"/>
    <w:rsid w:val="005A5722"/>
    <w:rsid w:val="005A79FE"/>
    <w:rsid w:val="005A7A92"/>
    <w:rsid w:val="005B0929"/>
    <w:rsid w:val="005B0BB1"/>
    <w:rsid w:val="005B0D8E"/>
    <w:rsid w:val="005B1CDB"/>
    <w:rsid w:val="005B240A"/>
    <w:rsid w:val="005B2626"/>
    <w:rsid w:val="005B310B"/>
    <w:rsid w:val="005B34D5"/>
    <w:rsid w:val="005B4695"/>
    <w:rsid w:val="005B4E4F"/>
    <w:rsid w:val="005B5CBB"/>
    <w:rsid w:val="005B73D2"/>
    <w:rsid w:val="005B75F6"/>
    <w:rsid w:val="005C0E46"/>
    <w:rsid w:val="005C12B4"/>
    <w:rsid w:val="005C269E"/>
    <w:rsid w:val="005C2E6E"/>
    <w:rsid w:val="005C2FE2"/>
    <w:rsid w:val="005C387A"/>
    <w:rsid w:val="005C396A"/>
    <w:rsid w:val="005C4708"/>
    <w:rsid w:val="005C64D7"/>
    <w:rsid w:val="005C6BEF"/>
    <w:rsid w:val="005C6FC4"/>
    <w:rsid w:val="005C792E"/>
    <w:rsid w:val="005C7EB2"/>
    <w:rsid w:val="005C7FC2"/>
    <w:rsid w:val="005D04BA"/>
    <w:rsid w:val="005D0CD8"/>
    <w:rsid w:val="005D1519"/>
    <w:rsid w:val="005D1542"/>
    <w:rsid w:val="005D1A46"/>
    <w:rsid w:val="005D1E76"/>
    <w:rsid w:val="005D2476"/>
    <w:rsid w:val="005D270B"/>
    <w:rsid w:val="005D3445"/>
    <w:rsid w:val="005D3900"/>
    <w:rsid w:val="005D3D84"/>
    <w:rsid w:val="005D3E9A"/>
    <w:rsid w:val="005D3F25"/>
    <w:rsid w:val="005D4D9B"/>
    <w:rsid w:val="005D58DD"/>
    <w:rsid w:val="005D6120"/>
    <w:rsid w:val="005D6634"/>
    <w:rsid w:val="005D6E85"/>
    <w:rsid w:val="005D7860"/>
    <w:rsid w:val="005E06C4"/>
    <w:rsid w:val="005E0839"/>
    <w:rsid w:val="005E0B71"/>
    <w:rsid w:val="005E0DDB"/>
    <w:rsid w:val="005E0E9B"/>
    <w:rsid w:val="005E1C97"/>
    <w:rsid w:val="005E2358"/>
    <w:rsid w:val="005E2E32"/>
    <w:rsid w:val="005E30B7"/>
    <w:rsid w:val="005E37A6"/>
    <w:rsid w:val="005E3FF0"/>
    <w:rsid w:val="005E4032"/>
    <w:rsid w:val="005E46CB"/>
    <w:rsid w:val="005E4B98"/>
    <w:rsid w:val="005E5BB1"/>
    <w:rsid w:val="005E5BD7"/>
    <w:rsid w:val="005E6650"/>
    <w:rsid w:val="005E754F"/>
    <w:rsid w:val="005F0788"/>
    <w:rsid w:val="005F1005"/>
    <w:rsid w:val="005F2D78"/>
    <w:rsid w:val="005F320E"/>
    <w:rsid w:val="005F3339"/>
    <w:rsid w:val="005F3510"/>
    <w:rsid w:val="005F39EF"/>
    <w:rsid w:val="005F4D86"/>
    <w:rsid w:val="005F5853"/>
    <w:rsid w:val="005F590F"/>
    <w:rsid w:val="005F61B9"/>
    <w:rsid w:val="005F6970"/>
    <w:rsid w:val="005F75B1"/>
    <w:rsid w:val="00600CBB"/>
    <w:rsid w:val="00601640"/>
    <w:rsid w:val="00601C0A"/>
    <w:rsid w:val="00602176"/>
    <w:rsid w:val="00602BE0"/>
    <w:rsid w:val="00603327"/>
    <w:rsid w:val="00604790"/>
    <w:rsid w:val="00605020"/>
    <w:rsid w:val="00605727"/>
    <w:rsid w:val="00605D20"/>
    <w:rsid w:val="006063DB"/>
    <w:rsid w:val="00606561"/>
    <w:rsid w:val="00606D42"/>
    <w:rsid w:val="006101C9"/>
    <w:rsid w:val="00610768"/>
    <w:rsid w:val="006119AF"/>
    <w:rsid w:val="006124D4"/>
    <w:rsid w:val="0061300B"/>
    <w:rsid w:val="0061333E"/>
    <w:rsid w:val="006138DF"/>
    <w:rsid w:val="0061490C"/>
    <w:rsid w:val="00614CA8"/>
    <w:rsid w:val="00615121"/>
    <w:rsid w:val="0061569F"/>
    <w:rsid w:val="00615D36"/>
    <w:rsid w:val="00615F3A"/>
    <w:rsid w:val="00616D19"/>
    <w:rsid w:val="00617314"/>
    <w:rsid w:val="006203F7"/>
    <w:rsid w:val="006220A6"/>
    <w:rsid w:val="0062211D"/>
    <w:rsid w:val="00622B8B"/>
    <w:rsid w:val="00623680"/>
    <w:rsid w:val="00623808"/>
    <w:rsid w:val="006238A0"/>
    <w:rsid w:val="00623EDD"/>
    <w:rsid w:val="00623FFA"/>
    <w:rsid w:val="00624207"/>
    <w:rsid w:val="00624408"/>
    <w:rsid w:val="00624DE2"/>
    <w:rsid w:val="00624E3E"/>
    <w:rsid w:val="006262FD"/>
    <w:rsid w:val="0062634E"/>
    <w:rsid w:val="006264C8"/>
    <w:rsid w:val="00626FFC"/>
    <w:rsid w:val="0063014A"/>
    <w:rsid w:val="006308DA"/>
    <w:rsid w:val="00630A4D"/>
    <w:rsid w:val="0063105D"/>
    <w:rsid w:val="00631839"/>
    <w:rsid w:val="00632877"/>
    <w:rsid w:val="00632A0B"/>
    <w:rsid w:val="006332B2"/>
    <w:rsid w:val="00633421"/>
    <w:rsid w:val="00633DAB"/>
    <w:rsid w:val="00635001"/>
    <w:rsid w:val="00635976"/>
    <w:rsid w:val="00637038"/>
    <w:rsid w:val="006374C7"/>
    <w:rsid w:val="00637558"/>
    <w:rsid w:val="006404F6"/>
    <w:rsid w:val="00640EFC"/>
    <w:rsid w:val="00641A63"/>
    <w:rsid w:val="00642D6C"/>
    <w:rsid w:val="00643296"/>
    <w:rsid w:val="00643455"/>
    <w:rsid w:val="00643465"/>
    <w:rsid w:val="0064421B"/>
    <w:rsid w:val="00644647"/>
    <w:rsid w:val="00644AF1"/>
    <w:rsid w:val="00645D1D"/>
    <w:rsid w:val="0064630C"/>
    <w:rsid w:val="00646560"/>
    <w:rsid w:val="006465EE"/>
    <w:rsid w:val="00646CD7"/>
    <w:rsid w:val="006473E1"/>
    <w:rsid w:val="006478E1"/>
    <w:rsid w:val="006505C8"/>
    <w:rsid w:val="00650770"/>
    <w:rsid w:val="006511B6"/>
    <w:rsid w:val="00652D0B"/>
    <w:rsid w:val="00652FC5"/>
    <w:rsid w:val="00653D29"/>
    <w:rsid w:val="0065492A"/>
    <w:rsid w:val="0065496F"/>
    <w:rsid w:val="00654EE8"/>
    <w:rsid w:val="00655AC1"/>
    <w:rsid w:val="00655B29"/>
    <w:rsid w:val="00656EFD"/>
    <w:rsid w:val="00657957"/>
    <w:rsid w:val="0066005A"/>
    <w:rsid w:val="00660282"/>
    <w:rsid w:val="00661FED"/>
    <w:rsid w:val="006628D6"/>
    <w:rsid w:val="00662F59"/>
    <w:rsid w:val="0066312F"/>
    <w:rsid w:val="00666CAC"/>
    <w:rsid w:val="00666F48"/>
    <w:rsid w:val="00667348"/>
    <w:rsid w:val="006701B9"/>
    <w:rsid w:val="006714CE"/>
    <w:rsid w:val="006714D5"/>
    <w:rsid w:val="0067186B"/>
    <w:rsid w:val="006719D2"/>
    <w:rsid w:val="00671CA4"/>
    <w:rsid w:val="00671CAD"/>
    <w:rsid w:val="0067613F"/>
    <w:rsid w:val="00677973"/>
    <w:rsid w:val="006805C3"/>
    <w:rsid w:val="00681298"/>
    <w:rsid w:val="00681640"/>
    <w:rsid w:val="00681664"/>
    <w:rsid w:val="0068173C"/>
    <w:rsid w:val="00682BF9"/>
    <w:rsid w:val="00682F9A"/>
    <w:rsid w:val="00684D0B"/>
    <w:rsid w:val="00684E65"/>
    <w:rsid w:val="0068524D"/>
    <w:rsid w:val="00685A9C"/>
    <w:rsid w:val="00685E98"/>
    <w:rsid w:val="0069119F"/>
    <w:rsid w:val="0069171B"/>
    <w:rsid w:val="00692772"/>
    <w:rsid w:val="00692BA6"/>
    <w:rsid w:val="00692FEA"/>
    <w:rsid w:val="0069342E"/>
    <w:rsid w:val="006935C3"/>
    <w:rsid w:val="00694228"/>
    <w:rsid w:val="006948C3"/>
    <w:rsid w:val="00694A14"/>
    <w:rsid w:val="00694F46"/>
    <w:rsid w:val="00695184"/>
    <w:rsid w:val="00695265"/>
    <w:rsid w:val="00695935"/>
    <w:rsid w:val="00695D33"/>
    <w:rsid w:val="006A07C6"/>
    <w:rsid w:val="006A0E15"/>
    <w:rsid w:val="006A1319"/>
    <w:rsid w:val="006A148F"/>
    <w:rsid w:val="006A2330"/>
    <w:rsid w:val="006A2D3D"/>
    <w:rsid w:val="006A2D9F"/>
    <w:rsid w:val="006A327D"/>
    <w:rsid w:val="006A37B5"/>
    <w:rsid w:val="006A387F"/>
    <w:rsid w:val="006A428F"/>
    <w:rsid w:val="006A4791"/>
    <w:rsid w:val="006A4953"/>
    <w:rsid w:val="006A6A2A"/>
    <w:rsid w:val="006A6A82"/>
    <w:rsid w:val="006A7E13"/>
    <w:rsid w:val="006B10AE"/>
    <w:rsid w:val="006B12BB"/>
    <w:rsid w:val="006B16F0"/>
    <w:rsid w:val="006B179C"/>
    <w:rsid w:val="006B17A4"/>
    <w:rsid w:val="006B1A35"/>
    <w:rsid w:val="006B1F84"/>
    <w:rsid w:val="006B2329"/>
    <w:rsid w:val="006B2A35"/>
    <w:rsid w:val="006B2C4A"/>
    <w:rsid w:val="006B3AB7"/>
    <w:rsid w:val="006B3BF8"/>
    <w:rsid w:val="006B57CC"/>
    <w:rsid w:val="006B5DEF"/>
    <w:rsid w:val="006B7AAC"/>
    <w:rsid w:val="006B7EED"/>
    <w:rsid w:val="006C012D"/>
    <w:rsid w:val="006C1733"/>
    <w:rsid w:val="006C26D8"/>
    <w:rsid w:val="006C36BD"/>
    <w:rsid w:val="006C42F2"/>
    <w:rsid w:val="006C4932"/>
    <w:rsid w:val="006C4B1A"/>
    <w:rsid w:val="006C4E8A"/>
    <w:rsid w:val="006C64D9"/>
    <w:rsid w:val="006C6972"/>
    <w:rsid w:val="006C718A"/>
    <w:rsid w:val="006D109C"/>
    <w:rsid w:val="006D1900"/>
    <w:rsid w:val="006D195C"/>
    <w:rsid w:val="006D20AF"/>
    <w:rsid w:val="006D3B4F"/>
    <w:rsid w:val="006D5268"/>
    <w:rsid w:val="006D5652"/>
    <w:rsid w:val="006D686E"/>
    <w:rsid w:val="006D6D61"/>
    <w:rsid w:val="006D7BED"/>
    <w:rsid w:val="006D7DD0"/>
    <w:rsid w:val="006E0B2B"/>
    <w:rsid w:val="006E220F"/>
    <w:rsid w:val="006E31E3"/>
    <w:rsid w:val="006E3B39"/>
    <w:rsid w:val="006E4449"/>
    <w:rsid w:val="006E468C"/>
    <w:rsid w:val="006E4FC6"/>
    <w:rsid w:val="006E558E"/>
    <w:rsid w:val="006E5B85"/>
    <w:rsid w:val="006E60D0"/>
    <w:rsid w:val="006F1213"/>
    <w:rsid w:val="006F343D"/>
    <w:rsid w:val="006F6397"/>
    <w:rsid w:val="006F6C9C"/>
    <w:rsid w:val="006F7454"/>
    <w:rsid w:val="006F7AA2"/>
    <w:rsid w:val="00700074"/>
    <w:rsid w:val="00701724"/>
    <w:rsid w:val="00701AB6"/>
    <w:rsid w:val="00702010"/>
    <w:rsid w:val="00702049"/>
    <w:rsid w:val="00702230"/>
    <w:rsid w:val="00702E2C"/>
    <w:rsid w:val="00702E91"/>
    <w:rsid w:val="007030BC"/>
    <w:rsid w:val="00703B59"/>
    <w:rsid w:val="00705206"/>
    <w:rsid w:val="00705240"/>
    <w:rsid w:val="007055DE"/>
    <w:rsid w:val="00705753"/>
    <w:rsid w:val="00705C08"/>
    <w:rsid w:val="00705C39"/>
    <w:rsid w:val="00706271"/>
    <w:rsid w:val="0070692E"/>
    <w:rsid w:val="00710169"/>
    <w:rsid w:val="00710D13"/>
    <w:rsid w:val="00711381"/>
    <w:rsid w:val="0071264F"/>
    <w:rsid w:val="0071394A"/>
    <w:rsid w:val="00713D89"/>
    <w:rsid w:val="00714CF4"/>
    <w:rsid w:val="00714F95"/>
    <w:rsid w:val="00714FF4"/>
    <w:rsid w:val="00715077"/>
    <w:rsid w:val="007150B4"/>
    <w:rsid w:val="00716BD3"/>
    <w:rsid w:val="00716EDC"/>
    <w:rsid w:val="007172B0"/>
    <w:rsid w:val="00717F12"/>
    <w:rsid w:val="0072118E"/>
    <w:rsid w:val="00721F43"/>
    <w:rsid w:val="0072420A"/>
    <w:rsid w:val="0072433B"/>
    <w:rsid w:val="0072479C"/>
    <w:rsid w:val="007253F6"/>
    <w:rsid w:val="007266C4"/>
    <w:rsid w:val="00726767"/>
    <w:rsid w:val="00726831"/>
    <w:rsid w:val="00727883"/>
    <w:rsid w:val="00727B35"/>
    <w:rsid w:val="007303E6"/>
    <w:rsid w:val="00730A0C"/>
    <w:rsid w:val="00730E25"/>
    <w:rsid w:val="00732C42"/>
    <w:rsid w:val="007338C8"/>
    <w:rsid w:val="007348B3"/>
    <w:rsid w:val="007349F8"/>
    <w:rsid w:val="00735D8A"/>
    <w:rsid w:val="00735F69"/>
    <w:rsid w:val="00736F57"/>
    <w:rsid w:val="007370E1"/>
    <w:rsid w:val="007404ED"/>
    <w:rsid w:val="0074084D"/>
    <w:rsid w:val="007426A9"/>
    <w:rsid w:val="007428BE"/>
    <w:rsid w:val="00742EAF"/>
    <w:rsid w:val="0074327F"/>
    <w:rsid w:val="0074362E"/>
    <w:rsid w:val="00743ED7"/>
    <w:rsid w:val="007441D2"/>
    <w:rsid w:val="00745608"/>
    <w:rsid w:val="00746052"/>
    <w:rsid w:val="0074609D"/>
    <w:rsid w:val="007465A6"/>
    <w:rsid w:val="00746931"/>
    <w:rsid w:val="00747B01"/>
    <w:rsid w:val="00747FC7"/>
    <w:rsid w:val="00750868"/>
    <w:rsid w:val="007509F6"/>
    <w:rsid w:val="00750C2B"/>
    <w:rsid w:val="00751210"/>
    <w:rsid w:val="0075142D"/>
    <w:rsid w:val="00752719"/>
    <w:rsid w:val="00752DAE"/>
    <w:rsid w:val="007535DA"/>
    <w:rsid w:val="00754520"/>
    <w:rsid w:val="0075512B"/>
    <w:rsid w:val="0075547E"/>
    <w:rsid w:val="00756064"/>
    <w:rsid w:val="00757017"/>
    <w:rsid w:val="0075722B"/>
    <w:rsid w:val="00757E54"/>
    <w:rsid w:val="00757EB3"/>
    <w:rsid w:val="00760036"/>
    <w:rsid w:val="0076032D"/>
    <w:rsid w:val="00760F38"/>
    <w:rsid w:val="007619D9"/>
    <w:rsid w:val="007626AE"/>
    <w:rsid w:val="00762F29"/>
    <w:rsid w:val="0076333A"/>
    <w:rsid w:val="00763427"/>
    <w:rsid w:val="007641C0"/>
    <w:rsid w:val="00764681"/>
    <w:rsid w:val="007649A1"/>
    <w:rsid w:val="00764C10"/>
    <w:rsid w:val="00765616"/>
    <w:rsid w:val="007656DA"/>
    <w:rsid w:val="0076627A"/>
    <w:rsid w:val="007669C5"/>
    <w:rsid w:val="00766A61"/>
    <w:rsid w:val="00766A6B"/>
    <w:rsid w:val="00770477"/>
    <w:rsid w:val="007705A6"/>
    <w:rsid w:val="0077128C"/>
    <w:rsid w:val="007727C0"/>
    <w:rsid w:val="007730ED"/>
    <w:rsid w:val="007734B4"/>
    <w:rsid w:val="00773E7C"/>
    <w:rsid w:val="00773EA5"/>
    <w:rsid w:val="00776393"/>
    <w:rsid w:val="00776CD3"/>
    <w:rsid w:val="00776FFC"/>
    <w:rsid w:val="00777673"/>
    <w:rsid w:val="00777788"/>
    <w:rsid w:val="00780EA7"/>
    <w:rsid w:val="00781B19"/>
    <w:rsid w:val="00781F67"/>
    <w:rsid w:val="00782622"/>
    <w:rsid w:val="00783D49"/>
    <w:rsid w:val="007840CC"/>
    <w:rsid w:val="00784F62"/>
    <w:rsid w:val="007852FA"/>
    <w:rsid w:val="00785A54"/>
    <w:rsid w:val="00785EA7"/>
    <w:rsid w:val="00786676"/>
    <w:rsid w:val="00786ED0"/>
    <w:rsid w:val="00786FF5"/>
    <w:rsid w:val="0078730F"/>
    <w:rsid w:val="0078792F"/>
    <w:rsid w:val="00787BD6"/>
    <w:rsid w:val="00790081"/>
    <w:rsid w:val="007913EC"/>
    <w:rsid w:val="0079263B"/>
    <w:rsid w:val="00792DC7"/>
    <w:rsid w:val="00793E5F"/>
    <w:rsid w:val="00793EF0"/>
    <w:rsid w:val="007941DF"/>
    <w:rsid w:val="0079632D"/>
    <w:rsid w:val="0079699D"/>
    <w:rsid w:val="00796AFF"/>
    <w:rsid w:val="00796E3A"/>
    <w:rsid w:val="00797807"/>
    <w:rsid w:val="007A0A36"/>
    <w:rsid w:val="007A0D63"/>
    <w:rsid w:val="007A19A7"/>
    <w:rsid w:val="007A1B01"/>
    <w:rsid w:val="007A2179"/>
    <w:rsid w:val="007A25C6"/>
    <w:rsid w:val="007A3DED"/>
    <w:rsid w:val="007A5070"/>
    <w:rsid w:val="007A50BE"/>
    <w:rsid w:val="007A695E"/>
    <w:rsid w:val="007A6B99"/>
    <w:rsid w:val="007A7419"/>
    <w:rsid w:val="007A7CA3"/>
    <w:rsid w:val="007B0E42"/>
    <w:rsid w:val="007B1691"/>
    <w:rsid w:val="007B17F2"/>
    <w:rsid w:val="007B2569"/>
    <w:rsid w:val="007B2F2C"/>
    <w:rsid w:val="007B3243"/>
    <w:rsid w:val="007B3C3E"/>
    <w:rsid w:val="007B49AA"/>
    <w:rsid w:val="007B4F20"/>
    <w:rsid w:val="007B4FFA"/>
    <w:rsid w:val="007B7689"/>
    <w:rsid w:val="007B7C32"/>
    <w:rsid w:val="007B7E15"/>
    <w:rsid w:val="007C0010"/>
    <w:rsid w:val="007C049E"/>
    <w:rsid w:val="007C20F9"/>
    <w:rsid w:val="007C3114"/>
    <w:rsid w:val="007C3767"/>
    <w:rsid w:val="007C4B4A"/>
    <w:rsid w:val="007C4C53"/>
    <w:rsid w:val="007C4D04"/>
    <w:rsid w:val="007C60F0"/>
    <w:rsid w:val="007C64DB"/>
    <w:rsid w:val="007C71BD"/>
    <w:rsid w:val="007D0D62"/>
    <w:rsid w:val="007D2177"/>
    <w:rsid w:val="007D283E"/>
    <w:rsid w:val="007D300F"/>
    <w:rsid w:val="007D3182"/>
    <w:rsid w:val="007D37F5"/>
    <w:rsid w:val="007D3DAD"/>
    <w:rsid w:val="007D3E74"/>
    <w:rsid w:val="007D521E"/>
    <w:rsid w:val="007D54D4"/>
    <w:rsid w:val="007D7093"/>
    <w:rsid w:val="007D7197"/>
    <w:rsid w:val="007D77CF"/>
    <w:rsid w:val="007E06AF"/>
    <w:rsid w:val="007E0D2F"/>
    <w:rsid w:val="007E2151"/>
    <w:rsid w:val="007E2A46"/>
    <w:rsid w:val="007E2F28"/>
    <w:rsid w:val="007E3240"/>
    <w:rsid w:val="007E3454"/>
    <w:rsid w:val="007E3864"/>
    <w:rsid w:val="007E3F27"/>
    <w:rsid w:val="007E3F6B"/>
    <w:rsid w:val="007E4341"/>
    <w:rsid w:val="007E484D"/>
    <w:rsid w:val="007E55E8"/>
    <w:rsid w:val="007E60F7"/>
    <w:rsid w:val="007E6AFF"/>
    <w:rsid w:val="007E6FFD"/>
    <w:rsid w:val="007E709E"/>
    <w:rsid w:val="007F0056"/>
    <w:rsid w:val="007F09ED"/>
    <w:rsid w:val="007F0AD0"/>
    <w:rsid w:val="007F0F23"/>
    <w:rsid w:val="007F10EF"/>
    <w:rsid w:val="007F13B1"/>
    <w:rsid w:val="007F17E5"/>
    <w:rsid w:val="007F1B18"/>
    <w:rsid w:val="007F1E7A"/>
    <w:rsid w:val="007F22CF"/>
    <w:rsid w:val="007F29A7"/>
    <w:rsid w:val="007F342E"/>
    <w:rsid w:val="007F42B6"/>
    <w:rsid w:val="007F49AF"/>
    <w:rsid w:val="007F4BA4"/>
    <w:rsid w:val="007F59D6"/>
    <w:rsid w:val="007F5F48"/>
    <w:rsid w:val="007F5F6F"/>
    <w:rsid w:val="007F6810"/>
    <w:rsid w:val="007F6FCA"/>
    <w:rsid w:val="007F7098"/>
    <w:rsid w:val="007F71A4"/>
    <w:rsid w:val="007F733B"/>
    <w:rsid w:val="007F79A0"/>
    <w:rsid w:val="007F7A20"/>
    <w:rsid w:val="00800422"/>
    <w:rsid w:val="0080273E"/>
    <w:rsid w:val="0080296C"/>
    <w:rsid w:val="00802F9C"/>
    <w:rsid w:val="0080328B"/>
    <w:rsid w:val="0080345C"/>
    <w:rsid w:val="0080409D"/>
    <w:rsid w:val="00805B81"/>
    <w:rsid w:val="00805DD6"/>
    <w:rsid w:val="00806387"/>
    <w:rsid w:val="00806923"/>
    <w:rsid w:val="00807982"/>
    <w:rsid w:val="00812345"/>
    <w:rsid w:val="008126BB"/>
    <w:rsid w:val="00813414"/>
    <w:rsid w:val="0081345E"/>
    <w:rsid w:val="008137DC"/>
    <w:rsid w:val="008149E3"/>
    <w:rsid w:val="00815016"/>
    <w:rsid w:val="00815250"/>
    <w:rsid w:val="0081558A"/>
    <w:rsid w:val="00815E69"/>
    <w:rsid w:val="008165EC"/>
    <w:rsid w:val="00817394"/>
    <w:rsid w:val="008227B0"/>
    <w:rsid w:val="00823192"/>
    <w:rsid w:val="00824273"/>
    <w:rsid w:val="00824BCB"/>
    <w:rsid w:val="00824CDB"/>
    <w:rsid w:val="00825905"/>
    <w:rsid w:val="00826151"/>
    <w:rsid w:val="0082642B"/>
    <w:rsid w:val="008308A6"/>
    <w:rsid w:val="008314A8"/>
    <w:rsid w:val="0083168A"/>
    <w:rsid w:val="00831F68"/>
    <w:rsid w:val="008322FD"/>
    <w:rsid w:val="008324F5"/>
    <w:rsid w:val="0083297E"/>
    <w:rsid w:val="00832F18"/>
    <w:rsid w:val="00833629"/>
    <w:rsid w:val="0083363D"/>
    <w:rsid w:val="008338DB"/>
    <w:rsid w:val="008343C1"/>
    <w:rsid w:val="00834504"/>
    <w:rsid w:val="00834E11"/>
    <w:rsid w:val="00836439"/>
    <w:rsid w:val="0083672D"/>
    <w:rsid w:val="008371EE"/>
    <w:rsid w:val="0084067E"/>
    <w:rsid w:val="00840C3F"/>
    <w:rsid w:val="00840FF8"/>
    <w:rsid w:val="008438C7"/>
    <w:rsid w:val="00844005"/>
    <w:rsid w:val="00844B4A"/>
    <w:rsid w:val="00846D1D"/>
    <w:rsid w:val="00847BF7"/>
    <w:rsid w:val="008503B6"/>
    <w:rsid w:val="00850571"/>
    <w:rsid w:val="0085089B"/>
    <w:rsid w:val="00850B55"/>
    <w:rsid w:val="00850CAE"/>
    <w:rsid w:val="00850CDE"/>
    <w:rsid w:val="00850E4C"/>
    <w:rsid w:val="00850E8F"/>
    <w:rsid w:val="00851131"/>
    <w:rsid w:val="00851241"/>
    <w:rsid w:val="00851EBD"/>
    <w:rsid w:val="008528A5"/>
    <w:rsid w:val="0085360F"/>
    <w:rsid w:val="00853E26"/>
    <w:rsid w:val="0085411D"/>
    <w:rsid w:val="00854616"/>
    <w:rsid w:val="0085514C"/>
    <w:rsid w:val="008556CE"/>
    <w:rsid w:val="008561C4"/>
    <w:rsid w:val="008566E0"/>
    <w:rsid w:val="00856900"/>
    <w:rsid w:val="00856B1B"/>
    <w:rsid w:val="00856BE3"/>
    <w:rsid w:val="008570BD"/>
    <w:rsid w:val="00857194"/>
    <w:rsid w:val="00857DEC"/>
    <w:rsid w:val="00861682"/>
    <w:rsid w:val="0086169B"/>
    <w:rsid w:val="00861966"/>
    <w:rsid w:val="00861BA2"/>
    <w:rsid w:val="008620EB"/>
    <w:rsid w:val="0086220B"/>
    <w:rsid w:val="00863AE7"/>
    <w:rsid w:val="00864309"/>
    <w:rsid w:val="00864BE4"/>
    <w:rsid w:val="00864FC7"/>
    <w:rsid w:val="00865060"/>
    <w:rsid w:val="0086537B"/>
    <w:rsid w:val="0086571B"/>
    <w:rsid w:val="00865C94"/>
    <w:rsid w:val="00866291"/>
    <w:rsid w:val="00867ACD"/>
    <w:rsid w:val="00867F44"/>
    <w:rsid w:val="00870701"/>
    <w:rsid w:val="00870B86"/>
    <w:rsid w:val="00871016"/>
    <w:rsid w:val="008716DF"/>
    <w:rsid w:val="00871DAC"/>
    <w:rsid w:val="008721C5"/>
    <w:rsid w:val="008726AD"/>
    <w:rsid w:val="00872EBC"/>
    <w:rsid w:val="00872F8D"/>
    <w:rsid w:val="008748DA"/>
    <w:rsid w:val="00874A53"/>
    <w:rsid w:val="00876B33"/>
    <w:rsid w:val="00876CA8"/>
    <w:rsid w:val="008773ED"/>
    <w:rsid w:val="008776B4"/>
    <w:rsid w:val="0088036C"/>
    <w:rsid w:val="0088371D"/>
    <w:rsid w:val="00884D72"/>
    <w:rsid w:val="0088579C"/>
    <w:rsid w:val="00885988"/>
    <w:rsid w:val="00885BC0"/>
    <w:rsid w:val="00886544"/>
    <w:rsid w:val="00887595"/>
    <w:rsid w:val="00890061"/>
    <w:rsid w:val="008900E9"/>
    <w:rsid w:val="00890D57"/>
    <w:rsid w:val="00891EFB"/>
    <w:rsid w:val="00892363"/>
    <w:rsid w:val="008923FA"/>
    <w:rsid w:val="008929B5"/>
    <w:rsid w:val="00894D4F"/>
    <w:rsid w:val="00895347"/>
    <w:rsid w:val="00896337"/>
    <w:rsid w:val="00896557"/>
    <w:rsid w:val="00896F50"/>
    <w:rsid w:val="00897D34"/>
    <w:rsid w:val="00897D3E"/>
    <w:rsid w:val="00897FEE"/>
    <w:rsid w:val="008A01A1"/>
    <w:rsid w:val="008A0364"/>
    <w:rsid w:val="008A0B1E"/>
    <w:rsid w:val="008A0B22"/>
    <w:rsid w:val="008A16F7"/>
    <w:rsid w:val="008A26BA"/>
    <w:rsid w:val="008A3BA9"/>
    <w:rsid w:val="008A456D"/>
    <w:rsid w:val="008A4624"/>
    <w:rsid w:val="008A4B1C"/>
    <w:rsid w:val="008A4D92"/>
    <w:rsid w:val="008A5B33"/>
    <w:rsid w:val="008A60F3"/>
    <w:rsid w:val="008A679F"/>
    <w:rsid w:val="008B083D"/>
    <w:rsid w:val="008B084C"/>
    <w:rsid w:val="008B1176"/>
    <w:rsid w:val="008B17FD"/>
    <w:rsid w:val="008B18FA"/>
    <w:rsid w:val="008B3666"/>
    <w:rsid w:val="008B3E19"/>
    <w:rsid w:val="008B428C"/>
    <w:rsid w:val="008B55F5"/>
    <w:rsid w:val="008B5717"/>
    <w:rsid w:val="008B5754"/>
    <w:rsid w:val="008B5B1A"/>
    <w:rsid w:val="008B687C"/>
    <w:rsid w:val="008B7A6C"/>
    <w:rsid w:val="008C16B4"/>
    <w:rsid w:val="008C1721"/>
    <w:rsid w:val="008C1954"/>
    <w:rsid w:val="008C381C"/>
    <w:rsid w:val="008C3BB9"/>
    <w:rsid w:val="008C6327"/>
    <w:rsid w:val="008C7661"/>
    <w:rsid w:val="008C77B2"/>
    <w:rsid w:val="008C7D20"/>
    <w:rsid w:val="008D0143"/>
    <w:rsid w:val="008D1A68"/>
    <w:rsid w:val="008D3327"/>
    <w:rsid w:val="008D3710"/>
    <w:rsid w:val="008D376B"/>
    <w:rsid w:val="008D3B3A"/>
    <w:rsid w:val="008D5B03"/>
    <w:rsid w:val="008D5E36"/>
    <w:rsid w:val="008D67DB"/>
    <w:rsid w:val="008D6B9B"/>
    <w:rsid w:val="008D7DBA"/>
    <w:rsid w:val="008E0214"/>
    <w:rsid w:val="008E02AD"/>
    <w:rsid w:val="008E08DE"/>
    <w:rsid w:val="008E0987"/>
    <w:rsid w:val="008E0CAE"/>
    <w:rsid w:val="008E158F"/>
    <w:rsid w:val="008E2374"/>
    <w:rsid w:val="008E2510"/>
    <w:rsid w:val="008E358A"/>
    <w:rsid w:val="008E4152"/>
    <w:rsid w:val="008E43F1"/>
    <w:rsid w:val="008E5B6E"/>
    <w:rsid w:val="008E60D4"/>
    <w:rsid w:val="008E632C"/>
    <w:rsid w:val="008E7676"/>
    <w:rsid w:val="008F07B1"/>
    <w:rsid w:val="008F0FE2"/>
    <w:rsid w:val="008F14F3"/>
    <w:rsid w:val="008F2B9C"/>
    <w:rsid w:val="008F2FBF"/>
    <w:rsid w:val="008F3070"/>
    <w:rsid w:val="008F3ADD"/>
    <w:rsid w:val="008F4845"/>
    <w:rsid w:val="008F4DEC"/>
    <w:rsid w:val="008F4F7A"/>
    <w:rsid w:val="008F5071"/>
    <w:rsid w:val="008F6216"/>
    <w:rsid w:val="008F691C"/>
    <w:rsid w:val="008F72BC"/>
    <w:rsid w:val="008F72DE"/>
    <w:rsid w:val="008F75B4"/>
    <w:rsid w:val="009007DC"/>
    <w:rsid w:val="009010EB"/>
    <w:rsid w:val="00902382"/>
    <w:rsid w:val="00902B8D"/>
    <w:rsid w:val="00903CA0"/>
    <w:rsid w:val="00903FC7"/>
    <w:rsid w:val="0090408A"/>
    <w:rsid w:val="009041FD"/>
    <w:rsid w:val="009052B1"/>
    <w:rsid w:val="00905314"/>
    <w:rsid w:val="00905646"/>
    <w:rsid w:val="009056BD"/>
    <w:rsid w:val="0090570D"/>
    <w:rsid w:val="009059E7"/>
    <w:rsid w:val="00906250"/>
    <w:rsid w:val="009069D9"/>
    <w:rsid w:val="00907369"/>
    <w:rsid w:val="00907E19"/>
    <w:rsid w:val="00907F79"/>
    <w:rsid w:val="00910CC4"/>
    <w:rsid w:val="00910F57"/>
    <w:rsid w:val="009117EE"/>
    <w:rsid w:val="00911C84"/>
    <w:rsid w:val="00911FD9"/>
    <w:rsid w:val="00912035"/>
    <w:rsid w:val="00912569"/>
    <w:rsid w:val="009129D0"/>
    <w:rsid w:val="00912A36"/>
    <w:rsid w:val="009136E9"/>
    <w:rsid w:val="00913925"/>
    <w:rsid w:val="009141A7"/>
    <w:rsid w:val="009149D5"/>
    <w:rsid w:val="009159C7"/>
    <w:rsid w:val="00916606"/>
    <w:rsid w:val="009168EF"/>
    <w:rsid w:val="00916A6F"/>
    <w:rsid w:val="00916BA8"/>
    <w:rsid w:val="00920656"/>
    <w:rsid w:val="009211E0"/>
    <w:rsid w:val="0092175D"/>
    <w:rsid w:val="009229FD"/>
    <w:rsid w:val="00923BEF"/>
    <w:rsid w:val="009244B4"/>
    <w:rsid w:val="0092638D"/>
    <w:rsid w:val="009265EF"/>
    <w:rsid w:val="009266BC"/>
    <w:rsid w:val="0092697D"/>
    <w:rsid w:val="00926D4D"/>
    <w:rsid w:val="00930115"/>
    <w:rsid w:val="009304D5"/>
    <w:rsid w:val="00930855"/>
    <w:rsid w:val="00930E09"/>
    <w:rsid w:val="00932707"/>
    <w:rsid w:val="00935010"/>
    <w:rsid w:val="0093574F"/>
    <w:rsid w:val="009358EE"/>
    <w:rsid w:val="00935C18"/>
    <w:rsid w:val="00936687"/>
    <w:rsid w:val="00936D8C"/>
    <w:rsid w:val="009376D8"/>
    <w:rsid w:val="00937F1E"/>
    <w:rsid w:val="009415AB"/>
    <w:rsid w:val="009429EF"/>
    <w:rsid w:val="00942C73"/>
    <w:rsid w:val="0094407E"/>
    <w:rsid w:val="009440F9"/>
    <w:rsid w:val="00946FC7"/>
    <w:rsid w:val="009479E6"/>
    <w:rsid w:val="00950A28"/>
    <w:rsid w:val="00950A74"/>
    <w:rsid w:val="00950D5E"/>
    <w:rsid w:val="0095195E"/>
    <w:rsid w:val="00951A07"/>
    <w:rsid w:val="00951D5C"/>
    <w:rsid w:val="00952CDB"/>
    <w:rsid w:val="009539CA"/>
    <w:rsid w:val="00953CD1"/>
    <w:rsid w:val="00953D03"/>
    <w:rsid w:val="00954CD2"/>
    <w:rsid w:val="00954FD8"/>
    <w:rsid w:val="00955F78"/>
    <w:rsid w:val="00956866"/>
    <w:rsid w:val="0095753A"/>
    <w:rsid w:val="00957947"/>
    <w:rsid w:val="00957E61"/>
    <w:rsid w:val="009600C9"/>
    <w:rsid w:val="0096083C"/>
    <w:rsid w:val="009618B1"/>
    <w:rsid w:val="00961C4D"/>
    <w:rsid w:val="00962B2B"/>
    <w:rsid w:val="00962F6B"/>
    <w:rsid w:val="00963B36"/>
    <w:rsid w:val="00963DF1"/>
    <w:rsid w:val="0096465E"/>
    <w:rsid w:val="009655D3"/>
    <w:rsid w:val="009665A9"/>
    <w:rsid w:val="00967F40"/>
    <w:rsid w:val="009701EF"/>
    <w:rsid w:val="0097032C"/>
    <w:rsid w:val="00970CC7"/>
    <w:rsid w:val="00971C34"/>
    <w:rsid w:val="00973719"/>
    <w:rsid w:val="0097520F"/>
    <w:rsid w:val="009755AA"/>
    <w:rsid w:val="009755EF"/>
    <w:rsid w:val="009774B0"/>
    <w:rsid w:val="0098020B"/>
    <w:rsid w:val="009803D4"/>
    <w:rsid w:val="00980826"/>
    <w:rsid w:val="00980A4D"/>
    <w:rsid w:val="00981744"/>
    <w:rsid w:val="00981D37"/>
    <w:rsid w:val="009826E3"/>
    <w:rsid w:val="009851A9"/>
    <w:rsid w:val="00985C08"/>
    <w:rsid w:val="00985D34"/>
    <w:rsid w:val="0098611D"/>
    <w:rsid w:val="009867FC"/>
    <w:rsid w:val="00986DB6"/>
    <w:rsid w:val="00987009"/>
    <w:rsid w:val="00990457"/>
    <w:rsid w:val="009913E4"/>
    <w:rsid w:val="00992430"/>
    <w:rsid w:val="0099263A"/>
    <w:rsid w:val="0099269C"/>
    <w:rsid w:val="00992E08"/>
    <w:rsid w:val="0099341B"/>
    <w:rsid w:val="00993BA1"/>
    <w:rsid w:val="00995C6E"/>
    <w:rsid w:val="00995C87"/>
    <w:rsid w:val="00996C85"/>
    <w:rsid w:val="009A0D4F"/>
    <w:rsid w:val="009A180B"/>
    <w:rsid w:val="009A1BA4"/>
    <w:rsid w:val="009A2C3B"/>
    <w:rsid w:val="009A35B3"/>
    <w:rsid w:val="009A3932"/>
    <w:rsid w:val="009A59E8"/>
    <w:rsid w:val="009A5DE7"/>
    <w:rsid w:val="009A63CA"/>
    <w:rsid w:val="009A64EA"/>
    <w:rsid w:val="009A681A"/>
    <w:rsid w:val="009A7165"/>
    <w:rsid w:val="009A744B"/>
    <w:rsid w:val="009A75D0"/>
    <w:rsid w:val="009A7768"/>
    <w:rsid w:val="009B03E1"/>
    <w:rsid w:val="009B0760"/>
    <w:rsid w:val="009B0FB3"/>
    <w:rsid w:val="009B118E"/>
    <w:rsid w:val="009B13AE"/>
    <w:rsid w:val="009B23B0"/>
    <w:rsid w:val="009B26B7"/>
    <w:rsid w:val="009B29D1"/>
    <w:rsid w:val="009B2A1B"/>
    <w:rsid w:val="009B3656"/>
    <w:rsid w:val="009B36D6"/>
    <w:rsid w:val="009C12A2"/>
    <w:rsid w:val="009C2794"/>
    <w:rsid w:val="009C2B25"/>
    <w:rsid w:val="009C2ED4"/>
    <w:rsid w:val="009C48FE"/>
    <w:rsid w:val="009C57F5"/>
    <w:rsid w:val="009C638C"/>
    <w:rsid w:val="009C729C"/>
    <w:rsid w:val="009C7D54"/>
    <w:rsid w:val="009D0A68"/>
    <w:rsid w:val="009D0FBE"/>
    <w:rsid w:val="009D1428"/>
    <w:rsid w:val="009D152C"/>
    <w:rsid w:val="009D15DF"/>
    <w:rsid w:val="009D164A"/>
    <w:rsid w:val="009D1F54"/>
    <w:rsid w:val="009D23FC"/>
    <w:rsid w:val="009D303E"/>
    <w:rsid w:val="009D3EE8"/>
    <w:rsid w:val="009D3EFF"/>
    <w:rsid w:val="009D402D"/>
    <w:rsid w:val="009D45FF"/>
    <w:rsid w:val="009D49C2"/>
    <w:rsid w:val="009D4C8B"/>
    <w:rsid w:val="009D75A2"/>
    <w:rsid w:val="009D78D8"/>
    <w:rsid w:val="009E0039"/>
    <w:rsid w:val="009E08E0"/>
    <w:rsid w:val="009E0F01"/>
    <w:rsid w:val="009E159F"/>
    <w:rsid w:val="009E1F79"/>
    <w:rsid w:val="009E202E"/>
    <w:rsid w:val="009E239B"/>
    <w:rsid w:val="009E3834"/>
    <w:rsid w:val="009E3B70"/>
    <w:rsid w:val="009E41A6"/>
    <w:rsid w:val="009E479C"/>
    <w:rsid w:val="009E58C1"/>
    <w:rsid w:val="009E5EFC"/>
    <w:rsid w:val="009E6BE3"/>
    <w:rsid w:val="009E6DA9"/>
    <w:rsid w:val="009E766A"/>
    <w:rsid w:val="009E79CC"/>
    <w:rsid w:val="009F01A5"/>
    <w:rsid w:val="009F0805"/>
    <w:rsid w:val="009F1B32"/>
    <w:rsid w:val="009F214D"/>
    <w:rsid w:val="009F2746"/>
    <w:rsid w:val="009F2A4A"/>
    <w:rsid w:val="009F30DF"/>
    <w:rsid w:val="009F334E"/>
    <w:rsid w:val="009F3481"/>
    <w:rsid w:val="009F3DCD"/>
    <w:rsid w:val="009F4405"/>
    <w:rsid w:val="009F4769"/>
    <w:rsid w:val="009F48BD"/>
    <w:rsid w:val="009F4DCE"/>
    <w:rsid w:val="009F4E04"/>
    <w:rsid w:val="009F5F9F"/>
    <w:rsid w:val="009F6D58"/>
    <w:rsid w:val="009F706C"/>
    <w:rsid w:val="009F7136"/>
    <w:rsid w:val="009F7317"/>
    <w:rsid w:val="009F79D6"/>
    <w:rsid w:val="009F7CA5"/>
    <w:rsid w:val="009F7FC6"/>
    <w:rsid w:val="00A0028C"/>
    <w:rsid w:val="00A01750"/>
    <w:rsid w:val="00A02064"/>
    <w:rsid w:val="00A0251C"/>
    <w:rsid w:val="00A038FE"/>
    <w:rsid w:val="00A03D99"/>
    <w:rsid w:val="00A0589A"/>
    <w:rsid w:val="00A0640B"/>
    <w:rsid w:val="00A06B0B"/>
    <w:rsid w:val="00A06C08"/>
    <w:rsid w:val="00A06C96"/>
    <w:rsid w:val="00A075B0"/>
    <w:rsid w:val="00A07959"/>
    <w:rsid w:val="00A07B20"/>
    <w:rsid w:val="00A101BB"/>
    <w:rsid w:val="00A101D4"/>
    <w:rsid w:val="00A10E2A"/>
    <w:rsid w:val="00A112A8"/>
    <w:rsid w:val="00A11716"/>
    <w:rsid w:val="00A117AF"/>
    <w:rsid w:val="00A128A3"/>
    <w:rsid w:val="00A133E0"/>
    <w:rsid w:val="00A13AB2"/>
    <w:rsid w:val="00A13F77"/>
    <w:rsid w:val="00A14341"/>
    <w:rsid w:val="00A148F9"/>
    <w:rsid w:val="00A14A96"/>
    <w:rsid w:val="00A15234"/>
    <w:rsid w:val="00A162BD"/>
    <w:rsid w:val="00A17566"/>
    <w:rsid w:val="00A17E81"/>
    <w:rsid w:val="00A206B0"/>
    <w:rsid w:val="00A212F4"/>
    <w:rsid w:val="00A227AE"/>
    <w:rsid w:val="00A22B39"/>
    <w:rsid w:val="00A236A1"/>
    <w:rsid w:val="00A24405"/>
    <w:rsid w:val="00A24797"/>
    <w:rsid w:val="00A24AE4"/>
    <w:rsid w:val="00A24C7F"/>
    <w:rsid w:val="00A24D5B"/>
    <w:rsid w:val="00A2508A"/>
    <w:rsid w:val="00A26F3A"/>
    <w:rsid w:val="00A2718D"/>
    <w:rsid w:val="00A27C34"/>
    <w:rsid w:val="00A3044C"/>
    <w:rsid w:val="00A312CF"/>
    <w:rsid w:val="00A31892"/>
    <w:rsid w:val="00A318E2"/>
    <w:rsid w:val="00A32283"/>
    <w:rsid w:val="00A3321B"/>
    <w:rsid w:val="00A34000"/>
    <w:rsid w:val="00A35E1A"/>
    <w:rsid w:val="00A36D10"/>
    <w:rsid w:val="00A36DEC"/>
    <w:rsid w:val="00A4204E"/>
    <w:rsid w:val="00A421FC"/>
    <w:rsid w:val="00A42D2F"/>
    <w:rsid w:val="00A44244"/>
    <w:rsid w:val="00A44481"/>
    <w:rsid w:val="00A44A70"/>
    <w:rsid w:val="00A44C16"/>
    <w:rsid w:val="00A45482"/>
    <w:rsid w:val="00A469A0"/>
    <w:rsid w:val="00A469E0"/>
    <w:rsid w:val="00A46B97"/>
    <w:rsid w:val="00A47C08"/>
    <w:rsid w:val="00A47EA5"/>
    <w:rsid w:val="00A50167"/>
    <w:rsid w:val="00A51BE6"/>
    <w:rsid w:val="00A523E5"/>
    <w:rsid w:val="00A52592"/>
    <w:rsid w:val="00A53075"/>
    <w:rsid w:val="00A5334E"/>
    <w:rsid w:val="00A53887"/>
    <w:rsid w:val="00A55409"/>
    <w:rsid w:val="00A56439"/>
    <w:rsid w:val="00A564E5"/>
    <w:rsid w:val="00A5689A"/>
    <w:rsid w:val="00A57476"/>
    <w:rsid w:val="00A576E1"/>
    <w:rsid w:val="00A57CE6"/>
    <w:rsid w:val="00A60098"/>
    <w:rsid w:val="00A60497"/>
    <w:rsid w:val="00A60730"/>
    <w:rsid w:val="00A614B3"/>
    <w:rsid w:val="00A61C4A"/>
    <w:rsid w:val="00A62095"/>
    <w:rsid w:val="00A625BB"/>
    <w:rsid w:val="00A6291A"/>
    <w:rsid w:val="00A62A34"/>
    <w:rsid w:val="00A642F0"/>
    <w:rsid w:val="00A6482E"/>
    <w:rsid w:val="00A6510B"/>
    <w:rsid w:val="00A65688"/>
    <w:rsid w:val="00A65F49"/>
    <w:rsid w:val="00A6603A"/>
    <w:rsid w:val="00A668F9"/>
    <w:rsid w:val="00A66AEE"/>
    <w:rsid w:val="00A67DA6"/>
    <w:rsid w:val="00A701F8"/>
    <w:rsid w:val="00A70863"/>
    <w:rsid w:val="00A71112"/>
    <w:rsid w:val="00A715E4"/>
    <w:rsid w:val="00A71DC1"/>
    <w:rsid w:val="00A71F2D"/>
    <w:rsid w:val="00A72C27"/>
    <w:rsid w:val="00A72E0B"/>
    <w:rsid w:val="00A7327A"/>
    <w:rsid w:val="00A749A3"/>
    <w:rsid w:val="00A74D32"/>
    <w:rsid w:val="00A753DC"/>
    <w:rsid w:val="00A76D0F"/>
    <w:rsid w:val="00A7701D"/>
    <w:rsid w:val="00A776E3"/>
    <w:rsid w:val="00A77DBE"/>
    <w:rsid w:val="00A804DD"/>
    <w:rsid w:val="00A81E95"/>
    <w:rsid w:val="00A822D6"/>
    <w:rsid w:val="00A826BF"/>
    <w:rsid w:val="00A82992"/>
    <w:rsid w:val="00A8369D"/>
    <w:rsid w:val="00A836E0"/>
    <w:rsid w:val="00A844CE"/>
    <w:rsid w:val="00A84770"/>
    <w:rsid w:val="00A848A3"/>
    <w:rsid w:val="00A84F25"/>
    <w:rsid w:val="00A9008F"/>
    <w:rsid w:val="00A9200C"/>
    <w:rsid w:val="00A92C5B"/>
    <w:rsid w:val="00A92E58"/>
    <w:rsid w:val="00A930CC"/>
    <w:rsid w:val="00A9397C"/>
    <w:rsid w:val="00A93F8D"/>
    <w:rsid w:val="00A9405F"/>
    <w:rsid w:val="00A94505"/>
    <w:rsid w:val="00A9526F"/>
    <w:rsid w:val="00A95AFD"/>
    <w:rsid w:val="00A96D04"/>
    <w:rsid w:val="00A96F39"/>
    <w:rsid w:val="00A97430"/>
    <w:rsid w:val="00AA0382"/>
    <w:rsid w:val="00AA10C9"/>
    <w:rsid w:val="00AA1115"/>
    <w:rsid w:val="00AA1DE9"/>
    <w:rsid w:val="00AA1FDB"/>
    <w:rsid w:val="00AA259D"/>
    <w:rsid w:val="00AA2A2B"/>
    <w:rsid w:val="00AA412E"/>
    <w:rsid w:val="00AA570E"/>
    <w:rsid w:val="00AA5A3B"/>
    <w:rsid w:val="00AA63F7"/>
    <w:rsid w:val="00AA7CA0"/>
    <w:rsid w:val="00AB0F83"/>
    <w:rsid w:val="00AB141B"/>
    <w:rsid w:val="00AB1B59"/>
    <w:rsid w:val="00AB1C13"/>
    <w:rsid w:val="00AB2CA2"/>
    <w:rsid w:val="00AB2CCB"/>
    <w:rsid w:val="00AB32F0"/>
    <w:rsid w:val="00AB379C"/>
    <w:rsid w:val="00AB402A"/>
    <w:rsid w:val="00AB40F6"/>
    <w:rsid w:val="00AB42E7"/>
    <w:rsid w:val="00AB45F9"/>
    <w:rsid w:val="00AB4D9A"/>
    <w:rsid w:val="00AB54CD"/>
    <w:rsid w:val="00AB6E26"/>
    <w:rsid w:val="00AB6EA6"/>
    <w:rsid w:val="00AB744F"/>
    <w:rsid w:val="00AB79A3"/>
    <w:rsid w:val="00AC0136"/>
    <w:rsid w:val="00AC0D38"/>
    <w:rsid w:val="00AC0FAD"/>
    <w:rsid w:val="00AC161C"/>
    <w:rsid w:val="00AC2991"/>
    <w:rsid w:val="00AC2F71"/>
    <w:rsid w:val="00AC2FA8"/>
    <w:rsid w:val="00AC30E4"/>
    <w:rsid w:val="00AC3179"/>
    <w:rsid w:val="00AC34C6"/>
    <w:rsid w:val="00AC361E"/>
    <w:rsid w:val="00AC4234"/>
    <w:rsid w:val="00AC4C2B"/>
    <w:rsid w:val="00AC6928"/>
    <w:rsid w:val="00AC6F77"/>
    <w:rsid w:val="00AC7C99"/>
    <w:rsid w:val="00AD0D32"/>
    <w:rsid w:val="00AD115A"/>
    <w:rsid w:val="00AD11FD"/>
    <w:rsid w:val="00AD1ECB"/>
    <w:rsid w:val="00AD2218"/>
    <w:rsid w:val="00AD235B"/>
    <w:rsid w:val="00AD25B1"/>
    <w:rsid w:val="00AD25BC"/>
    <w:rsid w:val="00AD37DD"/>
    <w:rsid w:val="00AD3B88"/>
    <w:rsid w:val="00AD3D13"/>
    <w:rsid w:val="00AD3ECA"/>
    <w:rsid w:val="00AD400C"/>
    <w:rsid w:val="00AD4AD3"/>
    <w:rsid w:val="00AD5346"/>
    <w:rsid w:val="00AD5763"/>
    <w:rsid w:val="00AD5EFB"/>
    <w:rsid w:val="00AD6276"/>
    <w:rsid w:val="00AD7160"/>
    <w:rsid w:val="00AE02F9"/>
    <w:rsid w:val="00AE0714"/>
    <w:rsid w:val="00AE07BA"/>
    <w:rsid w:val="00AE0CDD"/>
    <w:rsid w:val="00AE15D7"/>
    <w:rsid w:val="00AE1F98"/>
    <w:rsid w:val="00AE24A7"/>
    <w:rsid w:val="00AE26E4"/>
    <w:rsid w:val="00AE2904"/>
    <w:rsid w:val="00AE417B"/>
    <w:rsid w:val="00AE475A"/>
    <w:rsid w:val="00AE516B"/>
    <w:rsid w:val="00AE596A"/>
    <w:rsid w:val="00AE5A60"/>
    <w:rsid w:val="00AE62EB"/>
    <w:rsid w:val="00AE76A9"/>
    <w:rsid w:val="00AE7B88"/>
    <w:rsid w:val="00AE7D81"/>
    <w:rsid w:val="00AF0195"/>
    <w:rsid w:val="00AF035F"/>
    <w:rsid w:val="00AF06F6"/>
    <w:rsid w:val="00AF0D1B"/>
    <w:rsid w:val="00AF36C3"/>
    <w:rsid w:val="00AF39E2"/>
    <w:rsid w:val="00AF3ABD"/>
    <w:rsid w:val="00AF3EFD"/>
    <w:rsid w:val="00AF41B8"/>
    <w:rsid w:val="00AF44B5"/>
    <w:rsid w:val="00AF4510"/>
    <w:rsid w:val="00AF4884"/>
    <w:rsid w:val="00AF567F"/>
    <w:rsid w:val="00AF673C"/>
    <w:rsid w:val="00AF799B"/>
    <w:rsid w:val="00AF7D50"/>
    <w:rsid w:val="00B0118B"/>
    <w:rsid w:val="00B01676"/>
    <w:rsid w:val="00B02EF2"/>
    <w:rsid w:val="00B0485A"/>
    <w:rsid w:val="00B05013"/>
    <w:rsid w:val="00B0566D"/>
    <w:rsid w:val="00B05A78"/>
    <w:rsid w:val="00B0650F"/>
    <w:rsid w:val="00B06876"/>
    <w:rsid w:val="00B07C47"/>
    <w:rsid w:val="00B07E4A"/>
    <w:rsid w:val="00B101AA"/>
    <w:rsid w:val="00B101AF"/>
    <w:rsid w:val="00B102DD"/>
    <w:rsid w:val="00B10560"/>
    <w:rsid w:val="00B12AA4"/>
    <w:rsid w:val="00B137DB"/>
    <w:rsid w:val="00B138B6"/>
    <w:rsid w:val="00B14993"/>
    <w:rsid w:val="00B159C6"/>
    <w:rsid w:val="00B159F6"/>
    <w:rsid w:val="00B15CC2"/>
    <w:rsid w:val="00B16974"/>
    <w:rsid w:val="00B1704B"/>
    <w:rsid w:val="00B1726F"/>
    <w:rsid w:val="00B204BD"/>
    <w:rsid w:val="00B2144B"/>
    <w:rsid w:val="00B21814"/>
    <w:rsid w:val="00B22487"/>
    <w:rsid w:val="00B2292D"/>
    <w:rsid w:val="00B22DA6"/>
    <w:rsid w:val="00B2366A"/>
    <w:rsid w:val="00B23F1F"/>
    <w:rsid w:val="00B241F4"/>
    <w:rsid w:val="00B24350"/>
    <w:rsid w:val="00B24CE8"/>
    <w:rsid w:val="00B24E67"/>
    <w:rsid w:val="00B258EA"/>
    <w:rsid w:val="00B25B67"/>
    <w:rsid w:val="00B26B6D"/>
    <w:rsid w:val="00B26CAE"/>
    <w:rsid w:val="00B30472"/>
    <w:rsid w:val="00B30659"/>
    <w:rsid w:val="00B30D0E"/>
    <w:rsid w:val="00B3247B"/>
    <w:rsid w:val="00B325AA"/>
    <w:rsid w:val="00B32E66"/>
    <w:rsid w:val="00B33133"/>
    <w:rsid w:val="00B335C7"/>
    <w:rsid w:val="00B347D6"/>
    <w:rsid w:val="00B34ED8"/>
    <w:rsid w:val="00B3552D"/>
    <w:rsid w:val="00B3590E"/>
    <w:rsid w:val="00B36120"/>
    <w:rsid w:val="00B36E67"/>
    <w:rsid w:val="00B41038"/>
    <w:rsid w:val="00B41E30"/>
    <w:rsid w:val="00B43169"/>
    <w:rsid w:val="00B4317C"/>
    <w:rsid w:val="00B4356E"/>
    <w:rsid w:val="00B437ED"/>
    <w:rsid w:val="00B43808"/>
    <w:rsid w:val="00B44208"/>
    <w:rsid w:val="00B4468D"/>
    <w:rsid w:val="00B45127"/>
    <w:rsid w:val="00B45776"/>
    <w:rsid w:val="00B45793"/>
    <w:rsid w:val="00B465E4"/>
    <w:rsid w:val="00B46E83"/>
    <w:rsid w:val="00B47CAC"/>
    <w:rsid w:val="00B50B28"/>
    <w:rsid w:val="00B512F2"/>
    <w:rsid w:val="00B51CAA"/>
    <w:rsid w:val="00B52898"/>
    <w:rsid w:val="00B52FE3"/>
    <w:rsid w:val="00B535F2"/>
    <w:rsid w:val="00B536DB"/>
    <w:rsid w:val="00B53E5E"/>
    <w:rsid w:val="00B5683A"/>
    <w:rsid w:val="00B56921"/>
    <w:rsid w:val="00B570F3"/>
    <w:rsid w:val="00B571C3"/>
    <w:rsid w:val="00B5738D"/>
    <w:rsid w:val="00B5791A"/>
    <w:rsid w:val="00B57E20"/>
    <w:rsid w:val="00B60732"/>
    <w:rsid w:val="00B60919"/>
    <w:rsid w:val="00B6129A"/>
    <w:rsid w:val="00B62476"/>
    <w:rsid w:val="00B62A2A"/>
    <w:rsid w:val="00B63597"/>
    <w:rsid w:val="00B636CE"/>
    <w:rsid w:val="00B64DEE"/>
    <w:rsid w:val="00B65629"/>
    <w:rsid w:val="00B66188"/>
    <w:rsid w:val="00B67260"/>
    <w:rsid w:val="00B709DB"/>
    <w:rsid w:val="00B70FBD"/>
    <w:rsid w:val="00B71038"/>
    <w:rsid w:val="00B71984"/>
    <w:rsid w:val="00B71AD9"/>
    <w:rsid w:val="00B71B17"/>
    <w:rsid w:val="00B73966"/>
    <w:rsid w:val="00B73AD3"/>
    <w:rsid w:val="00B7434D"/>
    <w:rsid w:val="00B768C4"/>
    <w:rsid w:val="00B7780A"/>
    <w:rsid w:val="00B77F75"/>
    <w:rsid w:val="00B80C3A"/>
    <w:rsid w:val="00B82222"/>
    <w:rsid w:val="00B83E59"/>
    <w:rsid w:val="00B85302"/>
    <w:rsid w:val="00B86C61"/>
    <w:rsid w:val="00B87D79"/>
    <w:rsid w:val="00B90767"/>
    <w:rsid w:val="00B91572"/>
    <w:rsid w:val="00B91AAC"/>
    <w:rsid w:val="00B92C8A"/>
    <w:rsid w:val="00B93C27"/>
    <w:rsid w:val="00B946EE"/>
    <w:rsid w:val="00B946FC"/>
    <w:rsid w:val="00B94FA9"/>
    <w:rsid w:val="00B96128"/>
    <w:rsid w:val="00B96259"/>
    <w:rsid w:val="00B96DFE"/>
    <w:rsid w:val="00B971C8"/>
    <w:rsid w:val="00BA0597"/>
    <w:rsid w:val="00BA0AC5"/>
    <w:rsid w:val="00BA134F"/>
    <w:rsid w:val="00BA154D"/>
    <w:rsid w:val="00BA1AF9"/>
    <w:rsid w:val="00BA2779"/>
    <w:rsid w:val="00BA320F"/>
    <w:rsid w:val="00BA3E9B"/>
    <w:rsid w:val="00BA5565"/>
    <w:rsid w:val="00BA5EB9"/>
    <w:rsid w:val="00BA605F"/>
    <w:rsid w:val="00BA789B"/>
    <w:rsid w:val="00BA7AD7"/>
    <w:rsid w:val="00BB05F9"/>
    <w:rsid w:val="00BB0779"/>
    <w:rsid w:val="00BB0804"/>
    <w:rsid w:val="00BB1565"/>
    <w:rsid w:val="00BB255D"/>
    <w:rsid w:val="00BB2E43"/>
    <w:rsid w:val="00BB2E5B"/>
    <w:rsid w:val="00BB2EF3"/>
    <w:rsid w:val="00BB3333"/>
    <w:rsid w:val="00BB3535"/>
    <w:rsid w:val="00BB37FC"/>
    <w:rsid w:val="00BB4367"/>
    <w:rsid w:val="00BB4D69"/>
    <w:rsid w:val="00BB53A8"/>
    <w:rsid w:val="00BB5BEA"/>
    <w:rsid w:val="00BB5E1F"/>
    <w:rsid w:val="00BB6245"/>
    <w:rsid w:val="00BB6631"/>
    <w:rsid w:val="00BC0797"/>
    <w:rsid w:val="00BC1566"/>
    <w:rsid w:val="00BC1F5C"/>
    <w:rsid w:val="00BC2A61"/>
    <w:rsid w:val="00BC525E"/>
    <w:rsid w:val="00BC5A93"/>
    <w:rsid w:val="00BC5CE5"/>
    <w:rsid w:val="00BC5EFA"/>
    <w:rsid w:val="00BC6332"/>
    <w:rsid w:val="00BC69C7"/>
    <w:rsid w:val="00BD10F4"/>
    <w:rsid w:val="00BD1421"/>
    <w:rsid w:val="00BD15D3"/>
    <w:rsid w:val="00BD1677"/>
    <w:rsid w:val="00BD177E"/>
    <w:rsid w:val="00BD1D99"/>
    <w:rsid w:val="00BD2B48"/>
    <w:rsid w:val="00BD2B4C"/>
    <w:rsid w:val="00BD3224"/>
    <w:rsid w:val="00BD361E"/>
    <w:rsid w:val="00BD3E4B"/>
    <w:rsid w:val="00BD416E"/>
    <w:rsid w:val="00BD463D"/>
    <w:rsid w:val="00BD4AD2"/>
    <w:rsid w:val="00BD590F"/>
    <w:rsid w:val="00BD5BE7"/>
    <w:rsid w:val="00BD61AB"/>
    <w:rsid w:val="00BE12ED"/>
    <w:rsid w:val="00BE17F3"/>
    <w:rsid w:val="00BE2B52"/>
    <w:rsid w:val="00BE2FD3"/>
    <w:rsid w:val="00BE334E"/>
    <w:rsid w:val="00BE3880"/>
    <w:rsid w:val="00BE45A5"/>
    <w:rsid w:val="00BE4C81"/>
    <w:rsid w:val="00BE55EE"/>
    <w:rsid w:val="00BE5B7B"/>
    <w:rsid w:val="00BE6EBE"/>
    <w:rsid w:val="00BE7C6F"/>
    <w:rsid w:val="00BE7D08"/>
    <w:rsid w:val="00BF035B"/>
    <w:rsid w:val="00BF08B9"/>
    <w:rsid w:val="00BF0DA0"/>
    <w:rsid w:val="00BF1A18"/>
    <w:rsid w:val="00BF1B98"/>
    <w:rsid w:val="00BF1C59"/>
    <w:rsid w:val="00BF2708"/>
    <w:rsid w:val="00BF2B6E"/>
    <w:rsid w:val="00BF4E32"/>
    <w:rsid w:val="00BF51A2"/>
    <w:rsid w:val="00BF51F5"/>
    <w:rsid w:val="00BF5EE1"/>
    <w:rsid w:val="00BF72FB"/>
    <w:rsid w:val="00BF7892"/>
    <w:rsid w:val="00BF7ABA"/>
    <w:rsid w:val="00BF7BAC"/>
    <w:rsid w:val="00BF7EF2"/>
    <w:rsid w:val="00C009AB"/>
    <w:rsid w:val="00C00C66"/>
    <w:rsid w:val="00C00D8C"/>
    <w:rsid w:val="00C00E42"/>
    <w:rsid w:val="00C012BB"/>
    <w:rsid w:val="00C0153E"/>
    <w:rsid w:val="00C0184F"/>
    <w:rsid w:val="00C01A62"/>
    <w:rsid w:val="00C01A63"/>
    <w:rsid w:val="00C01BD8"/>
    <w:rsid w:val="00C020ED"/>
    <w:rsid w:val="00C032F9"/>
    <w:rsid w:val="00C03321"/>
    <w:rsid w:val="00C038D0"/>
    <w:rsid w:val="00C03A6B"/>
    <w:rsid w:val="00C04C36"/>
    <w:rsid w:val="00C06362"/>
    <w:rsid w:val="00C0636B"/>
    <w:rsid w:val="00C0639C"/>
    <w:rsid w:val="00C068F3"/>
    <w:rsid w:val="00C06AAC"/>
    <w:rsid w:val="00C06C73"/>
    <w:rsid w:val="00C06CDE"/>
    <w:rsid w:val="00C06D66"/>
    <w:rsid w:val="00C06E7F"/>
    <w:rsid w:val="00C077CD"/>
    <w:rsid w:val="00C128C1"/>
    <w:rsid w:val="00C128F2"/>
    <w:rsid w:val="00C12AD7"/>
    <w:rsid w:val="00C12C07"/>
    <w:rsid w:val="00C135BD"/>
    <w:rsid w:val="00C13BDF"/>
    <w:rsid w:val="00C13F69"/>
    <w:rsid w:val="00C14487"/>
    <w:rsid w:val="00C145F5"/>
    <w:rsid w:val="00C15CCB"/>
    <w:rsid w:val="00C16354"/>
    <w:rsid w:val="00C16D4F"/>
    <w:rsid w:val="00C172C7"/>
    <w:rsid w:val="00C207CD"/>
    <w:rsid w:val="00C214E3"/>
    <w:rsid w:val="00C21BC1"/>
    <w:rsid w:val="00C21CA7"/>
    <w:rsid w:val="00C21DDA"/>
    <w:rsid w:val="00C21FC5"/>
    <w:rsid w:val="00C222C3"/>
    <w:rsid w:val="00C223E8"/>
    <w:rsid w:val="00C229BB"/>
    <w:rsid w:val="00C2474C"/>
    <w:rsid w:val="00C25179"/>
    <w:rsid w:val="00C2581C"/>
    <w:rsid w:val="00C26328"/>
    <w:rsid w:val="00C27116"/>
    <w:rsid w:val="00C27AD8"/>
    <w:rsid w:val="00C27CBD"/>
    <w:rsid w:val="00C31BAD"/>
    <w:rsid w:val="00C31E23"/>
    <w:rsid w:val="00C31E7D"/>
    <w:rsid w:val="00C3221D"/>
    <w:rsid w:val="00C32976"/>
    <w:rsid w:val="00C329A0"/>
    <w:rsid w:val="00C32CA4"/>
    <w:rsid w:val="00C341DB"/>
    <w:rsid w:val="00C3439C"/>
    <w:rsid w:val="00C348E0"/>
    <w:rsid w:val="00C35756"/>
    <w:rsid w:val="00C35957"/>
    <w:rsid w:val="00C35AC4"/>
    <w:rsid w:val="00C35E0B"/>
    <w:rsid w:val="00C36877"/>
    <w:rsid w:val="00C41D39"/>
    <w:rsid w:val="00C41F4D"/>
    <w:rsid w:val="00C42590"/>
    <w:rsid w:val="00C429C8"/>
    <w:rsid w:val="00C429F4"/>
    <w:rsid w:val="00C42BC0"/>
    <w:rsid w:val="00C42CFD"/>
    <w:rsid w:val="00C4351C"/>
    <w:rsid w:val="00C4374D"/>
    <w:rsid w:val="00C447ED"/>
    <w:rsid w:val="00C44874"/>
    <w:rsid w:val="00C45DBC"/>
    <w:rsid w:val="00C465AA"/>
    <w:rsid w:val="00C469CD"/>
    <w:rsid w:val="00C46CC5"/>
    <w:rsid w:val="00C471F2"/>
    <w:rsid w:val="00C47680"/>
    <w:rsid w:val="00C47C9F"/>
    <w:rsid w:val="00C47CC0"/>
    <w:rsid w:val="00C5049D"/>
    <w:rsid w:val="00C528DD"/>
    <w:rsid w:val="00C52B73"/>
    <w:rsid w:val="00C52E4E"/>
    <w:rsid w:val="00C5316D"/>
    <w:rsid w:val="00C532CF"/>
    <w:rsid w:val="00C5357C"/>
    <w:rsid w:val="00C536AD"/>
    <w:rsid w:val="00C53A25"/>
    <w:rsid w:val="00C53BC4"/>
    <w:rsid w:val="00C53D08"/>
    <w:rsid w:val="00C53DAC"/>
    <w:rsid w:val="00C54CE2"/>
    <w:rsid w:val="00C54ED8"/>
    <w:rsid w:val="00C5562F"/>
    <w:rsid w:val="00C55917"/>
    <w:rsid w:val="00C57DF0"/>
    <w:rsid w:val="00C60461"/>
    <w:rsid w:val="00C60CE0"/>
    <w:rsid w:val="00C60FBC"/>
    <w:rsid w:val="00C61474"/>
    <w:rsid w:val="00C6246C"/>
    <w:rsid w:val="00C6254A"/>
    <w:rsid w:val="00C650D8"/>
    <w:rsid w:val="00C65255"/>
    <w:rsid w:val="00C66780"/>
    <w:rsid w:val="00C671F9"/>
    <w:rsid w:val="00C70867"/>
    <w:rsid w:val="00C708BF"/>
    <w:rsid w:val="00C71230"/>
    <w:rsid w:val="00C7163A"/>
    <w:rsid w:val="00C717BD"/>
    <w:rsid w:val="00C71AC1"/>
    <w:rsid w:val="00C7210B"/>
    <w:rsid w:val="00C7252C"/>
    <w:rsid w:val="00C72FE8"/>
    <w:rsid w:val="00C74406"/>
    <w:rsid w:val="00C747CD"/>
    <w:rsid w:val="00C74820"/>
    <w:rsid w:val="00C7594C"/>
    <w:rsid w:val="00C75D58"/>
    <w:rsid w:val="00C76525"/>
    <w:rsid w:val="00C76AA2"/>
    <w:rsid w:val="00C76CE8"/>
    <w:rsid w:val="00C77122"/>
    <w:rsid w:val="00C80016"/>
    <w:rsid w:val="00C80861"/>
    <w:rsid w:val="00C80D01"/>
    <w:rsid w:val="00C80D09"/>
    <w:rsid w:val="00C81B4E"/>
    <w:rsid w:val="00C81EDA"/>
    <w:rsid w:val="00C8265A"/>
    <w:rsid w:val="00C8305A"/>
    <w:rsid w:val="00C83835"/>
    <w:rsid w:val="00C843F8"/>
    <w:rsid w:val="00C84992"/>
    <w:rsid w:val="00C84C70"/>
    <w:rsid w:val="00C84E3C"/>
    <w:rsid w:val="00C84F7D"/>
    <w:rsid w:val="00C85196"/>
    <w:rsid w:val="00C85869"/>
    <w:rsid w:val="00C85A28"/>
    <w:rsid w:val="00C860D9"/>
    <w:rsid w:val="00C901FE"/>
    <w:rsid w:val="00C90797"/>
    <w:rsid w:val="00C90867"/>
    <w:rsid w:val="00C90B7B"/>
    <w:rsid w:val="00C90CD1"/>
    <w:rsid w:val="00C90F1D"/>
    <w:rsid w:val="00C91327"/>
    <w:rsid w:val="00C91961"/>
    <w:rsid w:val="00C91F97"/>
    <w:rsid w:val="00C922CF"/>
    <w:rsid w:val="00C960A7"/>
    <w:rsid w:val="00C965C2"/>
    <w:rsid w:val="00C966E2"/>
    <w:rsid w:val="00C96816"/>
    <w:rsid w:val="00C96890"/>
    <w:rsid w:val="00C97070"/>
    <w:rsid w:val="00C970B4"/>
    <w:rsid w:val="00C978C9"/>
    <w:rsid w:val="00C97AD7"/>
    <w:rsid w:val="00CA0725"/>
    <w:rsid w:val="00CA0BD4"/>
    <w:rsid w:val="00CA31E5"/>
    <w:rsid w:val="00CA3E4C"/>
    <w:rsid w:val="00CA415E"/>
    <w:rsid w:val="00CA5203"/>
    <w:rsid w:val="00CA58DE"/>
    <w:rsid w:val="00CA5A27"/>
    <w:rsid w:val="00CA5AD7"/>
    <w:rsid w:val="00CA6C8C"/>
    <w:rsid w:val="00CA76DA"/>
    <w:rsid w:val="00CB018D"/>
    <w:rsid w:val="00CB094B"/>
    <w:rsid w:val="00CB1439"/>
    <w:rsid w:val="00CB1694"/>
    <w:rsid w:val="00CB19B9"/>
    <w:rsid w:val="00CB2D96"/>
    <w:rsid w:val="00CB4927"/>
    <w:rsid w:val="00CB4BC6"/>
    <w:rsid w:val="00CB556B"/>
    <w:rsid w:val="00CB5793"/>
    <w:rsid w:val="00CB5CCE"/>
    <w:rsid w:val="00CB609C"/>
    <w:rsid w:val="00CB649D"/>
    <w:rsid w:val="00CB703E"/>
    <w:rsid w:val="00CC136E"/>
    <w:rsid w:val="00CC153E"/>
    <w:rsid w:val="00CC16D7"/>
    <w:rsid w:val="00CC3D1A"/>
    <w:rsid w:val="00CC3D7C"/>
    <w:rsid w:val="00CC3EC6"/>
    <w:rsid w:val="00CC4249"/>
    <w:rsid w:val="00CC4B6A"/>
    <w:rsid w:val="00CC4C8E"/>
    <w:rsid w:val="00CC568F"/>
    <w:rsid w:val="00CC5B26"/>
    <w:rsid w:val="00CC65FD"/>
    <w:rsid w:val="00CC7195"/>
    <w:rsid w:val="00CC7A23"/>
    <w:rsid w:val="00CD0DA4"/>
    <w:rsid w:val="00CD13E4"/>
    <w:rsid w:val="00CD17C0"/>
    <w:rsid w:val="00CD1D7A"/>
    <w:rsid w:val="00CD21F9"/>
    <w:rsid w:val="00CD292D"/>
    <w:rsid w:val="00CD33E0"/>
    <w:rsid w:val="00CD4CE1"/>
    <w:rsid w:val="00CD4E9A"/>
    <w:rsid w:val="00CD5435"/>
    <w:rsid w:val="00CD5485"/>
    <w:rsid w:val="00CD58CE"/>
    <w:rsid w:val="00CD5B7F"/>
    <w:rsid w:val="00CD612F"/>
    <w:rsid w:val="00CD690C"/>
    <w:rsid w:val="00CD7A4D"/>
    <w:rsid w:val="00CE051C"/>
    <w:rsid w:val="00CE0DA1"/>
    <w:rsid w:val="00CE18BA"/>
    <w:rsid w:val="00CE1F3A"/>
    <w:rsid w:val="00CE474E"/>
    <w:rsid w:val="00CE4B3D"/>
    <w:rsid w:val="00CE4B57"/>
    <w:rsid w:val="00CE5388"/>
    <w:rsid w:val="00CE563A"/>
    <w:rsid w:val="00CE69DF"/>
    <w:rsid w:val="00CE727E"/>
    <w:rsid w:val="00CE76F8"/>
    <w:rsid w:val="00CE7B84"/>
    <w:rsid w:val="00CF1343"/>
    <w:rsid w:val="00CF2295"/>
    <w:rsid w:val="00CF3543"/>
    <w:rsid w:val="00CF375D"/>
    <w:rsid w:val="00CF4B0D"/>
    <w:rsid w:val="00CF4C66"/>
    <w:rsid w:val="00CF4DA7"/>
    <w:rsid w:val="00CF52A5"/>
    <w:rsid w:val="00CF5B27"/>
    <w:rsid w:val="00CF63CC"/>
    <w:rsid w:val="00CF6A07"/>
    <w:rsid w:val="00D007E9"/>
    <w:rsid w:val="00D013EB"/>
    <w:rsid w:val="00D0165C"/>
    <w:rsid w:val="00D01DF2"/>
    <w:rsid w:val="00D01E51"/>
    <w:rsid w:val="00D031A0"/>
    <w:rsid w:val="00D03882"/>
    <w:rsid w:val="00D03A99"/>
    <w:rsid w:val="00D03DE4"/>
    <w:rsid w:val="00D03FD0"/>
    <w:rsid w:val="00D04833"/>
    <w:rsid w:val="00D04982"/>
    <w:rsid w:val="00D04C9F"/>
    <w:rsid w:val="00D059EC"/>
    <w:rsid w:val="00D05A45"/>
    <w:rsid w:val="00D05E28"/>
    <w:rsid w:val="00D0600F"/>
    <w:rsid w:val="00D06936"/>
    <w:rsid w:val="00D06F7D"/>
    <w:rsid w:val="00D07271"/>
    <w:rsid w:val="00D075E1"/>
    <w:rsid w:val="00D07BBA"/>
    <w:rsid w:val="00D07E74"/>
    <w:rsid w:val="00D102B0"/>
    <w:rsid w:val="00D10F43"/>
    <w:rsid w:val="00D120EB"/>
    <w:rsid w:val="00D12435"/>
    <w:rsid w:val="00D14229"/>
    <w:rsid w:val="00D1465E"/>
    <w:rsid w:val="00D14FD0"/>
    <w:rsid w:val="00D15556"/>
    <w:rsid w:val="00D15FCD"/>
    <w:rsid w:val="00D161DF"/>
    <w:rsid w:val="00D163DB"/>
    <w:rsid w:val="00D169FA"/>
    <w:rsid w:val="00D17B42"/>
    <w:rsid w:val="00D2012F"/>
    <w:rsid w:val="00D20415"/>
    <w:rsid w:val="00D207D8"/>
    <w:rsid w:val="00D20E97"/>
    <w:rsid w:val="00D21D58"/>
    <w:rsid w:val="00D220C0"/>
    <w:rsid w:val="00D221EC"/>
    <w:rsid w:val="00D2256B"/>
    <w:rsid w:val="00D2345F"/>
    <w:rsid w:val="00D23D9F"/>
    <w:rsid w:val="00D24632"/>
    <w:rsid w:val="00D268B0"/>
    <w:rsid w:val="00D269F5"/>
    <w:rsid w:val="00D27571"/>
    <w:rsid w:val="00D277A6"/>
    <w:rsid w:val="00D27AA0"/>
    <w:rsid w:val="00D301AF"/>
    <w:rsid w:val="00D31472"/>
    <w:rsid w:val="00D315F8"/>
    <w:rsid w:val="00D323D4"/>
    <w:rsid w:val="00D328DD"/>
    <w:rsid w:val="00D329E7"/>
    <w:rsid w:val="00D3323C"/>
    <w:rsid w:val="00D33C9D"/>
    <w:rsid w:val="00D33F15"/>
    <w:rsid w:val="00D341EC"/>
    <w:rsid w:val="00D3486E"/>
    <w:rsid w:val="00D34B24"/>
    <w:rsid w:val="00D3699F"/>
    <w:rsid w:val="00D37215"/>
    <w:rsid w:val="00D3746A"/>
    <w:rsid w:val="00D37904"/>
    <w:rsid w:val="00D37CF0"/>
    <w:rsid w:val="00D40609"/>
    <w:rsid w:val="00D40E7F"/>
    <w:rsid w:val="00D414AB"/>
    <w:rsid w:val="00D42E44"/>
    <w:rsid w:val="00D42E79"/>
    <w:rsid w:val="00D439F5"/>
    <w:rsid w:val="00D449CC"/>
    <w:rsid w:val="00D44E90"/>
    <w:rsid w:val="00D45585"/>
    <w:rsid w:val="00D45646"/>
    <w:rsid w:val="00D46233"/>
    <w:rsid w:val="00D46A92"/>
    <w:rsid w:val="00D4769C"/>
    <w:rsid w:val="00D47812"/>
    <w:rsid w:val="00D50509"/>
    <w:rsid w:val="00D51071"/>
    <w:rsid w:val="00D51514"/>
    <w:rsid w:val="00D519DF"/>
    <w:rsid w:val="00D51D16"/>
    <w:rsid w:val="00D52F58"/>
    <w:rsid w:val="00D5341F"/>
    <w:rsid w:val="00D53895"/>
    <w:rsid w:val="00D53AC9"/>
    <w:rsid w:val="00D5453B"/>
    <w:rsid w:val="00D54736"/>
    <w:rsid w:val="00D54A5F"/>
    <w:rsid w:val="00D5566D"/>
    <w:rsid w:val="00D55A1B"/>
    <w:rsid w:val="00D55C47"/>
    <w:rsid w:val="00D57616"/>
    <w:rsid w:val="00D57DD4"/>
    <w:rsid w:val="00D6197C"/>
    <w:rsid w:val="00D64478"/>
    <w:rsid w:val="00D64984"/>
    <w:rsid w:val="00D64BEF"/>
    <w:rsid w:val="00D6546E"/>
    <w:rsid w:val="00D65F09"/>
    <w:rsid w:val="00D65FFA"/>
    <w:rsid w:val="00D66AD7"/>
    <w:rsid w:val="00D67343"/>
    <w:rsid w:val="00D70442"/>
    <w:rsid w:val="00D70E5E"/>
    <w:rsid w:val="00D710D3"/>
    <w:rsid w:val="00D7272D"/>
    <w:rsid w:val="00D72CA1"/>
    <w:rsid w:val="00D7362A"/>
    <w:rsid w:val="00D73B9A"/>
    <w:rsid w:val="00D73E0A"/>
    <w:rsid w:val="00D73F94"/>
    <w:rsid w:val="00D73FF9"/>
    <w:rsid w:val="00D754EF"/>
    <w:rsid w:val="00D75A55"/>
    <w:rsid w:val="00D7661D"/>
    <w:rsid w:val="00D7714B"/>
    <w:rsid w:val="00D7787F"/>
    <w:rsid w:val="00D77C26"/>
    <w:rsid w:val="00D80B92"/>
    <w:rsid w:val="00D820A4"/>
    <w:rsid w:val="00D82D7C"/>
    <w:rsid w:val="00D82E34"/>
    <w:rsid w:val="00D83054"/>
    <w:rsid w:val="00D8313E"/>
    <w:rsid w:val="00D834BD"/>
    <w:rsid w:val="00D845AC"/>
    <w:rsid w:val="00D84805"/>
    <w:rsid w:val="00D84C05"/>
    <w:rsid w:val="00D85C51"/>
    <w:rsid w:val="00D86672"/>
    <w:rsid w:val="00D87BC4"/>
    <w:rsid w:val="00D90DEC"/>
    <w:rsid w:val="00D91A3F"/>
    <w:rsid w:val="00D93D08"/>
    <w:rsid w:val="00D93D11"/>
    <w:rsid w:val="00D93F4D"/>
    <w:rsid w:val="00D9464E"/>
    <w:rsid w:val="00D94B08"/>
    <w:rsid w:val="00D94BCC"/>
    <w:rsid w:val="00D95A97"/>
    <w:rsid w:val="00D95EA9"/>
    <w:rsid w:val="00D96ADA"/>
    <w:rsid w:val="00D96B7F"/>
    <w:rsid w:val="00DA14B9"/>
    <w:rsid w:val="00DA1FFE"/>
    <w:rsid w:val="00DA20A4"/>
    <w:rsid w:val="00DA275F"/>
    <w:rsid w:val="00DA2BE8"/>
    <w:rsid w:val="00DA2CBF"/>
    <w:rsid w:val="00DA2E09"/>
    <w:rsid w:val="00DA365C"/>
    <w:rsid w:val="00DA3D04"/>
    <w:rsid w:val="00DA4307"/>
    <w:rsid w:val="00DA4969"/>
    <w:rsid w:val="00DA4EA0"/>
    <w:rsid w:val="00DA5C87"/>
    <w:rsid w:val="00DA6348"/>
    <w:rsid w:val="00DA6444"/>
    <w:rsid w:val="00DA6CD7"/>
    <w:rsid w:val="00DA70CD"/>
    <w:rsid w:val="00DA72CA"/>
    <w:rsid w:val="00DA7A8D"/>
    <w:rsid w:val="00DB0AF2"/>
    <w:rsid w:val="00DB1359"/>
    <w:rsid w:val="00DB23AD"/>
    <w:rsid w:val="00DB2A2B"/>
    <w:rsid w:val="00DB3215"/>
    <w:rsid w:val="00DB3EE9"/>
    <w:rsid w:val="00DB465F"/>
    <w:rsid w:val="00DB4817"/>
    <w:rsid w:val="00DB50C5"/>
    <w:rsid w:val="00DB5D98"/>
    <w:rsid w:val="00DB6971"/>
    <w:rsid w:val="00DB719A"/>
    <w:rsid w:val="00DB7312"/>
    <w:rsid w:val="00DB7606"/>
    <w:rsid w:val="00DB7700"/>
    <w:rsid w:val="00DC05E2"/>
    <w:rsid w:val="00DC074D"/>
    <w:rsid w:val="00DC0FC7"/>
    <w:rsid w:val="00DC13AD"/>
    <w:rsid w:val="00DC1EDC"/>
    <w:rsid w:val="00DC1EDE"/>
    <w:rsid w:val="00DC237A"/>
    <w:rsid w:val="00DC2B04"/>
    <w:rsid w:val="00DC3A14"/>
    <w:rsid w:val="00DC4837"/>
    <w:rsid w:val="00DC58BE"/>
    <w:rsid w:val="00DD0C19"/>
    <w:rsid w:val="00DD11DE"/>
    <w:rsid w:val="00DD16AE"/>
    <w:rsid w:val="00DD1806"/>
    <w:rsid w:val="00DD1926"/>
    <w:rsid w:val="00DD21FF"/>
    <w:rsid w:val="00DD3C0B"/>
    <w:rsid w:val="00DD41FF"/>
    <w:rsid w:val="00DD4410"/>
    <w:rsid w:val="00DD4B02"/>
    <w:rsid w:val="00DD4B42"/>
    <w:rsid w:val="00DD5330"/>
    <w:rsid w:val="00DD5457"/>
    <w:rsid w:val="00DD6A4F"/>
    <w:rsid w:val="00DD78B7"/>
    <w:rsid w:val="00DD7931"/>
    <w:rsid w:val="00DE014D"/>
    <w:rsid w:val="00DE07D3"/>
    <w:rsid w:val="00DE085C"/>
    <w:rsid w:val="00DE0D04"/>
    <w:rsid w:val="00DE0D9E"/>
    <w:rsid w:val="00DE1D08"/>
    <w:rsid w:val="00DE243B"/>
    <w:rsid w:val="00DE39A4"/>
    <w:rsid w:val="00DE3EAD"/>
    <w:rsid w:val="00DE4654"/>
    <w:rsid w:val="00DE4F97"/>
    <w:rsid w:val="00DE5155"/>
    <w:rsid w:val="00DE5DB0"/>
    <w:rsid w:val="00DE6B46"/>
    <w:rsid w:val="00DE78AB"/>
    <w:rsid w:val="00DE7973"/>
    <w:rsid w:val="00DE7AF2"/>
    <w:rsid w:val="00DF0722"/>
    <w:rsid w:val="00DF2005"/>
    <w:rsid w:val="00DF258A"/>
    <w:rsid w:val="00DF28E8"/>
    <w:rsid w:val="00DF29D6"/>
    <w:rsid w:val="00DF2CD8"/>
    <w:rsid w:val="00DF37EA"/>
    <w:rsid w:val="00DF39F0"/>
    <w:rsid w:val="00DF45B9"/>
    <w:rsid w:val="00DF4689"/>
    <w:rsid w:val="00DF48BC"/>
    <w:rsid w:val="00DF51C2"/>
    <w:rsid w:val="00DF547A"/>
    <w:rsid w:val="00DF59DD"/>
    <w:rsid w:val="00DF5A72"/>
    <w:rsid w:val="00DF6AAA"/>
    <w:rsid w:val="00DF7F18"/>
    <w:rsid w:val="00E00299"/>
    <w:rsid w:val="00E002C2"/>
    <w:rsid w:val="00E007E3"/>
    <w:rsid w:val="00E00B12"/>
    <w:rsid w:val="00E01DFC"/>
    <w:rsid w:val="00E03300"/>
    <w:rsid w:val="00E03525"/>
    <w:rsid w:val="00E036AE"/>
    <w:rsid w:val="00E05F53"/>
    <w:rsid w:val="00E0602F"/>
    <w:rsid w:val="00E060C8"/>
    <w:rsid w:val="00E06250"/>
    <w:rsid w:val="00E066E8"/>
    <w:rsid w:val="00E07C97"/>
    <w:rsid w:val="00E10917"/>
    <w:rsid w:val="00E10F8C"/>
    <w:rsid w:val="00E118D9"/>
    <w:rsid w:val="00E127E5"/>
    <w:rsid w:val="00E1318F"/>
    <w:rsid w:val="00E15048"/>
    <w:rsid w:val="00E15123"/>
    <w:rsid w:val="00E15529"/>
    <w:rsid w:val="00E16C68"/>
    <w:rsid w:val="00E177DA"/>
    <w:rsid w:val="00E17D84"/>
    <w:rsid w:val="00E200F9"/>
    <w:rsid w:val="00E2040E"/>
    <w:rsid w:val="00E211C7"/>
    <w:rsid w:val="00E22B05"/>
    <w:rsid w:val="00E22D6C"/>
    <w:rsid w:val="00E24111"/>
    <w:rsid w:val="00E268EF"/>
    <w:rsid w:val="00E27223"/>
    <w:rsid w:val="00E2761D"/>
    <w:rsid w:val="00E27CF0"/>
    <w:rsid w:val="00E300E6"/>
    <w:rsid w:val="00E31E21"/>
    <w:rsid w:val="00E3252F"/>
    <w:rsid w:val="00E32571"/>
    <w:rsid w:val="00E3262F"/>
    <w:rsid w:val="00E3289A"/>
    <w:rsid w:val="00E34A47"/>
    <w:rsid w:val="00E34C1C"/>
    <w:rsid w:val="00E350D8"/>
    <w:rsid w:val="00E3669D"/>
    <w:rsid w:val="00E36CB6"/>
    <w:rsid w:val="00E378FB"/>
    <w:rsid w:val="00E37A2C"/>
    <w:rsid w:val="00E40630"/>
    <w:rsid w:val="00E41129"/>
    <w:rsid w:val="00E41ED2"/>
    <w:rsid w:val="00E4215D"/>
    <w:rsid w:val="00E4248F"/>
    <w:rsid w:val="00E4271D"/>
    <w:rsid w:val="00E4276F"/>
    <w:rsid w:val="00E43199"/>
    <w:rsid w:val="00E432C7"/>
    <w:rsid w:val="00E44330"/>
    <w:rsid w:val="00E44393"/>
    <w:rsid w:val="00E44A88"/>
    <w:rsid w:val="00E4695D"/>
    <w:rsid w:val="00E47013"/>
    <w:rsid w:val="00E507D0"/>
    <w:rsid w:val="00E51830"/>
    <w:rsid w:val="00E518A4"/>
    <w:rsid w:val="00E51AD0"/>
    <w:rsid w:val="00E51AF9"/>
    <w:rsid w:val="00E5287C"/>
    <w:rsid w:val="00E5296C"/>
    <w:rsid w:val="00E533AF"/>
    <w:rsid w:val="00E53542"/>
    <w:rsid w:val="00E535E2"/>
    <w:rsid w:val="00E546A8"/>
    <w:rsid w:val="00E54821"/>
    <w:rsid w:val="00E54C23"/>
    <w:rsid w:val="00E5558E"/>
    <w:rsid w:val="00E555C7"/>
    <w:rsid w:val="00E55A3F"/>
    <w:rsid w:val="00E5615D"/>
    <w:rsid w:val="00E56641"/>
    <w:rsid w:val="00E56953"/>
    <w:rsid w:val="00E56FB3"/>
    <w:rsid w:val="00E602B8"/>
    <w:rsid w:val="00E615B3"/>
    <w:rsid w:val="00E618F0"/>
    <w:rsid w:val="00E62203"/>
    <w:rsid w:val="00E643AE"/>
    <w:rsid w:val="00E64460"/>
    <w:rsid w:val="00E64666"/>
    <w:rsid w:val="00E646F7"/>
    <w:rsid w:val="00E651AE"/>
    <w:rsid w:val="00E65DBA"/>
    <w:rsid w:val="00E66179"/>
    <w:rsid w:val="00E704B4"/>
    <w:rsid w:val="00E704C1"/>
    <w:rsid w:val="00E711DB"/>
    <w:rsid w:val="00E7223E"/>
    <w:rsid w:val="00E72261"/>
    <w:rsid w:val="00E723D6"/>
    <w:rsid w:val="00E725B9"/>
    <w:rsid w:val="00E72B52"/>
    <w:rsid w:val="00E72C22"/>
    <w:rsid w:val="00E73A49"/>
    <w:rsid w:val="00E73E28"/>
    <w:rsid w:val="00E73F10"/>
    <w:rsid w:val="00E74A62"/>
    <w:rsid w:val="00E74FF9"/>
    <w:rsid w:val="00E75073"/>
    <w:rsid w:val="00E75078"/>
    <w:rsid w:val="00E753D6"/>
    <w:rsid w:val="00E75673"/>
    <w:rsid w:val="00E7651E"/>
    <w:rsid w:val="00E76A47"/>
    <w:rsid w:val="00E772C0"/>
    <w:rsid w:val="00E77C48"/>
    <w:rsid w:val="00E77F92"/>
    <w:rsid w:val="00E77FE3"/>
    <w:rsid w:val="00E803D3"/>
    <w:rsid w:val="00E808B7"/>
    <w:rsid w:val="00E822D1"/>
    <w:rsid w:val="00E8269A"/>
    <w:rsid w:val="00E84159"/>
    <w:rsid w:val="00E8539B"/>
    <w:rsid w:val="00E85751"/>
    <w:rsid w:val="00E86797"/>
    <w:rsid w:val="00E87595"/>
    <w:rsid w:val="00E87E9E"/>
    <w:rsid w:val="00E87F5A"/>
    <w:rsid w:val="00E90E61"/>
    <w:rsid w:val="00E91834"/>
    <w:rsid w:val="00E91FB5"/>
    <w:rsid w:val="00E9240C"/>
    <w:rsid w:val="00E9289D"/>
    <w:rsid w:val="00E932B5"/>
    <w:rsid w:val="00E93747"/>
    <w:rsid w:val="00E9378B"/>
    <w:rsid w:val="00E94159"/>
    <w:rsid w:val="00E944F8"/>
    <w:rsid w:val="00E94F55"/>
    <w:rsid w:val="00E953BA"/>
    <w:rsid w:val="00E95914"/>
    <w:rsid w:val="00E97BB7"/>
    <w:rsid w:val="00EA2715"/>
    <w:rsid w:val="00EA29A4"/>
    <w:rsid w:val="00EA342F"/>
    <w:rsid w:val="00EA42D9"/>
    <w:rsid w:val="00EA502F"/>
    <w:rsid w:val="00EA6BE1"/>
    <w:rsid w:val="00EB0407"/>
    <w:rsid w:val="00EB05BD"/>
    <w:rsid w:val="00EB0A8D"/>
    <w:rsid w:val="00EB0C74"/>
    <w:rsid w:val="00EB1A49"/>
    <w:rsid w:val="00EB1ABC"/>
    <w:rsid w:val="00EB239D"/>
    <w:rsid w:val="00EB3CBB"/>
    <w:rsid w:val="00EB432D"/>
    <w:rsid w:val="00EB4E68"/>
    <w:rsid w:val="00EB5810"/>
    <w:rsid w:val="00EB72B3"/>
    <w:rsid w:val="00EC14CD"/>
    <w:rsid w:val="00EC17B5"/>
    <w:rsid w:val="00EC314B"/>
    <w:rsid w:val="00EC3257"/>
    <w:rsid w:val="00EC33B2"/>
    <w:rsid w:val="00EC385A"/>
    <w:rsid w:val="00EC3EA9"/>
    <w:rsid w:val="00EC471E"/>
    <w:rsid w:val="00EC477E"/>
    <w:rsid w:val="00EC4A32"/>
    <w:rsid w:val="00EC4C02"/>
    <w:rsid w:val="00EC4FDB"/>
    <w:rsid w:val="00EC5258"/>
    <w:rsid w:val="00EC52B8"/>
    <w:rsid w:val="00EC5366"/>
    <w:rsid w:val="00EC55BC"/>
    <w:rsid w:val="00EC58F7"/>
    <w:rsid w:val="00EC6EE4"/>
    <w:rsid w:val="00EC71D7"/>
    <w:rsid w:val="00EC7262"/>
    <w:rsid w:val="00ED034E"/>
    <w:rsid w:val="00ED039E"/>
    <w:rsid w:val="00ED03CE"/>
    <w:rsid w:val="00ED0E53"/>
    <w:rsid w:val="00ED0F86"/>
    <w:rsid w:val="00ED0FB1"/>
    <w:rsid w:val="00ED19A8"/>
    <w:rsid w:val="00ED19BB"/>
    <w:rsid w:val="00ED1C66"/>
    <w:rsid w:val="00ED1CCE"/>
    <w:rsid w:val="00ED25F3"/>
    <w:rsid w:val="00ED2FA8"/>
    <w:rsid w:val="00ED3053"/>
    <w:rsid w:val="00ED33E3"/>
    <w:rsid w:val="00ED3E71"/>
    <w:rsid w:val="00ED41C6"/>
    <w:rsid w:val="00ED533D"/>
    <w:rsid w:val="00ED5C01"/>
    <w:rsid w:val="00ED5F44"/>
    <w:rsid w:val="00ED6845"/>
    <w:rsid w:val="00ED6CFD"/>
    <w:rsid w:val="00ED7265"/>
    <w:rsid w:val="00ED749B"/>
    <w:rsid w:val="00EE0D7E"/>
    <w:rsid w:val="00EE0E7B"/>
    <w:rsid w:val="00EE17F6"/>
    <w:rsid w:val="00EE2574"/>
    <w:rsid w:val="00EE3646"/>
    <w:rsid w:val="00EE3BAC"/>
    <w:rsid w:val="00EE437A"/>
    <w:rsid w:val="00EE539C"/>
    <w:rsid w:val="00EE56FF"/>
    <w:rsid w:val="00EE59E4"/>
    <w:rsid w:val="00EE5FCE"/>
    <w:rsid w:val="00EE61BB"/>
    <w:rsid w:val="00EE6C08"/>
    <w:rsid w:val="00EE7EFC"/>
    <w:rsid w:val="00EF0AEC"/>
    <w:rsid w:val="00EF18BD"/>
    <w:rsid w:val="00EF193A"/>
    <w:rsid w:val="00EF1953"/>
    <w:rsid w:val="00EF2238"/>
    <w:rsid w:val="00EF30A6"/>
    <w:rsid w:val="00EF3935"/>
    <w:rsid w:val="00EF3984"/>
    <w:rsid w:val="00EF39F6"/>
    <w:rsid w:val="00EF3DAB"/>
    <w:rsid w:val="00EF3F65"/>
    <w:rsid w:val="00EF4B8E"/>
    <w:rsid w:val="00EF517A"/>
    <w:rsid w:val="00EF53A4"/>
    <w:rsid w:val="00EF656C"/>
    <w:rsid w:val="00EF6824"/>
    <w:rsid w:val="00EF6AA9"/>
    <w:rsid w:val="00EF6E6C"/>
    <w:rsid w:val="00EF7395"/>
    <w:rsid w:val="00EF7CBC"/>
    <w:rsid w:val="00F008A2"/>
    <w:rsid w:val="00F00C2D"/>
    <w:rsid w:val="00F010C5"/>
    <w:rsid w:val="00F019C3"/>
    <w:rsid w:val="00F01DEB"/>
    <w:rsid w:val="00F0225A"/>
    <w:rsid w:val="00F02304"/>
    <w:rsid w:val="00F0337F"/>
    <w:rsid w:val="00F0468E"/>
    <w:rsid w:val="00F04FCB"/>
    <w:rsid w:val="00F04FE3"/>
    <w:rsid w:val="00F05752"/>
    <w:rsid w:val="00F05D57"/>
    <w:rsid w:val="00F06604"/>
    <w:rsid w:val="00F06D69"/>
    <w:rsid w:val="00F07507"/>
    <w:rsid w:val="00F10AD8"/>
    <w:rsid w:val="00F10C09"/>
    <w:rsid w:val="00F10FEF"/>
    <w:rsid w:val="00F111CF"/>
    <w:rsid w:val="00F11A2C"/>
    <w:rsid w:val="00F11B0A"/>
    <w:rsid w:val="00F11BEF"/>
    <w:rsid w:val="00F11D32"/>
    <w:rsid w:val="00F11D43"/>
    <w:rsid w:val="00F12946"/>
    <w:rsid w:val="00F12F0B"/>
    <w:rsid w:val="00F132F3"/>
    <w:rsid w:val="00F1342E"/>
    <w:rsid w:val="00F1387B"/>
    <w:rsid w:val="00F157C3"/>
    <w:rsid w:val="00F15ECD"/>
    <w:rsid w:val="00F15FA8"/>
    <w:rsid w:val="00F1629E"/>
    <w:rsid w:val="00F173B5"/>
    <w:rsid w:val="00F207CB"/>
    <w:rsid w:val="00F21692"/>
    <w:rsid w:val="00F22564"/>
    <w:rsid w:val="00F2282C"/>
    <w:rsid w:val="00F23291"/>
    <w:rsid w:val="00F232AA"/>
    <w:rsid w:val="00F2384C"/>
    <w:rsid w:val="00F240D3"/>
    <w:rsid w:val="00F24B2E"/>
    <w:rsid w:val="00F267F1"/>
    <w:rsid w:val="00F26968"/>
    <w:rsid w:val="00F27092"/>
    <w:rsid w:val="00F309E2"/>
    <w:rsid w:val="00F30AA6"/>
    <w:rsid w:val="00F30D13"/>
    <w:rsid w:val="00F328C4"/>
    <w:rsid w:val="00F32BB1"/>
    <w:rsid w:val="00F32C01"/>
    <w:rsid w:val="00F333DD"/>
    <w:rsid w:val="00F336CA"/>
    <w:rsid w:val="00F3389A"/>
    <w:rsid w:val="00F352B3"/>
    <w:rsid w:val="00F3631B"/>
    <w:rsid w:val="00F3674B"/>
    <w:rsid w:val="00F371BE"/>
    <w:rsid w:val="00F373CD"/>
    <w:rsid w:val="00F4035E"/>
    <w:rsid w:val="00F4120D"/>
    <w:rsid w:val="00F41D8E"/>
    <w:rsid w:val="00F42C7D"/>
    <w:rsid w:val="00F42EA3"/>
    <w:rsid w:val="00F43596"/>
    <w:rsid w:val="00F4370A"/>
    <w:rsid w:val="00F43D7D"/>
    <w:rsid w:val="00F44E5D"/>
    <w:rsid w:val="00F453D3"/>
    <w:rsid w:val="00F455F3"/>
    <w:rsid w:val="00F4583D"/>
    <w:rsid w:val="00F46381"/>
    <w:rsid w:val="00F46634"/>
    <w:rsid w:val="00F50F5A"/>
    <w:rsid w:val="00F513E8"/>
    <w:rsid w:val="00F51773"/>
    <w:rsid w:val="00F5205F"/>
    <w:rsid w:val="00F524EB"/>
    <w:rsid w:val="00F52522"/>
    <w:rsid w:val="00F53BC9"/>
    <w:rsid w:val="00F54207"/>
    <w:rsid w:val="00F544C6"/>
    <w:rsid w:val="00F54A5A"/>
    <w:rsid w:val="00F553C0"/>
    <w:rsid w:val="00F5592F"/>
    <w:rsid w:val="00F57532"/>
    <w:rsid w:val="00F57976"/>
    <w:rsid w:val="00F60396"/>
    <w:rsid w:val="00F6057B"/>
    <w:rsid w:val="00F60DEB"/>
    <w:rsid w:val="00F610E5"/>
    <w:rsid w:val="00F61BFB"/>
    <w:rsid w:val="00F61F70"/>
    <w:rsid w:val="00F62FF1"/>
    <w:rsid w:val="00F640CB"/>
    <w:rsid w:val="00F65BCE"/>
    <w:rsid w:val="00F65C78"/>
    <w:rsid w:val="00F65E69"/>
    <w:rsid w:val="00F6608E"/>
    <w:rsid w:val="00F6627B"/>
    <w:rsid w:val="00F663D4"/>
    <w:rsid w:val="00F664D0"/>
    <w:rsid w:val="00F70301"/>
    <w:rsid w:val="00F70A6B"/>
    <w:rsid w:val="00F70D04"/>
    <w:rsid w:val="00F70FB8"/>
    <w:rsid w:val="00F715A1"/>
    <w:rsid w:val="00F72B1C"/>
    <w:rsid w:val="00F730F8"/>
    <w:rsid w:val="00F75C8D"/>
    <w:rsid w:val="00F766A6"/>
    <w:rsid w:val="00F777E8"/>
    <w:rsid w:val="00F805B9"/>
    <w:rsid w:val="00F80F9B"/>
    <w:rsid w:val="00F816E0"/>
    <w:rsid w:val="00F81814"/>
    <w:rsid w:val="00F818B5"/>
    <w:rsid w:val="00F81E4D"/>
    <w:rsid w:val="00F831A2"/>
    <w:rsid w:val="00F83F30"/>
    <w:rsid w:val="00F84608"/>
    <w:rsid w:val="00F85CE2"/>
    <w:rsid w:val="00F85F07"/>
    <w:rsid w:val="00F867B9"/>
    <w:rsid w:val="00F86ACD"/>
    <w:rsid w:val="00F87040"/>
    <w:rsid w:val="00F87939"/>
    <w:rsid w:val="00F87996"/>
    <w:rsid w:val="00F87B68"/>
    <w:rsid w:val="00F87F55"/>
    <w:rsid w:val="00F87FF2"/>
    <w:rsid w:val="00F90FEE"/>
    <w:rsid w:val="00F91AA7"/>
    <w:rsid w:val="00F9270B"/>
    <w:rsid w:val="00F93018"/>
    <w:rsid w:val="00F93C79"/>
    <w:rsid w:val="00F93CB4"/>
    <w:rsid w:val="00F93D9C"/>
    <w:rsid w:val="00F94A9A"/>
    <w:rsid w:val="00F94B6C"/>
    <w:rsid w:val="00F94ED0"/>
    <w:rsid w:val="00F964BB"/>
    <w:rsid w:val="00F967C1"/>
    <w:rsid w:val="00F96EFF"/>
    <w:rsid w:val="00F97183"/>
    <w:rsid w:val="00F97BCF"/>
    <w:rsid w:val="00F97FA3"/>
    <w:rsid w:val="00FA02FC"/>
    <w:rsid w:val="00FA042D"/>
    <w:rsid w:val="00FA0C5E"/>
    <w:rsid w:val="00FA0C6F"/>
    <w:rsid w:val="00FA1086"/>
    <w:rsid w:val="00FA12F0"/>
    <w:rsid w:val="00FA14FA"/>
    <w:rsid w:val="00FA20B3"/>
    <w:rsid w:val="00FA2D4B"/>
    <w:rsid w:val="00FA351C"/>
    <w:rsid w:val="00FA3C9D"/>
    <w:rsid w:val="00FA3E28"/>
    <w:rsid w:val="00FA5D10"/>
    <w:rsid w:val="00FA6244"/>
    <w:rsid w:val="00FA6C0F"/>
    <w:rsid w:val="00FA7F19"/>
    <w:rsid w:val="00FA7F58"/>
    <w:rsid w:val="00FB03C9"/>
    <w:rsid w:val="00FB0DBC"/>
    <w:rsid w:val="00FB1B06"/>
    <w:rsid w:val="00FB2726"/>
    <w:rsid w:val="00FB2959"/>
    <w:rsid w:val="00FB2BF8"/>
    <w:rsid w:val="00FB2DE4"/>
    <w:rsid w:val="00FB2E8D"/>
    <w:rsid w:val="00FB31CB"/>
    <w:rsid w:val="00FB32D0"/>
    <w:rsid w:val="00FB388D"/>
    <w:rsid w:val="00FB3E40"/>
    <w:rsid w:val="00FB5A61"/>
    <w:rsid w:val="00FB5CAD"/>
    <w:rsid w:val="00FB5F1D"/>
    <w:rsid w:val="00FB6ABA"/>
    <w:rsid w:val="00FC0625"/>
    <w:rsid w:val="00FC0F24"/>
    <w:rsid w:val="00FC1885"/>
    <w:rsid w:val="00FC19E6"/>
    <w:rsid w:val="00FC2198"/>
    <w:rsid w:val="00FC2882"/>
    <w:rsid w:val="00FC28FE"/>
    <w:rsid w:val="00FC2F1B"/>
    <w:rsid w:val="00FC2FCB"/>
    <w:rsid w:val="00FC392B"/>
    <w:rsid w:val="00FC3E27"/>
    <w:rsid w:val="00FC3E2F"/>
    <w:rsid w:val="00FC3FA0"/>
    <w:rsid w:val="00FC7443"/>
    <w:rsid w:val="00FC7D56"/>
    <w:rsid w:val="00FD032D"/>
    <w:rsid w:val="00FD06E0"/>
    <w:rsid w:val="00FD09BF"/>
    <w:rsid w:val="00FD10BB"/>
    <w:rsid w:val="00FD240F"/>
    <w:rsid w:val="00FD3D40"/>
    <w:rsid w:val="00FD5ACC"/>
    <w:rsid w:val="00FD5C0F"/>
    <w:rsid w:val="00FD6064"/>
    <w:rsid w:val="00FD7459"/>
    <w:rsid w:val="00FE1452"/>
    <w:rsid w:val="00FE17A3"/>
    <w:rsid w:val="00FE262C"/>
    <w:rsid w:val="00FE293E"/>
    <w:rsid w:val="00FE2FAA"/>
    <w:rsid w:val="00FE33E6"/>
    <w:rsid w:val="00FE3818"/>
    <w:rsid w:val="00FE3A68"/>
    <w:rsid w:val="00FE3DDA"/>
    <w:rsid w:val="00FE3E3A"/>
    <w:rsid w:val="00FE4847"/>
    <w:rsid w:val="00FE51E9"/>
    <w:rsid w:val="00FE52B1"/>
    <w:rsid w:val="00FE61AB"/>
    <w:rsid w:val="00FE6D2A"/>
    <w:rsid w:val="00FE74FD"/>
    <w:rsid w:val="00FF0381"/>
    <w:rsid w:val="00FF0EB5"/>
    <w:rsid w:val="00FF0F63"/>
    <w:rsid w:val="00FF1157"/>
    <w:rsid w:val="00FF1184"/>
    <w:rsid w:val="00FF16EC"/>
    <w:rsid w:val="00FF23C3"/>
    <w:rsid w:val="00FF2756"/>
    <w:rsid w:val="00FF2784"/>
    <w:rsid w:val="00FF2EF8"/>
    <w:rsid w:val="00FF3173"/>
    <w:rsid w:val="00FF3434"/>
    <w:rsid w:val="00FF34EE"/>
    <w:rsid w:val="00FF3FAF"/>
    <w:rsid w:val="00FF4779"/>
    <w:rsid w:val="00FF572D"/>
    <w:rsid w:val="00FF59DB"/>
    <w:rsid w:val="00FF7239"/>
    <w:rsid w:val="00FF78EF"/>
    <w:rsid w:val="00FF7AA0"/>
    <w:rsid w:val="00FF7AA2"/>
    <w:rsid w:val="00FF7D0C"/>
    <w:rsid w:val="0351C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AAC3E4E"/>
  <w15:docId w15:val="{147DC828-F5C7-4C06-A14F-C63DA94BA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085BE5"/>
    <w:pPr>
      <w:tabs>
        <w:tab w:val="left" w:pos="360"/>
        <w:tab w:val="left" w:pos="540"/>
        <w:tab w:val="right" w:leader="dot" w:pos="9639"/>
      </w:tabs>
      <w:ind w:right="565"/>
      <w:jc w:val="both"/>
    </w:pPr>
    <w:rPr>
      <w:rFonts w:ascii="Trebuchet MS" w:hAnsi="Trebuchet MS"/>
      <w:b/>
      <w:iCs/>
      <w:caps/>
      <w:noProof/>
      <w:sz w:val="20"/>
      <w:szCs w:val="20"/>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22"/>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paragraph" w:styleId="TOCHeading">
    <w:name w:val="TOC Heading"/>
    <w:basedOn w:val="Heading1"/>
    <w:next w:val="Normal"/>
    <w:uiPriority w:val="39"/>
    <w:semiHidden/>
    <w:unhideWhenUsed/>
    <w:qFormat/>
    <w:rsid w:val="007649A1"/>
    <w:pPr>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qFormat/>
    <w:locked/>
    <w:rsid w:val="0011691B"/>
    <w:rPr>
      <w:rFonts w:ascii="Times New Roman" w:eastAsia="Times New Roman" w:hAnsi="Times New Roman" w:cs="Times New Roman"/>
      <w:sz w:val="24"/>
      <w:szCs w:val="24"/>
    </w:rPr>
  </w:style>
  <w:style w:type="paragraph" w:customStyle="1" w:styleId="Default">
    <w:name w:val="Default"/>
    <w:rsid w:val="0063105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jtip">
    <w:name w:val="tajtip"/>
    <w:basedOn w:val="Normal"/>
    <w:rsid w:val="004F39E7"/>
    <w:pPr>
      <w:spacing w:after="150"/>
    </w:pPr>
    <w:rPr>
      <w:lang w:eastAsia="lt-LT"/>
    </w:rPr>
  </w:style>
  <w:style w:type="character" w:customStyle="1" w:styleId="margin-left-101">
    <w:name w:val="margin-left-101"/>
    <w:basedOn w:val="DefaultParagraphFont"/>
    <w:rsid w:val="00850E8F"/>
  </w:style>
  <w:style w:type="character" w:customStyle="1" w:styleId="bold1">
    <w:name w:val="bold1"/>
    <w:basedOn w:val="DefaultParagraphFont"/>
    <w:rsid w:val="00BD15D3"/>
    <w:rPr>
      <w:b/>
      <w:bCs/>
    </w:rPr>
  </w:style>
  <w:style w:type="character" w:customStyle="1" w:styleId="A3">
    <w:name w:val="A3"/>
    <w:uiPriority w:val="99"/>
    <w:rsid w:val="00D53895"/>
    <w:rPr>
      <w:rFonts w:cs="Brandon Grotesque Regular"/>
      <w:color w:val="000000"/>
      <w:sz w:val="22"/>
      <w:szCs w:val="22"/>
    </w:rPr>
  </w:style>
  <w:style w:type="paragraph" w:customStyle="1" w:styleId="n">
    <w:name w:val="n"/>
    <w:basedOn w:val="Normal"/>
    <w:rsid w:val="00031405"/>
    <w:pPr>
      <w:spacing w:after="150"/>
    </w:pPr>
    <w:rPr>
      <w:lang w:eastAsia="lt-LT"/>
    </w:rPr>
  </w:style>
  <w:style w:type="paragraph" w:styleId="Revision">
    <w:name w:val="Revision"/>
    <w:hidden/>
    <w:uiPriority w:val="99"/>
    <w:semiHidden/>
    <w:rsid w:val="0006182D"/>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06D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3018">
      <w:bodyDiv w:val="1"/>
      <w:marLeft w:val="0"/>
      <w:marRight w:val="0"/>
      <w:marTop w:val="0"/>
      <w:marBottom w:val="0"/>
      <w:divBdr>
        <w:top w:val="none" w:sz="0" w:space="0" w:color="auto"/>
        <w:left w:val="none" w:sz="0" w:space="0" w:color="auto"/>
        <w:bottom w:val="none" w:sz="0" w:space="0" w:color="auto"/>
        <w:right w:val="none" w:sz="0" w:space="0" w:color="auto"/>
      </w:divBdr>
    </w:div>
    <w:div w:id="195388515">
      <w:bodyDiv w:val="1"/>
      <w:marLeft w:val="0"/>
      <w:marRight w:val="0"/>
      <w:marTop w:val="0"/>
      <w:marBottom w:val="0"/>
      <w:divBdr>
        <w:top w:val="none" w:sz="0" w:space="0" w:color="auto"/>
        <w:left w:val="none" w:sz="0" w:space="0" w:color="auto"/>
        <w:bottom w:val="none" w:sz="0" w:space="0" w:color="auto"/>
        <w:right w:val="none" w:sz="0" w:space="0" w:color="auto"/>
      </w:divBdr>
      <w:divsChild>
        <w:div w:id="962418314">
          <w:marLeft w:val="0"/>
          <w:marRight w:val="0"/>
          <w:marTop w:val="0"/>
          <w:marBottom w:val="0"/>
          <w:divBdr>
            <w:top w:val="none" w:sz="0" w:space="0" w:color="auto"/>
            <w:left w:val="none" w:sz="0" w:space="0" w:color="auto"/>
            <w:bottom w:val="none" w:sz="0" w:space="0" w:color="auto"/>
            <w:right w:val="none" w:sz="0" w:space="0" w:color="auto"/>
          </w:divBdr>
          <w:divsChild>
            <w:div w:id="1768575023">
              <w:marLeft w:val="0"/>
              <w:marRight w:val="0"/>
              <w:marTop w:val="0"/>
              <w:marBottom w:val="0"/>
              <w:divBdr>
                <w:top w:val="none" w:sz="0" w:space="0" w:color="auto"/>
                <w:left w:val="none" w:sz="0" w:space="0" w:color="auto"/>
                <w:bottom w:val="none" w:sz="0" w:space="0" w:color="auto"/>
                <w:right w:val="none" w:sz="0" w:space="0" w:color="auto"/>
              </w:divBdr>
              <w:divsChild>
                <w:div w:id="1654529512">
                  <w:marLeft w:val="0"/>
                  <w:marRight w:val="0"/>
                  <w:marTop w:val="0"/>
                  <w:marBottom w:val="0"/>
                  <w:divBdr>
                    <w:top w:val="none" w:sz="0" w:space="0" w:color="auto"/>
                    <w:left w:val="none" w:sz="0" w:space="0" w:color="auto"/>
                    <w:bottom w:val="none" w:sz="0" w:space="0" w:color="auto"/>
                    <w:right w:val="none" w:sz="0" w:space="0" w:color="auto"/>
                  </w:divBdr>
                  <w:divsChild>
                    <w:div w:id="632909791">
                      <w:marLeft w:val="0"/>
                      <w:marRight w:val="0"/>
                      <w:marTop w:val="0"/>
                      <w:marBottom w:val="0"/>
                      <w:divBdr>
                        <w:top w:val="none" w:sz="0" w:space="0" w:color="auto"/>
                        <w:left w:val="none" w:sz="0" w:space="0" w:color="auto"/>
                        <w:bottom w:val="none" w:sz="0" w:space="0" w:color="auto"/>
                        <w:right w:val="none" w:sz="0" w:space="0" w:color="auto"/>
                      </w:divBdr>
                      <w:divsChild>
                        <w:div w:id="91836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65381470">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81233494">
      <w:bodyDiv w:val="1"/>
      <w:marLeft w:val="0"/>
      <w:marRight w:val="0"/>
      <w:marTop w:val="0"/>
      <w:marBottom w:val="0"/>
      <w:divBdr>
        <w:top w:val="none" w:sz="0" w:space="0" w:color="auto"/>
        <w:left w:val="none" w:sz="0" w:space="0" w:color="auto"/>
        <w:bottom w:val="none" w:sz="0" w:space="0" w:color="auto"/>
        <w:right w:val="none" w:sz="0" w:space="0" w:color="auto"/>
      </w:divBdr>
      <w:divsChild>
        <w:div w:id="1308970657">
          <w:marLeft w:val="0"/>
          <w:marRight w:val="0"/>
          <w:marTop w:val="0"/>
          <w:marBottom w:val="0"/>
          <w:divBdr>
            <w:top w:val="none" w:sz="0" w:space="0" w:color="auto"/>
            <w:left w:val="none" w:sz="0" w:space="0" w:color="auto"/>
            <w:bottom w:val="none" w:sz="0" w:space="0" w:color="auto"/>
            <w:right w:val="none" w:sz="0" w:space="0" w:color="auto"/>
          </w:divBdr>
          <w:divsChild>
            <w:div w:id="1423600986">
              <w:marLeft w:val="0"/>
              <w:marRight w:val="0"/>
              <w:marTop w:val="0"/>
              <w:marBottom w:val="0"/>
              <w:divBdr>
                <w:top w:val="none" w:sz="0" w:space="0" w:color="auto"/>
                <w:left w:val="none" w:sz="0" w:space="0" w:color="auto"/>
                <w:bottom w:val="none" w:sz="0" w:space="0" w:color="auto"/>
                <w:right w:val="none" w:sz="0" w:space="0" w:color="auto"/>
              </w:divBdr>
              <w:divsChild>
                <w:div w:id="1090615970">
                  <w:marLeft w:val="0"/>
                  <w:marRight w:val="0"/>
                  <w:marTop w:val="0"/>
                  <w:marBottom w:val="0"/>
                  <w:divBdr>
                    <w:top w:val="none" w:sz="0" w:space="0" w:color="auto"/>
                    <w:left w:val="none" w:sz="0" w:space="0" w:color="auto"/>
                    <w:bottom w:val="none" w:sz="0" w:space="0" w:color="auto"/>
                    <w:right w:val="none" w:sz="0" w:space="0" w:color="auto"/>
                  </w:divBdr>
                  <w:divsChild>
                    <w:div w:id="769662613">
                      <w:marLeft w:val="0"/>
                      <w:marRight w:val="0"/>
                      <w:marTop w:val="0"/>
                      <w:marBottom w:val="0"/>
                      <w:divBdr>
                        <w:top w:val="none" w:sz="0" w:space="0" w:color="auto"/>
                        <w:left w:val="none" w:sz="0" w:space="0" w:color="auto"/>
                        <w:bottom w:val="none" w:sz="0" w:space="0" w:color="auto"/>
                        <w:right w:val="none" w:sz="0" w:space="0" w:color="auto"/>
                      </w:divBdr>
                      <w:divsChild>
                        <w:div w:id="1660377456">
                          <w:marLeft w:val="0"/>
                          <w:marRight w:val="0"/>
                          <w:marTop w:val="0"/>
                          <w:marBottom w:val="0"/>
                          <w:divBdr>
                            <w:top w:val="none" w:sz="0" w:space="0" w:color="auto"/>
                            <w:left w:val="none" w:sz="0" w:space="0" w:color="auto"/>
                            <w:bottom w:val="none" w:sz="0" w:space="0" w:color="auto"/>
                            <w:right w:val="none" w:sz="0" w:space="0" w:color="auto"/>
                          </w:divBdr>
                          <w:divsChild>
                            <w:div w:id="18167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493644">
      <w:bodyDiv w:val="1"/>
      <w:marLeft w:val="0"/>
      <w:marRight w:val="0"/>
      <w:marTop w:val="0"/>
      <w:marBottom w:val="0"/>
      <w:divBdr>
        <w:top w:val="none" w:sz="0" w:space="0" w:color="auto"/>
        <w:left w:val="none" w:sz="0" w:space="0" w:color="auto"/>
        <w:bottom w:val="none" w:sz="0" w:space="0" w:color="auto"/>
        <w:right w:val="none" w:sz="0" w:space="0" w:color="auto"/>
      </w:divBdr>
    </w:div>
    <w:div w:id="1089078763">
      <w:bodyDiv w:val="1"/>
      <w:marLeft w:val="0"/>
      <w:marRight w:val="0"/>
      <w:marTop w:val="0"/>
      <w:marBottom w:val="0"/>
      <w:divBdr>
        <w:top w:val="none" w:sz="0" w:space="0" w:color="auto"/>
        <w:left w:val="none" w:sz="0" w:space="0" w:color="auto"/>
        <w:bottom w:val="none" w:sz="0" w:space="0" w:color="auto"/>
        <w:right w:val="none" w:sz="0" w:space="0" w:color="auto"/>
      </w:divBdr>
      <w:divsChild>
        <w:div w:id="1085027640">
          <w:marLeft w:val="0"/>
          <w:marRight w:val="0"/>
          <w:marTop w:val="0"/>
          <w:marBottom w:val="0"/>
          <w:divBdr>
            <w:top w:val="none" w:sz="0" w:space="0" w:color="auto"/>
            <w:left w:val="none" w:sz="0" w:space="0" w:color="auto"/>
            <w:bottom w:val="none" w:sz="0" w:space="0" w:color="auto"/>
            <w:right w:val="none" w:sz="0" w:space="0" w:color="auto"/>
          </w:divBdr>
          <w:divsChild>
            <w:div w:id="602342435">
              <w:marLeft w:val="0"/>
              <w:marRight w:val="0"/>
              <w:marTop w:val="0"/>
              <w:marBottom w:val="0"/>
              <w:divBdr>
                <w:top w:val="none" w:sz="0" w:space="0" w:color="auto"/>
                <w:left w:val="none" w:sz="0" w:space="0" w:color="auto"/>
                <w:bottom w:val="none" w:sz="0" w:space="0" w:color="auto"/>
                <w:right w:val="none" w:sz="0" w:space="0" w:color="auto"/>
              </w:divBdr>
              <w:divsChild>
                <w:div w:id="1987120904">
                  <w:marLeft w:val="0"/>
                  <w:marRight w:val="0"/>
                  <w:marTop w:val="0"/>
                  <w:marBottom w:val="0"/>
                  <w:divBdr>
                    <w:top w:val="none" w:sz="0" w:space="0" w:color="auto"/>
                    <w:left w:val="none" w:sz="0" w:space="0" w:color="auto"/>
                    <w:bottom w:val="none" w:sz="0" w:space="0" w:color="auto"/>
                    <w:right w:val="none" w:sz="0" w:space="0" w:color="auto"/>
                  </w:divBdr>
                  <w:divsChild>
                    <w:div w:id="1652826628">
                      <w:marLeft w:val="0"/>
                      <w:marRight w:val="0"/>
                      <w:marTop w:val="0"/>
                      <w:marBottom w:val="0"/>
                      <w:divBdr>
                        <w:top w:val="none" w:sz="0" w:space="0" w:color="auto"/>
                        <w:left w:val="none" w:sz="0" w:space="0" w:color="auto"/>
                        <w:bottom w:val="none" w:sz="0" w:space="0" w:color="auto"/>
                        <w:right w:val="none" w:sz="0" w:space="0" w:color="auto"/>
                      </w:divBdr>
                      <w:divsChild>
                        <w:div w:id="78966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5017296">
      <w:bodyDiv w:val="1"/>
      <w:marLeft w:val="0"/>
      <w:marRight w:val="0"/>
      <w:marTop w:val="0"/>
      <w:marBottom w:val="0"/>
      <w:divBdr>
        <w:top w:val="none" w:sz="0" w:space="0" w:color="auto"/>
        <w:left w:val="none" w:sz="0" w:space="0" w:color="auto"/>
        <w:bottom w:val="none" w:sz="0" w:space="0" w:color="auto"/>
        <w:right w:val="none" w:sz="0" w:space="0" w:color="auto"/>
      </w:divBdr>
    </w:div>
    <w:div w:id="1449856242">
      <w:bodyDiv w:val="1"/>
      <w:marLeft w:val="0"/>
      <w:marRight w:val="0"/>
      <w:marTop w:val="0"/>
      <w:marBottom w:val="0"/>
      <w:divBdr>
        <w:top w:val="none" w:sz="0" w:space="0" w:color="auto"/>
        <w:left w:val="none" w:sz="0" w:space="0" w:color="auto"/>
        <w:bottom w:val="none" w:sz="0" w:space="0" w:color="auto"/>
        <w:right w:val="none" w:sz="0" w:space="0" w:color="auto"/>
      </w:divBdr>
    </w:div>
    <w:div w:id="1481846932">
      <w:bodyDiv w:val="1"/>
      <w:marLeft w:val="0"/>
      <w:marRight w:val="0"/>
      <w:marTop w:val="0"/>
      <w:marBottom w:val="0"/>
      <w:divBdr>
        <w:top w:val="none" w:sz="0" w:space="0" w:color="auto"/>
        <w:left w:val="none" w:sz="0" w:space="0" w:color="auto"/>
        <w:bottom w:val="none" w:sz="0" w:space="0" w:color="auto"/>
        <w:right w:val="none" w:sz="0" w:space="0" w:color="auto"/>
      </w:divBdr>
    </w:div>
    <w:div w:id="1507817167">
      <w:bodyDiv w:val="1"/>
      <w:marLeft w:val="0"/>
      <w:marRight w:val="0"/>
      <w:marTop w:val="0"/>
      <w:marBottom w:val="0"/>
      <w:divBdr>
        <w:top w:val="none" w:sz="0" w:space="0" w:color="auto"/>
        <w:left w:val="none" w:sz="0" w:space="0" w:color="auto"/>
        <w:bottom w:val="none" w:sz="0" w:space="0" w:color="auto"/>
        <w:right w:val="none" w:sz="0" w:space="0" w:color="auto"/>
      </w:divBdr>
      <w:divsChild>
        <w:div w:id="318122363">
          <w:marLeft w:val="0"/>
          <w:marRight w:val="0"/>
          <w:marTop w:val="0"/>
          <w:marBottom w:val="0"/>
          <w:divBdr>
            <w:top w:val="none" w:sz="0" w:space="0" w:color="auto"/>
            <w:left w:val="none" w:sz="0" w:space="0" w:color="auto"/>
            <w:bottom w:val="none" w:sz="0" w:space="0" w:color="auto"/>
            <w:right w:val="none" w:sz="0" w:space="0" w:color="auto"/>
          </w:divBdr>
          <w:divsChild>
            <w:div w:id="1523394393">
              <w:marLeft w:val="0"/>
              <w:marRight w:val="0"/>
              <w:marTop w:val="0"/>
              <w:marBottom w:val="0"/>
              <w:divBdr>
                <w:top w:val="none" w:sz="0" w:space="0" w:color="auto"/>
                <w:left w:val="none" w:sz="0" w:space="0" w:color="auto"/>
                <w:bottom w:val="none" w:sz="0" w:space="0" w:color="auto"/>
                <w:right w:val="none" w:sz="0" w:space="0" w:color="auto"/>
              </w:divBdr>
              <w:divsChild>
                <w:div w:id="1956668058">
                  <w:marLeft w:val="0"/>
                  <w:marRight w:val="0"/>
                  <w:marTop w:val="0"/>
                  <w:marBottom w:val="0"/>
                  <w:divBdr>
                    <w:top w:val="none" w:sz="0" w:space="0" w:color="auto"/>
                    <w:left w:val="none" w:sz="0" w:space="0" w:color="auto"/>
                    <w:bottom w:val="none" w:sz="0" w:space="0" w:color="auto"/>
                    <w:right w:val="none" w:sz="0" w:space="0" w:color="auto"/>
                  </w:divBdr>
                  <w:divsChild>
                    <w:div w:id="293950289">
                      <w:marLeft w:val="0"/>
                      <w:marRight w:val="0"/>
                      <w:marTop w:val="0"/>
                      <w:marBottom w:val="0"/>
                      <w:divBdr>
                        <w:top w:val="none" w:sz="0" w:space="0" w:color="auto"/>
                        <w:left w:val="none" w:sz="0" w:space="0" w:color="auto"/>
                        <w:bottom w:val="none" w:sz="0" w:space="0" w:color="auto"/>
                        <w:right w:val="none" w:sz="0" w:space="0" w:color="auto"/>
                      </w:divBdr>
                      <w:divsChild>
                        <w:div w:id="858157962">
                          <w:marLeft w:val="0"/>
                          <w:marRight w:val="0"/>
                          <w:marTop w:val="0"/>
                          <w:marBottom w:val="0"/>
                          <w:divBdr>
                            <w:top w:val="none" w:sz="0" w:space="0" w:color="auto"/>
                            <w:left w:val="none" w:sz="0" w:space="0" w:color="auto"/>
                            <w:bottom w:val="none" w:sz="0" w:space="0" w:color="auto"/>
                            <w:right w:val="none" w:sz="0" w:space="0" w:color="auto"/>
                          </w:divBdr>
                          <w:divsChild>
                            <w:div w:id="88290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5268471">
      <w:bodyDiv w:val="1"/>
      <w:marLeft w:val="0"/>
      <w:marRight w:val="0"/>
      <w:marTop w:val="0"/>
      <w:marBottom w:val="0"/>
      <w:divBdr>
        <w:top w:val="none" w:sz="0" w:space="0" w:color="auto"/>
        <w:left w:val="none" w:sz="0" w:space="0" w:color="auto"/>
        <w:bottom w:val="none" w:sz="0" w:space="0" w:color="auto"/>
        <w:right w:val="none" w:sz="0" w:space="0" w:color="auto"/>
      </w:divBdr>
      <w:divsChild>
        <w:div w:id="1872961020">
          <w:marLeft w:val="0"/>
          <w:marRight w:val="0"/>
          <w:marTop w:val="0"/>
          <w:marBottom w:val="0"/>
          <w:divBdr>
            <w:top w:val="none" w:sz="0" w:space="0" w:color="auto"/>
            <w:left w:val="none" w:sz="0" w:space="0" w:color="auto"/>
            <w:bottom w:val="none" w:sz="0" w:space="0" w:color="auto"/>
            <w:right w:val="none" w:sz="0" w:space="0" w:color="auto"/>
          </w:divBdr>
          <w:divsChild>
            <w:div w:id="1965228982">
              <w:marLeft w:val="0"/>
              <w:marRight w:val="0"/>
              <w:marTop w:val="0"/>
              <w:marBottom w:val="0"/>
              <w:divBdr>
                <w:top w:val="none" w:sz="0" w:space="0" w:color="auto"/>
                <w:left w:val="none" w:sz="0" w:space="0" w:color="auto"/>
                <w:bottom w:val="none" w:sz="0" w:space="0" w:color="auto"/>
                <w:right w:val="none" w:sz="0" w:space="0" w:color="auto"/>
              </w:divBdr>
              <w:divsChild>
                <w:div w:id="2043241769">
                  <w:marLeft w:val="0"/>
                  <w:marRight w:val="0"/>
                  <w:marTop w:val="0"/>
                  <w:marBottom w:val="0"/>
                  <w:divBdr>
                    <w:top w:val="none" w:sz="0" w:space="0" w:color="auto"/>
                    <w:left w:val="none" w:sz="0" w:space="0" w:color="auto"/>
                    <w:bottom w:val="none" w:sz="0" w:space="0" w:color="auto"/>
                    <w:right w:val="none" w:sz="0" w:space="0" w:color="auto"/>
                  </w:divBdr>
                  <w:divsChild>
                    <w:div w:id="1002128168">
                      <w:marLeft w:val="0"/>
                      <w:marRight w:val="0"/>
                      <w:marTop w:val="0"/>
                      <w:marBottom w:val="0"/>
                      <w:divBdr>
                        <w:top w:val="none" w:sz="0" w:space="0" w:color="auto"/>
                        <w:left w:val="none" w:sz="0" w:space="0" w:color="auto"/>
                        <w:bottom w:val="none" w:sz="0" w:space="0" w:color="auto"/>
                        <w:right w:val="none" w:sz="0" w:space="0" w:color="auto"/>
                      </w:divBdr>
                      <w:divsChild>
                        <w:div w:id="93208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468084">
      <w:bodyDiv w:val="1"/>
      <w:marLeft w:val="0"/>
      <w:marRight w:val="0"/>
      <w:marTop w:val="0"/>
      <w:marBottom w:val="0"/>
      <w:divBdr>
        <w:top w:val="none" w:sz="0" w:space="0" w:color="auto"/>
        <w:left w:val="none" w:sz="0" w:space="0" w:color="auto"/>
        <w:bottom w:val="none" w:sz="0" w:space="0" w:color="auto"/>
        <w:right w:val="none" w:sz="0" w:space="0" w:color="auto"/>
      </w:divBdr>
      <w:divsChild>
        <w:div w:id="1528519142">
          <w:marLeft w:val="0"/>
          <w:marRight w:val="0"/>
          <w:marTop w:val="0"/>
          <w:marBottom w:val="0"/>
          <w:divBdr>
            <w:top w:val="none" w:sz="0" w:space="0" w:color="auto"/>
            <w:left w:val="none" w:sz="0" w:space="0" w:color="auto"/>
            <w:bottom w:val="none" w:sz="0" w:space="0" w:color="auto"/>
            <w:right w:val="none" w:sz="0" w:space="0" w:color="auto"/>
          </w:divBdr>
          <w:divsChild>
            <w:div w:id="1999534201">
              <w:marLeft w:val="0"/>
              <w:marRight w:val="0"/>
              <w:marTop w:val="0"/>
              <w:marBottom w:val="0"/>
              <w:divBdr>
                <w:top w:val="none" w:sz="0" w:space="0" w:color="auto"/>
                <w:left w:val="none" w:sz="0" w:space="0" w:color="auto"/>
                <w:bottom w:val="none" w:sz="0" w:space="0" w:color="auto"/>
                <w:right w:val="none" w:sz="0" w:space="0" w:color="auto"/>
              </w:divBdr>
              <w:divsChild>
                <w:div w:id="62802408">
                  <w:marLeft w:val="0"/>
                  <w:marRight w:val="0"/>
                  <w:marTop w:val="0"/>
                  <w:marBottom w:val="0"/>
                  <w:divBdr>
                    <w:top w:val="none" w:sz="0" w:space="0" w:color="auto"/>
                    <w:left w:val="none" w:sz="0" w:space="0" w:color="auto"/>
                    <w:bottom w:val="none" w:sz="0" w:space="0" w:color="auto"/>
                    <w:right w:val="none" w:sz="0" w:space="0" w:color="auto"/>
                  </w:divBdr>
                  <w:divsChild>
                    <w:div w:id="1475102682">
                      <w:marLeft w:val="0"/>
                      <w:marRight w:val="0"/>
                      <w:marTop w:val="0"/>
                      <w:marBottom w:val="0"/>
                      <w:divBdr>
                        <w:top w:val="none" w:sz="0" w:space="0" w:color="auto"/>
                        <w:left w:val="none" w:sz="0" w:space="0" w:color="auto"/>
                        <w:bottom w:val="none" w:sz="0" w:space="0" w:color="auto"/>
                        <w:right w:val="none" w:sz="0" w:space="0" w:color="auto"/>
                      </w:divBdr>
                      <w:divsChild>
                        <w:div w:id="118733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943591">
      <w:bodyDiv w:val="1"/>
      <w:marLeft w:val="225"/>
      <w:marRight w:val="225"/>
      <w:marTop w:val="0"/>
      <w:marBottom w:val="0"/>
      <w:divBdr>
        <w:top w:val="none" w:sz="0" w:space="0" w:color="auto"/>
        <w:left w:val="none" w:sz="0" w:space="0" w:color="auto"/>
        <w:bottom w:val="none" w:sz="0" w:space="0" w:color="auto"/>
        <w:right w:val="none" w:sz="0" w:space="0" w:color="auto"/>
      </w:divBdr>
      <w:divsChild>
        <w:div w:id="1970891325">
          <w:marLeft w:val="0"/>
          <w:marRight w:val="0"/>
          <w:marTop w:val="0"/>
          <w:marBottom w:val="0"/>
          <w:divBdr>
            <w:top w:val="none" w:sz="0" w:space="0" w:color="auto"/>
            <w:left w:val="none" w:sz="0" w:space="0" w:color="auto"/>
            <w:bottom w:val="none" w:sz="0" w:space="0" w:color="auto"/>
            <w:right w:val="none" w:sz="0" w:space="0" w:color="auto"/>
          </w:divBdr>
        </w:div>
      </w:divsChild>
    </w:div>
    <w:div w:id="178507357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989935991">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084719448">
      <w:bodyDiv w:val="1"/>
      <w:marLeft w:val="0"/>
      <w:marRight w:val="0"/>
      <w:marTop w:val="0"/>
      <w:marBottom w:val="0"/>
      <w:divBdr>
        <w:top w:val="none" w:sz="0" w:space="0" w:color="auto"/>
        <w:left w:val="none" w:sz="0" w:space="0" w:color="auto"/>
        <w:bottom w:val="none" w:sz="0" w:space="0" w:color="auto"/>
        <w:right w:val="none" w:sz="0" w:space="0" w:color="auto"/>
      </w:divBdr>
    </w:div>
    <w:div w:id="2129624431">
      <w:bodyDiv w:val="1"/>
      <w:marLeft w:val="0"/>
      <w:marRight w:val="0"/>
      <w:marTop w:val="0"/>
      <w:marBottom w:val="0"/>
      <w:divBdr>
        <w:top w:val="none" w:sz="0" w:space="0" w:color="auto"/>
        <w:left w:val="none" w:sz="0" w:space="0" w:color="auto"/>
        <w:bottom w:val="none" w:sz="0" w:space="0" w:color="auto"/>
        <w:right w:val="none" w:sz="0" w:space="0" w:color="auto"/>
      </w:divBdr>
      <w:divsChild>
        <w:div w:id="1244803616">
          <w:marLeft w:val="0"/>
          <w:marRight w:val="0"/>
          <w:marTop w:val="0"/>
          <w:marBottom w:val="0"/>
          <w:divBdr>
            <w:top w:val="none" w:sz="0" w:space="0" w:color="auto"/>
            <w:left w:val="none" w:sz="0" w:space="0" w:color="auto"/>
            <w:bottom w:val="none" w:sz="0" w:space="0" w:color="auto"/>
            <w:right w:val="none" w:sz="0" w:space="0" w:color="auto"/>
          </w:divBdr>
          <w:divsChild>
            <w:div w:id="803540808">
              <w:marLeft w:val="0"/>
              <w:marRight w:val="0"/>
              <w:marTop w:val="0"/>
              <w:marBottom w:val="0"/>
              <w:divBdr>
                <w:top w:val="none" w:sz="0" w:space="0" w:color="auto"/>
                <w:left w:val="none" w:sz="0" w:space="0" w:color="auto"/>
                <w:bottom w:val="none" w:sz="0" w:space="0" w:color="auto"/>
                <w:right w:val="none" w:sz="0" w:space="0" w:color="auto"/>
              </w:divBdr>
              <w:divsChild>
                <w:div w:id="1999383926">
                  <w:marLeft w:val="0"/>
                  <w:marRight w:val="0"/>
                  <w:marTop w:val="0"/>
                  <w:marBottom w:val="0"/>
                  <w:divBdr>
                    <w:top w:val="none" w:sz="0" w:space="0" w:color="auto"/>
                    <w:left w:val="none" w:sz="0" w:space="0" w:color="auto"/>
                    <w:bottom w:val="none" w:sz="0" w:space="0" w:color="auto"/>
                    <w:right w:val="none" w:sz="0" w:space="0" w:color="auto"/>
                  </w:divBdr>
                  <w:divsChild>
                    <w:div w:id="1630163153">
                      <w:marLeft w:val="0"/>
                      <w:marRight w:val="0"/>
                      <w:marTop w:val="0"/>
                      <w:marBottom w:val="0"/>
                      <w:divBdr>
                        <w:top w:val="none" w:sz="0" w:space="0" w:color="auto"/>
                        <w:left w:val="none" w:sz="0" w:space="0" w:color="auto"/>
                        <w:bottom w:val="none" w:sz="0" w:space="0" w:color="auto"/>
                        <w:right w:val="none" w:sz="0" w:space="0" w:color="auto"/>
                      </w:divBdr>
                      <w:divsChild>
                        <w:div w:id="174787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vpt.lrv.l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uzsifravimo_instrukcija.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7.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9F1AFE-7E2B-4558-850F-0546E56FF5BE}">
  <ds:schemaRefs>
    <ds:schemaRef ds:uri="http://schemas.openxmlformats.org/officeDocument/2006/bibliography"/>
  </ds:schemaRefs>
</ds:datastoreItem>
</file>

<file path=customXml/itemProps2.xml><?xml version="1.0" encoding="utf-8"?>
<ds:datastoreItem xmlns:ds="http://schemas.openxmlformats.org/officeDocument/2006/customXml" ds:itemID="{F293BD25-CE6C-47C0-A02B-F12AA753CB13}">
  <ds:schemaRefs>
    <ds:schemaRef ds:uri="http://schemas.openxmlformats.org/officeDocument/2006/bibliography"/>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B43EC738-E990-4F19-9571-FDE3834D750C}">
  <ds:schemaRefs>
    <ds:schemaRef ds:uri="http://schemas.openxmlformats.org/officeDocument/2006/bibliography"/>
  </ds:schemaRefs>
</ds:datastoreItem>
</file>

<file path=customXml/itemProps5.xml><?xml version="1.0" encoding="utf-8"?>
<ds:datastoreItem xmlns:ds="http://schemas.openxmlformats.org/officeDocument/2006/customXml" ds:itemID="{9D82BB16-58F4-46B0-AB07-D86301F64C2E}">
  <ds:schemaRefs>
    <ds:schemaRef ds:uri="http://schemas.openxmlformats.org/officeDocument/2006/bibliography"/>
  </ds:schemaRefs>
</ds:datastoreItem>
</file>

<file path=customXml/itemProps6.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7.xml><?xml version="1.0" encoding="utf-8"?>
<ds:datastoreItem xmlns:ds="http://schemas.openxmlformats.org/officeDocument/2006/customXml" ds:itemID="{AD386CCF-C355-40CF-B470-096963495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13</Pages>
  <Words>38192</Words>
  <Characters>21770</Characters>
  <Application>Microsoft Office Word</Application>
  <DocSecurity>0</DocSecurity>
  <Lines>181</Lines>
  <Paragraphs>119</Paragraphs>
  <ScaleCrop>false</ScaleCrop>
  <HeadingPairs>
    <vt:vector size="2" baseType="variant">
      <vt:variant>
        <vt:lpstr>Title</vt:lpstr>
      </vt:variant>
      <vt:variant>
        <vt:i4>1</vt:i4>
      </vt:variant>
    </vt:vector>
  </HeadingPairs>
  <TitlesOfParts>
    <vt:vector size="1" baseType="lpstr">
      <vt:lpstr>Sąlygos</vt:lpstr>
    </vt:vector>
  </TitlesOfParts>
  <Company>Litgrid</Company>
  <LinksUpToDate>false</LinksUpToDate>
  <CharactersWithSpaces>59843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subject/>
  <dc:creator>Arunas.Jurgelaitis@litgrid.eu</dc:creator>
  <cp:keywords/>
  <dc:description/>
  <cp:lastModifiedBy>Zita Rupšytė</cp:lastModifiedBy>
  <cp:revision>128</cp:revision>
  <cp:lastPrinted>2020-12-01T14:23:00Z</cp:lastPrinted>
  <dcterms:created xsi:type="dcterms:W3CDTF">2020-08-05T14:01:00Z</dcterms:created>
  <dcterms:modified xsi:type="dcterms:W3CDTF">2021-10-18T16:50:00Z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ies>
</file>